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C5167" w14:textId="77777777"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bookmarkStart w:id="3" w:name="_GoBack"/>
      <w:bookmarkEnd w:id="3"/>
      <w:r w:rsidRPr="00175664">
        <w:rPr>
          <w:rFonts w:ascii="Times New Roman" w:hAnsi="Times New Roman" w:cs="Times New Roman"/>
          <w:b/>
          <w:sz w:val="32"/>
          <w:szCs w:val="32"/>
        </w:rPr>
        <w:t>BUFFER ISSUE RESOLUTION DOCUMENT (BIRD)</w:t>
      </w:r>
    </w:p>
    <w:p w14:paraId="7BAB9FED" w14:textId="77777777" w:rsidR="00F33DBA" w:rsidRPr="0052795B" w:rsidRDefault="00F33DBA" w:rsidP="00F33DBA">
      <w:pPr>
        <w:pStyle w:val="HTMLPreformatted"/>
        <w:rPr>
          <w:rFonts w:ascii="Times New Roman" w:hAnsi="Times New Roman" w:cs="Times New Roman"/>
        </w:rPr>
      </w:pPr>
    </w:p>
    <w:p w14:paraId="02233A31" w14:textId="7B2DEC15"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94FFA">
        <w:rPr>
          <w:rFonts w:ascii="Times New Roman" w:hAnsi="Times New Roman" w:cs="Times New Roman"/>
          <w:sz w:val="24"/>
          <w:szCs w:val="24"/>
        </w:rPr>
        <w:t>181</w:t>
      </w:r>
      <w:r w:rsidR="00EA5E02">
        <w:rPr>
          <w:rFonts w:ascii="Times New Roman" w:hAnsi="Times New Roman" w:cs="Times New Roman"/>
          <w:sz w:val="24"/>
          <w:szCs w:val="24"/>
        </w:rPr>
        <w:t>.</w:t>
      </w:r>
      <w:r w:rsidR="0016083B">
        <w:rPr>
          <w:rFonts w:ascii="Times New Roman" w:hAnsi="Times New Roman" w:cs="Times New Roman"/>
          <w:sz w:val="24"/>
          <w:szCs w:val="24"/>
        </w:rPr>
        <w:t>2</w:t>
      </w:r>
    </w:p>
    <w:p w14:paraId="1C7C1D47" w14:textId="59615BFC"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2F467D">
        <w:rPr>
          <w:rFonts w:ascii="Times New Roman" w:hAnsi="Times New Roman" w:cs="Times New Roman"/>
          <w:sz w:val="24"/>
          <w:szCs w:val="24"/>
        </w:rPr>
        <w:t>I</w:t>
      </w:r>
      <w:r w:rsidR="00EA5E02">
        <w:rPr>
          <w:rFonts w:ascii="Times New Roman" w:hAnsi="Times New Roman" w:cs="Times New Roman"/>
          <w:sz w:val="24"/>
          <w:szCs w:val="24"/>
        </w:rPr>
        <w:t>-</w:t>
      </w:r>
      <w:r w:rsidR="002F467D">
        <w:rPr>
          <w:rFonts w:ascii="Times New Roman" w:hAnsi="Times New Roman" w:cs="Times New Roman"/>
          <w:sz w:val="24"/>
          <w:szCs w:val="24"/>
        </w:rPr>
        <w:t>V Table Clarifications</w:t>
      </w:r>
    </w:p>
    <w:p w14:paraId="607BFE77" w14:textId="02A61C4C"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r w:rsidR="002F467D">
        <w:rPr>
          <w:rFonts w:ascii="Times New Roman" w:hAnsi="Times New Roman" w:cs="Times New Roman"/>
          <w:sz w:val="24"/>
          <w:szCs w:val="24"/>
        </w:rPr>
        <w:t>Mike LaBonte, Signal Integrity Software</w:t>
      </w:r>
      <w:r w:rsidR="00941673">
        <w:rPr>
          <w:rFonts w:ascii="Times New Roman" w:hAnsi="Times New Roman" w:cs="Times New Roman"/>
          <w:sz w:val="24"/>
          <w:szCs w:val="24"/>
        </w:rPr>
        <w:t>; Bob Ross, Teraspeed Labs</w:t>
      </w:r>
    </w:p>
    <w:p w14:paraId="0FDE0BA0" w14:textId="77777777" w:rsidR="00131AAB" w:rsidRPr="00175664" w:rsidRDefault="00131AAB" w:rsidP="00F33DBA">
      <w:pPr>
        <w:pStyle w:val="HTMLPreformatted"/>
        <w:rPr>
          <w:rFonts w:ascii="Times New Roman" w:hAnsi="Times New Roman" w:cs="Times New Roman"/>
          <w:sz w:val="24"/>
          <w:szCs w:val="24"/>
        </w:rPr>
      </w:pPr>
    </w:p>
    <w:p w14:paraId="5470BE48" w14:textId="6A82A718"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C94FFA">
        <w:rPr>
          <w:rFonts w:ascii="Times New Roman" w:hAnsi="Times New Roman" w:cs="Times New Roman"/>
          <w:sz w:val="24"/>
          <w:szCs w:val="24"/>
        </w:rPr>
        <w:t xml:space="preserve">August </w:t>
      </w:r>
      <w:r w:rsidR="0073008C">
        <w:rPr>
          <w:rFonts w:ascii="Times New Roman" w:hAnsi="Times New Roman" w:cs="Times New Roman"/>
          <w:sz w:val="24"/>
          <w:szCs w:val="24"/>
        </w:rPr>
        <w:t>26</w:t>
      </w:r>
      <w:r w:rsidR="00C94FFA">
        <w:rPr>
          <w:rFonts w:ascii="Times New Roman" w:hAnsi="Times New Roman" w:cs="Times New Roman"/>
          <w:sz w:val="24"/>
          <w:szCs w:val="24"/>
        </w:rPr>
        <w:t>, 2016</w:t>
      </w:r>
    </w:p>
    <w:p w14:paraId="0440C31A" w14:textId="48E2182D"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EA5E02">
        <w:rPr>
          <w:rFonts w:ascii="Times New Roman" w:hAnsi="Times New Roman" w:cs="Times New Roman"/>
          <w:sz w:val="24"/>
          <w:szCs w:val="24"/>
        </w:rPr>
        <w:t xml:space="preserve">October </w:t>
      </w:r>
      <w:r w:rsidR="0073008C">
        <w:rPr>
          <w:rFonts w:ascii="Times New Roman" w:hAnsi="Times New Roman" w:cs="Times New Roman"/>
          <w:sz w:val="24"/>
          <w:szCs w:val="24"/>
        </w:rPr>
        <w:t>13</w:t>
      </w:r>
      <w:r w:rsidR="00EA5E02">
        <w:rPr>
          <w:rFonts w:ascii="Times New Roman" w:hAnsi="Times New Roman" w:cs="Times New Roman"/>
          <w:sz w:val="24"/>
          <w:szCs w:val="24"/>
        </w:rPr>
        <w:t>, 2016</w:t>
      </w:r>
      <w:ins w:id="4" w:author="Author">
        <w:r w:rsidR="003441A0">
          <w:rPr>
            <w:rFonts w:ascii="Times New Roman" w:hAnsi="Times New Roman" w:cs="Times New Roman"/>
            <w:sz w:val="24"/>
            <w:szCs w:val="24"/>
          </w:rPr>
          <w:t xml:space="preserve">, </w:t>
        </w:r>
        <w:r w:rsidR="00B066EC">
          <w:rPr>
            <w:rFonts w:ascii="Times New Roman" w:hAnsi="Times New Roman" w:cs="Times New Roman"/>
            <w:sz w:val="24"/>
            <w:szCs w:val="24"/>
          </w:rPr>
          <w:t>December 3</w:t>
        </w:r>
        <w:r w:rsidR="003441A0">
          <w:rPr>
            <w:rFonts w:ascii="Times New Roman" w:hAnsi="Times New Roman" w:cs="Times New Roman"/>
            <w:sz w:val="24"/>
            <w:szCs w:val="24"/>
          </w:rPr>
          <w:t>, 2019</w:t>
        </w:r>
      </w:ins>
    </w:p>
    <w:p w14:paraId="438961FC" w14:textId="77777777"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p>
    <w:p w14:paraId="0880DA77" w14:textId="77777777"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14:paraId="5249B982" w14:textId="77777777"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14:paraId="715E857E" w14:textId="77777777" w:rsidR="00EA7086" w:rsidRPr="00175664" w:rsidRDefault="00BB3E2B" w:rsidP="00090538">
      <w:r>
        <w:t xml:space="preserve">The IBIS I/V table keywords </w:t>
      </w:r>
      <w:r w:rsidRPr="00BB3E2B">
        <w:t>[Pulldown], [Pullup], [GND Clamp], [POWER Clamp]</w:t>
      </w:r>
      <w:r>
        <w:t xml:space="preserve"> should be more clearly defined. Where it discusses reference nodes the imprecise “</w:t>
      </w:r>
      <w:proofErr w:type="spellStart"/>
      <w:r>
        <w:t>Vcc</w:t>
      </w:r>
      <w:proofErr w:type="spellEnd"/>
      <w:r>
        <w:t xml:space="preserve">” is used. The </w:t>
      </w:r>
      <w:proofErr w:type="spellStart"/>
      <w:r>
        <w:t>Vtable</w:t>
      </w:r>
      <w:proofErr w:type="spellEnd"/>
      <w:r>
        <w:t xml:space="preserve"> equation is given for Pullup </w:t>
      </w:r>
      <w:proofErr w:type="gramStart"/>
      <w:r>
        <w:t>only, and</w:t>
      </w:r>
      <w:proofErr w:type="gramEnd"/>
      <w:r>
        <w:t xml:space="preserve"> should be given for all tables as well as for ECL type devices.</w:t>
      </w:r>
    </w:p>
    <w:p w14:paraId="523427BC" w14:textId="77777777"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14:paraId="35E545F8" w14:textId="77777777"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14:paraId="37B9F96F" w14:textId="77777777" w:rsidR="00EA7086" w:rsidRPr="00945793" w:rsidRDefault="00EA7086" w:rsidP="00090538">
      <w:r>
        <w:t>The IBIS specification must meet these requirements:</w:t>
      </w:r>
    </w:p>
    <w:p w14:paraId="74A2F5F5" w14:textId="77777777" w:rsidR="00EA7086" w:rsidRDefault="00EA7086" w:rsidP="00EA7086">
      <w:pPr>
        <w:pStyle w:val="Caption"/>
        <w:keepNext/>
      </w:pPr>
      <w:r>
        <w:t xml:space="preserve">Table </w:t>
      </w:r>
      <w:r w:rsidR="0027311B">
        <w:fldChar w:fldCharType="begin"/>
      </w:r>
      <w:r w:rsidR="0027311B">
        <w:instrText xml:space="preserve"> SEQ Table \* ARABIC </w:instrText>
      </w:r>
      <w:r w:rsidR="0027311B">
        <w:fldChar w:fldCharType="separate"/>
      </w:r>
      <w:r w:rsidR="00461FC5">
        <w:rPr>
          <w:noProof/>
        </w:rPr>
        <w:t>1</w:t>
      </w:r>
      <w:r w:rsidR="0027311B">
        <w:rPr>
          <w:noProof/>
        </w:rPr>
        <w:fldChar w:fldCharType="end"/>
      </w:r>
      <w:r>
        <w:t>: Solution Requirements</w:t>
      </w:r>
    </w:p>
    <w:tbl>
      <w:tblPr>
        <w:tblStyle w:val="TableGrid"/>
        <w:tblW w:w="5000" w:type="pct"/>
        <w:tblLook w:val="04A0" w:firstRow="1" w:lastRow="0" w:firstColumn="1" w:lastColumn="0" w:noHBand="0" w:noVBand="1"/>
      </w:tblPr>
      <w:tblGrid>
        <w:gridCol w:w="4765"/>
        <w:gridCol w:w="4815"/>
      </w:tblGrid>
      <w:tr w:rsidR="00EA7086" w:rsidRPr="007F4749" w14:paraId="7A7C8E23" w14:textId="77777777" w:rsidTr="003441A0">
        <w:tc>
          <w:tcPr>
            <w:tcW w:w="2487" w:type="pct"/>
          </w:tcPr>
          <w:p w14:paraId="2AC2A1A8" w14:textId="77777777" w:rsidR="00EA7086" w:rsidRPr="007F4749" w:rsidRDefault="00EA7086" w:rsidP="00861476">
            <w:pPr>
              <w:pStyle w:val="TableCaption"/>
              <w:spacing w:before="60" w:after="60"/>
            </w:pPr>
            <w:r>
              <w:t>Requirement</w:t>
            </w:r>
          </w:p>
        </w:tc>
        <w:tc>
          <w:tcPr>
            <w:tcW w:w="2513" w:type="pct"/>
          </w:tcPr>
          <w:p w14:paraId="07C06202" w14:textId="77777777" w:rsidR="00EA7086" w:rsidRPr="007F4749" w:rsidRDefault="00EA7086" w:rsidP="00861476">
            <w:pPr>
              <w:pStyle w:val="TableCaption"/>
              <w:spacing w:before="60" w:after="60"/>
            </w:pPr>
            <w:r>
              <w:t>Notes</w:t>
            </w:r>
          </w:p>
        </w:tc>
      </w:tr>
      <w:tr w:rsidR="00E46FA3" w:rsidRPr="007F4749" w14:paraId="08F54DD8" w14:textId="77777777" w:rsidTr="003441A0">
        <w:tc>
          <w:tcPr>
            <w:tcW w:w="2487" w:type="pct"/>
          </w:tcPr>
          <w:p w14:paraId="1765C363" w14:textId="77777777" w:rsidR="00E46FA3" w:rsidRDefault="0072444E" w:rsidP="0072444E">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Clearly denote both voltage measurement points in </w:t>
            </w:r>
            <w:proofErr w:type="spellStart"/>
            <w:r>
              <w:rPr>
                <w:rFonts w:ascii="Times New Roman" w:hAnsi="Times New Roman" w:cs="Times New Roman"/>
                <w:sz w:val="24"/>
                <w:szCs w:val="24"/>
              </w:rPr>
              <w:t>Vtable</w:t>
            </w:r>
            <w:proofErr w:type="spellEnd"/>
            <w:r>
              <w:rPr>
                <w:rFonts w:ascii="Times New Roman" w:hAnsi="Times New Roman" w:cs="Times New Roman"/>
                <w:sz w:val="24"/>
                <w:szCs w:val="24"/>
              </w:rPr>
              <w:t xml:space="preserve"> equations.</w:t>
            </w:r>
          </w:p>
        </w:tc>
        <w:tc>
          <w:tcPr>
            <w:tcW w:w="2513" w:type="pct"/>
          </w:tcPr>
          <w:p w14:paraId="36056B62" w14:textId="77777777" w:rsidR="00E46FA3" w:rsidRPr="007F4749" w:rsidRDefault="00197E3E"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Must refer to nodes, not voltage levels.</w:t>
            </w:r>
          </w:p>
        </w:tc>
      </w:tr>
      <w:tr w:rsidR="0072444E" w:rsidRPr="007F4749" w14:paraId="0AE055D4" w14:textId="77777777" w:rsidTr="003441A0">
        <w:tc>
          <w:tcPr>
            <w:tcW w:w="2487" w:type="pct"/>
          </w:tcPr>
          <w:p w14:paraId="45B816A2" w14:textId="77777777" w:rsidR="0072444E" w:rsidRDefault="0072444E" w:rsidP="003441A0">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Describe reference nodes for I/V elements using consistent terminology.</w:t>
            </w:r>
          </w:p>
        </w:tc>
        <w:tc>
          <w:tcPr>
            <w:tcW w:w="2513" w:type="pct"/>
          </w:tcPr>
          <w:p w14:paraId="42492369" w14:textId="77777777" w:rsidR="0072444E" w:rsidRPr="007F4749" w:rsidRDefault="00197E3E"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Could use HSPICE V(node1,node2) terminology, for example.</w:t>
            </w:r>
          </w:p>
        </w:tc>
      </w:tr>
      <w:tr w:rsidR="0072444E" w:rsidRPr="007F4749" w14:paraId="11949474" w14:textId="77777777" w:rsidTr="003441A0">
        <w:tc>
          <w:tcPr>
            <w:tcW w:w="2487" w:type="pct"/>
          </w:tcPr>
          <w:p w14:paraId="5B4961F5" w14:textId="77777777" w:rsidR="0072444E" w:rsidRPr="007F4749" w:rsidRDefault="0072444E" w:rsidP="00094836">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Provide </w:t>
            </w:r>
            <w:proofErr w:type="spellStart"/>
            <w:r>
              <w:rPr>
                <w:rFonts w:ascii="Times New Roman" w:hAnsi="Times New Roman" w:cs="Times New Roman"/>
                <w:sz w:val="24"/>
                <w:szCs w:val="24"/>
              </w:rPr>
              <w:t>Vtable</w:t>
            </w:r>
            <w:proofErr w:type="spellEnd"/>
            <w:r>
              <w:rPr>
                <w:rFonts w:ascii="Times New Roman" w:hAnsi="Times New Roman" w:cs="Times New Roman"/>
                <w:sz w:val="24"/>
                <w:szCs w:val="24"/>
              </w:rPr>
              <w:t xml:space="preserve"> equations for all I/V tables.</w:t>
            </w:r>
          </w:p>
        </w:tc>
        <w:tc>
          <w:tcPr>
            <w:tcW w:w="2513" w:type="pct"/>
          </w:tcPr>
          <w:p w14:paraId="293FD9D5" w14:textId="77777777" w:rsidR="0072444E" w:rsidRPr="007F4749" w:rsidRDefault="0072444E" w:rsidP="00094836">
            <w:pPr>
              <w:pStyle w:val="HTMLPreformatted"/>
              <w:spacing w:before="60" w:after="60"/>
              <w:rPr>
                <w:rFonts w:ascii="Times New Roman" w:hAnsi="Times New Roman" w:cs="Times New Roman"/>
                <w:sz w:val="24"/>
                <w:szCs w:val="24"/>
              </w:rPr>
            </w:pPr>
          </w:p>
        </w:tc>
      </w:tr>
      <w:tr w:rsidR="0072444E" w:rsidRPr="007F4749" w14:paraId="04C3DF16" w14:textId="77777777" w:rsidTr="003441A0">
        <w:tc>
          <w:tcPr>
            <w:tcW w:w="2487" w:type="pct"/>
          </w:tcPr>
          <w:p w14:paraId="0C0FD1FA" w14:textId="77777777" w:rsidR="0072444E" w:rsidRPr="007F4749" w:rsidRDefault="0072444E" w:rsidP="00E46FA3">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 xml:space="preserve">Provide Pullup and Pulldown </w:t>
            </w:r>
            <w:proofErr w:type="spellStart"/>
            <w:r>
              <w:rPr>
                <w:rFonts w:ascii="Times New Roman" w:hAnsi="Times New Roman" w:cs="Times New Roman"/>
                <w:sz w:val="24"/>
                <w:szCs w:val="24"/>
              </w:rPr>
              <w:t>Vtable</w:t>
            </w:r>
            <w:proofErr w:type="spellEnd"/>
            <w:r>
              <w:rPr>
                <w:rFonts w:ascii="Times New Roman" w:hAnsi="Times New Roman" w:cs="Times New Roman"/>
                <w:sz w:val="24"/>
                <w:szCs w:val="24"/>
              </w:rPr>
              <w:t xml:space="preserve"> equations for ECL.</w:t>
            </w:r>
          </w:p>
        </w:tc>
        <w:tc>
          <w:tcPr>
            <w:tcW w:w="2513" w:type="pct"/>
          </w:tcPr>
          <w:p w14:paraId="55F72143" w14:textId="77777777" w:rsidR="0072444E" w:rsidRDefault="00197E3E"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Connected to same reference node.</w:t>
            </w:r>
          </w:p>
        </w:tc>
      </w:tr>
    </w:tbl>
    <w:p w14:paraId="6951F700" w14:textId="77777777"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14:paraId="087DBB0E" w14:textId="77777777"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14:paraId="5A7DCBD2" w14:textId="77777777" w:rsidR="001B23D0" w:rsidRPr="00CF1827" w:rsidRDefault="00CF1827" w:rsidP="00CF1827">
      <w:r w:rsidRPr="00CF1827">
        <w:t xml:space="preserve">For review purposes, </w:t>
      </w:r>
      <w:r>
        <w:t xml:space="preserve">the </w:t>
      </w:r>
      <w:r w:rsidRPr="00CF1827">
        <w:t>proposed changes are summarized as follows:</w:t>
      </w:r>
    </w:p>
    <w:p w14:paraId="270118EC" w14:textId="77777777" w:rsidR="00094836" w:rsidRDefault="00094836" w:rsidP="00094836">
      <w:pPr>
        <w:pStyle w:val="Caption"/>
        <w:keepNext/>
      </w:pPr>
      <w:r>
        <w:t xml:space="preserve">Table </w:t>
      </w:r>
      <w:r w:rsidR="0027311B">
        <w:fldChar w:fldCharType="begin"/>
      </w:r>
      <w:r w:rsidR="0027311B">
        <w:instrText xml:space="preserve"> SEQ Table \* ARABIC </w:instrText>
      </w:r>
      <w:r w:rsidR="0027311B">
        <w:fldChar w:fldCharType="separate"/>
      </w:r>
      <w:r w:rsidR="00461FC5">
        <w:rPr>
          <w:noProof/>
        </w:rPr>
        <w:t>2</w:t>
      </w:r>
      <w:r w:rsidR="0027311B">
        <w:rPr>
          <w:noProof/>
        </w:rPr>
        <w:fldChar w:fldCharType="end"/>
      </w:r>
      <w:r>
        <w:t>: IBIS Keywords</w:t>
      </w:r>
      <w:r w:rsidR="00F95A55">
        <w:t xml:space="preserve">, Subparameters, </w:t>
      </w:r>
      <w:r>
        <w:t xml:space="preserve"> AMI Reserved_Parameters</w:t>
      </w:r>
      <w:r w:rsidR="00F95A55">
        <w:t xml:space="preserve">, and AMI functions </w:t>
      </w:r>
      <w:r>
        <w:t xml:space="preserve"> Affected</w:t>
      </w:r>
    </w:p>
    <w:tbl>
      <w:tblPr>
        <w:tblStyle w:val="TableGrid"/>
        <w:tblW w:w="5000" w:type="pct"/>
        <w:tblLook w:val="04A0" w:firstRow="1" w:lastRow="0" w:firstColumn="1" w:lastColumn="0" w:noHBand="0" w:noVBand="1"/>
      </w:tblPr>
      <w:tblGrid>
        <w:gridCol w:w="2820"/>
        <w:gridCol w:w="2349"/>
        <w:gridCol w:w="4411"/>
      </w:tblGrid>
      <w:tr w:rsidR="00861476" w:rsidRPr="007F4749" w14:paraId="6411EFF5" w14:textId="77777777" w:rsidTr="003441A0">
        <w:tc>
          <w:tcPr>
            <w:tcW w:w="1486" w:type="pct"/>
          </w:tcPr>
          <w:p w14:paraId="7025E335" w14:textId="77777777" w:rsidR="00861476" w:rsidRPr="007F4749" w:rsidRDefault="00F95A55" w:rsidP="00861476">
            <w:pPr>
              <w:pStyle w:val="TableCaption"/>
              <w:spacing w:before="60" w:after="60"/>
            </w:pPr>
            <w:r>
              <w:t>Specification Item</w:t>
            </w:r>
          </w:p>
        </w:tc>
        <w:tc>
          <w:tcPr>
            <w:tcW w:w="1198" w:type="pct"/>
          </w:tcPr>
          <w:p w14:paraId="788A6169" w14:textId="77777777" w:rsidR="00861476" w:rsidRPr="007F4749" w:rsidRDefault="00861476" w:rsidP="00861476">
            <w:pPr>
              <w:pStyle w:val="TableCaption"/>
              <w:spacing w:before="60" w:after="60"/>
            </w:pPr>
            <w:r>
              <w:t>New/Modified</w:t>
            </w:r>
            <w:r w:rsidR="0009560E">
              <w:t>/Other</w:t>
            </w:r>
          </w:p>
        </w:tc>
        <w:tc>
          <w:tcPr>
            <w:tcW w:w="2316" w:type="pct"/>
          </w:tcPr>
          <w:p w14:paraId="6FC7EE68" w14:textId="77777777" w:rsidR="00861476" w:rsidRDefault="00861476" w:rsidP="00861476">
            <w:pPr>
              <w:pStyle w:val="TableCaption"/>
              <w:spacing w:before="60" w:after="60"/>
            </w:pPr>
            <w:r>
              <w:t>Notes</w:t>
            </w:r>
          </w:p>
        </w:tc>
      </w:tr>
      <w:tr w:rsidR="00861476" w:rsidRPr="007F4749" w14:paraId="07B427B6" w14:textId="77777777" w:rsidTr="003441A0">
        <w:tc>
          <w:tcPr>
            <w:tcW w:w="1486" w:type="pct"/>
          </w:tcPr>
          <w:p w14:paraId="1F2F84AA" w14:textId="77777777" w:rsidR="00861476" w:rsidRPr="007F4749" w:rsidRDefault="00E46FA3" w:rsidP="00094836">
            <w:pPr>
              <w:pStyle w:val="HTMLPreformatted"/>
              <w:spacing w:before="60" w:after="60"/>
              <w:rPr>
                <w:rFonts w:ascii="Times New Roman" w:hAnsi="Times New Roman" w:cs="Times New Roman"/>
                <w:sz w:val="24"/>
                <w:szCs w:val="24"/>
              </w:rPr>
            </w:pPr>
            <w:r w:rsidRPr="00E46FA3">
              <w:rPr>
                <w:b/>
              </w:rPr>
              <w:t>[Pulldown]</w:t>
            </w:r>
            <w:r w:rsidRPr="00E46FA3">
              <w:t xml:space="preserve">, </w:t>
            </w:r>
            <w:r w:rsidRPr="00E46FA3">
              <w:rPr>
                <w:b/>
              </w:rPr>
              <w:t>[Pullup]</w:t>
            </w:r>
            <w:r w:rsidRPr="00E46FA3">
              <w:t>,</w:t>
            </w:r>
            <w:r w:rsidRPr="00E46FA3">
              <w:rPr>
                <w:b/>
              </w:rPr>
              <w:t xml:space="preserve"> [GND Clamp]</w:t>
            </w:r>
            <w:r w:rsidRPr="00E46FA3">
              <w:t xml:space="preserve">, </w:t>
            </w:r>
            <w:r w:rsidRPr="00E46FA3">
              <w:rPr>
                <w:b/>
              </w:rPr>
              <w:t>[POWER Clamp]</w:t>
            </w:r>
            <w:r>
              <w:rPr>
                <w:b/>
              </w:rPr>
              <w:t xml:space="preserve"> keywords</w:t>
            </w:r>
          </w:p>
        </w:tc>
        <w:tc>
          <w:tcPr>
            <w:tcW w:w="1198" w:type="pct"/>
          </w:tcPr>
          <w:p w14:paraId="7D012E7E" w14:textId="77777777" w:rsidR="00861476" w:rsidRPr="007F4749" w:rsidRDefault="00E46FA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316" w:type="pct"/>
          </w:tcPr>
          <w:p w14:paraId="31619594" w14:textId="77777777" w:rsidR="00861476" w:rsidRPr="007F4749" w:rsidRDefault="00E46FA3"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No functional change, clarification only.</w:t>
            </w:r>
          </w:p>
        </w:tc>
      </w:tr>
      <w:tr w:rsidR="003441A0" w:rsidRPr="007F4749" w14:paraId="697ED1C1" w14:textId="77777777" w:rsidTr="003441A0">
        <w:tc>
          <w:tcPr>
            <w:tcW w:w="1486" w:type="pct"/>
          </w:tcPr>
          <w:p w14:paraId="5F38EE46" w14:textId="33D2850B" w:rsidR="003441A0" w:rsidRPr="00E46FA3" w:rsidRDefault="003441A0" w:rsidP="003441A0">
            <w:pPr>
              <w:pStyle w:val="HTMLPreformatted"/>
              <w:spacing w:before="60" w:after="60"/>
              <w:rPr>
                <w:b/>
              </w:rPr>
            </w:pPr>
            <w:r w:rsidRPr="003441A0">
              <w:rPr>
                <w:b/>
              </w:rPr>
              <w:lastRenderedPageBreak/>
              <w:t>[ISSO PD] and [ISSO PU] keywords</w:t>
            </w:r>
          </w:p>
        </w:tc>
        <w:tc>
          <w:tcPr>
            <w:tcW w:w="1198" w:type="pct"/>
          </w:tcPr>
          <w:p w14:paraId="2619D3A4" w14:textId="3EC83856" w:rsidR="003441A0" w:rsidRDefault="003441A0" w:rsidP="003441A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316" w:type="pct"/>
          </w:tcPr>
          <w:p w14:paraId="47D8F6BF" w14:textId="21D5F293" w:rsidR="003441A0" w:rsidRDefault="003441A0" w:rsidP="003441A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No functional change, clarification only.</w:t>
            </w:r>
          </w:p>
        </w:tc>
      </w:tr>
      <w:tr w:rsidR="003441A0" w:rsidRPr="007F4749" w14:paraId="21EF35D2" w14:textId="77777777" w:rsidTr="003441A0">
        <w:tc>
          <w:tcPr>
            <w:tcW w:w="1486" w:type="pct"/>
          </w:tcPr>
          <w:p w14:paraId="7859D455" w14:textId="41614F7B" w:rsidR="003441A0" w:rsidRPr="003441A0" w:rsidRDefault="003441A0" w:rsidP="003441A0">
            <w:pPr>
              <w:pStyle w:val="HTMLPreformatted"/>
              <w:spacing w:before="60" w:after="60"/>
              <w:rPr>
                <w:b/>
              </w:rPr>
            </w:pPr>
            <w:r w:rsidRPr="003441A0">
              <w:rPr>
                <w:b/>
              </w:rPr>
              <w:t>[Series MOSFET] keyword</w:t>
            </w:r>
          </w:p>
        </w:tc>
        <w:tc>
          <w:tcPr>
            <w:tcW w:w="1198" w:type="pct"/>
          </w:tcPr>
          <w:p w14:paraId="2933B458" w14:textId="23E31842" w:rsidR="003441A0" w:rsidRDefault="003441A0" w:rsidP="003441A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316" w:type="pct"/>
          </w:tcPr>
          <w:p w14:paraId="3F9A6A5D" w14:textId="43BE0AAB" w:rsidR="003441A0" w:rsidRDefault="003441A0" w:rsidP="003441A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No functional change, clarification only.</w:t>
            </w:r>
          </w:p>
        </w:tc>
      </w:tr>
      <w:tr w:rsidR="003441A0" w:rsidRPr="007F4749" w14:paraId="15952BFD" w14:textId="77777777" w:rsidTr="003441A0">
        <w:tc>
          <w:tcPr>
            <w:tcW w:w="1486" w:type="pct"/>
          </w:tcPr>
          <w:p w14:paraId="6ABCBE26" w14:textId="4F50FE21" w:rsidR="003441A0" w:rsidRPr="003441A0" w:rsidRDefault="003441A0" w:rsidP="003441A0">
            <w:pPr>
              <w:pStyle w:val="HTMLPreformatted"/>
              <w:spacing w:before="60" w:after="60"/>
              <w:rPr>
                <w:b/>
              </w:rPr>
            </w:pPr>
            <w:r>
              <w:rPr>
                <w:b/>
              </w:rPr>
              <w:t>Notes on Data Derivation</w:t>
            </w:r>
          </w:p>
        </w:tc>
        <w:tc>
          <w:tcPr>
            <w:tcW w:w="1198" w:type="pct"/>
          </w:tcPr>
          <w:p w14:paraId="65D7AAD2" w14:textId="28583A84" w:rsidR="003441A0" w:rsidRDefault="003441A0" w:rsidP="003441A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316" w:type="pct"/>
          </w:tcPr>
          <w:p w14:paraId="1DC1242A" w14:textId="5BC99BE4" w:rsidR="003441A0" w:rsidRDefault="003441A0" w:rsidP="003441A0">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No functional change, clarification only.</w:t>
            </w:r>
          </w:p>
        </w:tc>
      </w:tr>
    </w:tbl>
    <w:p w14:paraId="25641589" w14:textId="77777777"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14:paraId="0B9AE6E3" w14:textId="77777777" w:rsidR="00CF1827" w:rsidRPr="005F6AFC" w:rsidRDefault="00CF1827" w:rsidP="00E46FA3">
      <w:pPr>
        <w:pStyle w:val="HTMLPreformatted"/>
        <w:keepNext/>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14:paraId="50985C32" w14:textId="1189F3F2" w:rsidR="00CF1827" w:rsidRDefault="004C6113" w:rsidP="00CF1827">
      <w:r>
        <w:t>Proposed changes beginning on page 69 of IBIS 7.0 are shown as markup below</w:t>
      </w:r>
      <w:r w:rsidR="00E46FA3">
        <w:t>:</w:t>
      </w:r>
    </w:p>
    <w:p w14:paraId="0015B9D1" w14:textId="77777777" w:rsidR="00E46FA3" w:rsidRDefault="00E46FA3" w:rsidP="00E46FA3">
      <w:r>
        <w:t>_______________________________________________________________________________</w:t>
      </w:r>
    </w:p>
    <w:p w14:paraId="56249929" w14:textId="77777777" w:rsidR="00B066EC" w:rsidRPr="00B066EC" w:rsidRDefault="00B066EC" w:rsidP="00B066EC">
      <w:pPr>
        <w:spacing w:before="0" w:after="80"/>
      </w:pPr>
      <w:bookmarkStart w:id="5" w:name="_Toc203975870"/>
      <w:bookmarkStart w:id="6" w:name="_Toc203976291"/>
      <w:bookmarkStart w:id="7" w:name="_Toc203976429"/>
      <w:r w:rsidRPr="00B066EC">
        <w:rPr>
          <w:i/>
        </w:rPr>
        <w:t>Keywords:</w:t>
      </w:r>
      <w:r w:rsidRPr="00B066EC">
        <w:tab/>
      </w:r>
      <w:bookmarkStart w:id="8" w:name="_Hlk20337852"/>
      <w:r w:rsidRPr="00B066EC">
        <w:rPr>
          <w:b/>
        </w:rPr>
        <w:t>[Pulldown]</w:t>
      </w:r>
      <w:r w:rsidRPr="00B066EC">
        <w:t xml:space="preserve">, </w:t>
      </w:r>
      <w:r w:rsidRPr="00B066EC">
        <w:rPr>
          <w:b/>
        </w:rPr>
        <w:t>[Pullup]</w:t>
      </w:r>
      <w:r w:rsidRPr="00B066EC">
        <w:t>,</w:t>
      </w:r>
      <w:r w:rsidRPr="00B066EC">
        <w:rPr>
          <w:b/>
        </w:rPr>
        <w:t xml:space="preserve"> [GND Clamp]</w:t>
      </w:r>
      <w:r w:rsidRPr="00B066EC">
        <w:t xml:space="preserve">, </w:t>
      </w:r>
      <w:r w:rsidRPr="00B066EC">
        <w:rPr>
          <w:b/>
        </w:rPr>
        <w:t>[POWER Clamp]</w:t>
      </w:r>
      <w:bookmarkEnd w:id="5"/>
      <w:bookmarkEnd w:id="6"/>
      <w:bookmarkEnd w:id="7"/>
      <w:bookmarkEnd w:id="8"/>
    </w:p>
    <w:p w14:paraId="551496F4" w14:textId="77777777" w:rsidR="00B066EC" w:rsidRPr="00B066EC" w:rsidRDefault="00B066EC" w:rsidP="00B066EC">
      <w:pPr>
        <w:spacing w:before="0" w:after="80"/>
      </w:pPr>
      <w:r w:rsidRPr="00B066EC">
        <w:rPr>
          <w:i/>
        </w:rPr>
        <w:t>Required:</w:t>
      </w:r>
      <w:r w:rsidRPr="00B066EC">
        <w:tab/>
        <w:t>Yes, if they exist in the design</w:t>
      </w:r>
    </w:p>
    <w:p w14:paraId="11EFFF69" w14:textId="1B195762" w:rsidR="00B066EC" w:rsidRPr="00B066EC" w:rsidRDefault="00B066EC" w:rsidP="00B066EC">
      <w:pPr>
        <w:spacing w:before="0" w:after="80"/>
      </w:pPr>
      <w:r w:rsidRPr="00B066EC">
        <w:rPr>
          <w:i/>
        </w:rPr>
        <w:t>Description:</w:t>
      </w:r>
      <w:r w:rsidRPr="00B066EC">
        <w:tab/>
        <w:t xml:space="preserve">The data points under these keywords define the I-V tables of the pulldown and pullup structures of an output buffer and the I-V tables of the clamping diodes connected to the GND and the POWER pins, respectively.  Currents are considered positive when their directions are into the </w:t>
      </w:r>
      <w:del w:id="9" w:author="Author">
        <w:r w:rsidR="00D30D85" w:rsidRPr="0016083B">
          <w:delText>component.</w:delText>
        </w:r>
      </w:del>
      <w:ins w:id="10" w:author="Author">
        <w:r w:rsidRPr="00B066EC">
          <w:t xml:space="preserve">I-V table representation of a device through the </w:t>
        </w:r>
        <w:proofErr w:type="spellStart"/>
        <w:r w:rsidRPr="00B066EC">
          <w:t>Buffer_I</w:t>
        </w:r>
        <w:proofErr w:type="spellEnd"/>
        <w:r w:rsidRPr="00B066EC">
          <w:t xml:space="preserve">/O terminal (a name used for terminals that are not connected to supplies in a [Model] and for any </w:t>
        </w:r>
        <w:proofErr w:type="spellStart"/>
        <w:r w:rsidRPr="00B066EC">
          <w:t>Model_type</w:t>
        </w:r>
        <w:proofErr w:type="spellEnd"/>
        <w:r w:rsidRPr="00B066EC">
          <w:t>).</w:t>
        </w:r>
      </w:ins>
    </w:p>
    <w:p w14:paraId="3F2620C8" w14:textId="77777777" w:rsidR="00B066EC" w:rsidRPr="00B066EC" w:rsidRDefault="00B066EC" w:rsidP="00B066EC">
      <w:pPr>
        <w:spacing w:before="0" w:after="80"/>
      </w:pPr>
      <w:r w:rsidRPr="00B066EC">
        <w:rPr>
          <w:i/>
        </w:rPr>
        <w:t>Usage Rules:</w:t>
      </w:r>
      <w:r w:rsidRPr="00B066EC">
        <w:tab/>
        <w:t>In each of these sections, the first column contains the voltage value, and the three remaining columns hold the typical, minimum, and maximum current values.  The four entries, Voltage, I(</w:t>
      </w:r>
      <w:proofErr w:type="spellStart"/>
      <w:r w:rsidRPr="00B066EC">
        <w:t>typ</w:t>
      </w:r>
      <w:proofErr w:type="spellEnd"/>
      <w:r w:rsidRPr="00B066EC">
        <w:t>), I(min), and I(max) must be placed on a single line and must be separated by at least one whitespace character.</w:t>
      </w:r>
    </w:p>
    <w:p w14:paraId="34C476FE" w14:textId="77777777" w:rsidR="00B066EC" w:rsidRPr="00B066EC" w:rsidRDefault="00B066EC" w:rsidP="00B066EC">
      <w:pPr>
        <w:spacing w:before="0" w:after="80"/>
      </w:pPr>
      <w:r w:rsidRPr="00B066EC">
        <w:t>All four columns are required under these keywords.  However, data are only required in the typical column.  If minimum and/or maximum current values are not available, the reserved word “NA” must be used.  “NA” can be used for currents in the typical column, but numeric values MUST be specified for the first and last voltage points on any I-V table.  Each I-V table must have at least 2, but not more than 100, rows.</w:t>
      </w:r>
    </w:p>
    <w:p w14:paraId="7015BC0C" w14:textId="02D62940" w:rsidR="00B066EC" w:rsidRPr="00B066EC" w:rsidRDefault="00B066EC" w:rsidP="00B066EC">
      <w:pPr>
        <w:spacing w:before="0" w:after="80"/>
      </w:pPr>
      <w:r w:rsidRPr="00B066EC">
        <w:rPr>
          <w:i/>
        </w:rPr>
        <w:t>Other Notes:</w:t>
      </w:r>
      <w:r w:rsidRPr="00B066EC">
        <w:tab/>
        <w:t>The I-V table of the [Pullup] and the [POWER Clamp] structures are “</w:t>
      </w:r>
      <w:del w:id="11" w:author="Author">
        <w:r w:rsidR="00D30D85" w:rsidRPr="0016083B">
          <w:delText>Vcc</w:delText>
        </w:r>
      </w:del>
      <w:ins w:id="12" w:author="Author">
        <w:r w:rsidRPr="00B066EC">
          <w:t>Pullup_ref</w:t>
        </w:r>
      </w:ins>
      <w:r w:rsidRPr="00B066EC">
        <w:t xml:space="preserve"> relative”, meaning that the voltage values are referenced to the </w:t>
      </w:r>
      <w:del w:id="13" w:author="Author">
        <w:r w:rsidR="00D30D85" w:rsidRPr="0016083B">
          <w:delText>Vcc pin.</w:delText>
        </w:r>
      </w:del>
      <w:ins w:id="14" w:author="Author">
        <w:r w:rsidRPr="00B066EC">
          <w:t xml:space="preserve">Pullup_ref </w:t>
        </w:r>
        <w:r w:rsidR="00B1093D">
          <w:t>terminal</w:t>
        </w:r>
        <w:r w:rsidRPr="00B066EC">
          <w:t>.</w:t>
        </w:r>
      </w:ins>
      <w:r w:rsidRPr="00B066EC">
        <w:t xml:space="preserve">  (Note that, under these keywords, all references to “</w:t>
      </w:r>
      <w:del w:id="15" w:author="Author">
        <w:r w:rsidR="00D30D85" w:rsidRPr="0016083B">
          <w:delText>Vcc</w:delText>
        </w:r>
      </w:del>
      <w:ins w:id="16" w:author="Author">
        <w:r w:rsidRPr="00B066EC">
          <w:t>Pullup_ref</w:t>
        </w:r>
      </w:ins>
      <w:r w:rsidRPr="00B066EC">
        <w:t xml:space="preserve">” refer to the voltage rail defined by the [Voltage Range], [Pullup Reference], or [POWER Clamp Reference] keywords, as appropriate.)  The voltages in the </w:t>
      </w:r>
      <w:ins w:id="17" w:author="Author">
        <w:r w:rsidRPr="00B066EC">
          <w:t xml:space="preserve">Voltage column of the [Pullup] </w:t>
        </w:r>
      </w:ins>
      <w:r w:rsidRPr="00B066EC">
        <w:t xml:space="preserve">data tables are derived from the equation: </w:t>
      </w:r>
    </w:p>
    <w:p w14:paraId="0CDC0708" w14:textId="77777777" w:rsidR="00B066EC" w:rsidRPr="00B066EC" w:rsidRDefault="00B066EC" w:rsidP="00B066EC">
      <w:pPr>
        <w:spacing w:before="0"/>
      </w:pPr>
    </w:p>
    <w:p w14:paraId="70067C52" w14:textId="6CF93EB5" w:rsidR="00B066EC" w:rsidRPr="00B066EC" w:rsidRDefault="00B066EC" w:rsidP="00B066EC">
      <w:pPr>
        <w:spacing w:before="0"/>
        <w:ind w:firstLine="720"/>
        <w:rPr>
          <w:i/>
        </w:rPr>
      </w:pPr>
      <w:bookmarkStart w:id="18" w:name="_Hlk20338962"/>
      <w:proofErr w:type="spellStart"/>
      <w:r w:rsidRPr="00B066EC">
        <w:rPr>
          <w:i/>
        </w:rPr>
        <w:t>Vtable</w:t>
      </w:r>
      <w:proofErr w:type="spellEnd"/>
      <w:r w:rsidRPr="00B066EC">
        <w:rPr>
          <w:i/>
        </w:rPr>
        <w:t xml:space="preserve"> = </w:t>
      </w:r>
      <w:del w:id="19" w:author="Author">
        <w:r w:rsidR="00D30D85" w:rsidRPr="0016083B">
          <w:rPr>
            <w:i/>
          </w:rPr>
          <w:delText>Vcc – Voutput</w:delText>
        </w:r>
      </w:del>
      <w:ins w:id="20" w:author="Author">
        <w:r w:rsidRPr="00B066EC">
          <w:rPr>
            <w:i/>
          </w:rPr>
          <w:t xml:space="preserve">V(Pullup_ref, </w:t>
        </w:r>
        <w:proofErr w:type="spellStart"/>
        <w:r w:rsidRPr="00B066EC">
          <w:rPr>
            <w:i/>
          </w:rPr>
          <w:t>Buffer_I</w:t>
        </w:r>
        <w:proofErr w:type="spellEnd"/>
        <w:r w:rsidRPr="00B066EC">
          <w:rPr>
            <w:i/>
          </w:rPr>
          <w:t>/O)</w:t>
        </w:r>
      </w:ins>
    </w:p>
    <w:bookmarkEnd w:id="18"/>
    <w:p w14:paraId="43DC3B64" w14:textId="77777777" w:rsidR="00B066EC" w:rsidRPr="00B066EC" w:rsidRDefault="00B066EC" w:rsidP="00B066EC">
      <w:pPr>
        <w:spacing w:before="0"/>
        <w:ind w:firstLine="720"/>
        <w:rPr>
          <w:ins w:id="21" w:author="Author"/>
          <w:i/>
        </w:rPr>
      </w:pPr>
    </w:p>
    <w:p w14:paraId="72DF50DA" w14:textId="02E0AEDC" w:rsidR="00B066EC" w:rsidRPr="00B066EC" w:rsidRDefault="00B066EC" w:rsidP="00B066EC">
      <w:pPr>
        <w:spacing w:before="0" w:after="80"/>
        <w:rPr>
          <w:ins w:id="22" w:author="Author"/>
        </w:rPr>
      </w:pPr>
      <w:ins w:id="23" w:author="Author">
        <w:r w:rsidRPr="00B066EC">
          <w:t>The I-V table of the [POWER Clamp] structures is “</w:t>
        </w:r>
        <w:proofErr w:type="spellStart"/>
        <w:r w:rsidRPr="00B066EC">
          <w:t>Power_clamp_ref</w:t>
        </w:r>
        <w:proofErr w:type="spellEnd"/>
        <w:r w:rsidRPr="00B066EC">
          <w:t xml:space="preserve"> relative”, meaning that the voltage values are referenced to the </w:t>
        </w:r>
        <w:proofErr w:type="spellStart"/>
        <w:r w:rsidRPr="00B066EC">
          <w:t>Power_clamp_ref</w:t>
        </w:r>
        <w:proofErr w:type="spellEnd"/>
        <w:r w:rsidRPr="00B066EC">
          <w:t xml:space="preserve"> </w:t>
        </w:r>
        <w:r w:rsidR="00B1093D">
          <w:t>terminal</w:t>
        </w:r>
        <w:r w:rsidRPr="00B066EC">
          <w:t>. (Note that, under these keywords, all references to “</w:t>
        </w:r>
        <w:proofErr w:type="spellStart"/>
        <w:r w:rsidRPr="00B066EC">
          <w:t>Power_clamp_ref</w:t>
        </w:r>
        <w:proofErr w:type="spellEnd"/>
        <w:r w:rsidRPr="00B066EC">
          <w:t xml:space="preserve">” refer to the voltage rail defined by the [Voltage Range], or [POWER Clamp Reference] keywords, as appropriate.) The voltages in the Voltage column of the data tables are derived from the equation: </w:t>
        </w:r>
      </w:ins>
    </w:p>
    <w:p w14:paraId="7C2DC01D" w14:textId="77777777" w:rsidR="00B066EC" w:rsidRPr="00B066EC" w:rsidRDefault="00B066EC" w:rsidP="00B066EC">
      <w:pPr>
        <w:spacing w:before="0"/>
        <w:rPr>
          <w:ins w:id="24" w:author="Author"/>
        </w:rPr>
      </w:pPr>
    </w:p>
    <w:p w14:paraId="023021BC" w14:textId="77777777" w:rsidR="00B066EC" w:rsidRPr="00B066EC" w:rsidRDefault="00B066EC" w:rsidP="00B066EC">
      <w:pPr>
        <w:spacing w:before="0"/>
        <w:ind w:firstLine="720"/>
        <w:rPr>
          <w:ins w:id="25" w:author="Author"/>
        </w:rPr>
      </w:pPr>
      <w:proofErr w:type="spellStart"/>
      <w:ins w:id="26" w:author="Author">
        <w:r w:rsidRPr="00B066EC">
          <w:rPr>
            <w:i/>
          </w:rPr>
          <w:t>Vtable</w:t>
        </w:r>
        <w:proofErr w:type="spellEnd"/>
        <w:r w:rsidRPr="00B066EC">
          <w:t xml:space="preserve"> = </w:t>
        </w:r>
        <w:r w:rsidRPr="00B066EC">
          <w:rPr>
            <w:i/>
          </w:rPr>
          <w:t>V(</w:t>
        </w:r>
        <w:proofErr w:type="spellStart"/>
        <w:r w:rsidRPr="00B066EC">
          <w:rPr>
            <w:i/>
          </w:rPr>
          <w:t>Power_clamp_ref</w:t>
        </w:r>
        <w:proofErr w:type="spellEnd"/>
        <w:r w:rsidRPr="00B066EC">
          <w:rPr>
            <w:i/>
          </w:rPr>
          <w:t xml:space="preserve">, </w:t>
        </w:r>
        <w:proofErr w:type="spellStart"/>
        <w:r w:rsidRPr="00B066EC">
          <w:rPr>
            <w:i/>
          </w:rPr>
          <w:t>Buffer_I</w:t>
        </w:r>
        <w:proofErr w:type="spellEnd"/>
        <w:r w:rsidRPr="00B066EC">
          <w:rPr>
            <w:i/>
          </w:rPr>
          <w:t>/O)</w:t>
        </w:r>
      </w:ins>
    </w:p>
    <w:p w14:paraId="0B8ACCE4" w14:textId="77777777" w:rsidR="00B066EC" w:rsidRPr="00B066EC" w:rsidRDefault="00B066EC" w:rsidP="00B066EC">
      <w:pPr>
        <w:spacing w:before="0"/>
        <w:rPr>
          <w:ins w:id="27" w:author="Author"/>
        </w:rPr>
      </w:pPr>
    </w:p>
    <w:p w14:paraId="66E30505" w14:textId="36306086" w:rsidR="00B066EC" w:rsidRPr="00B066EC" w:rsidRDefault="00B066EC" w:rsidP="00B066EC">
      <w:pPr>
        <w:spacing w:before="0" w:after="80"/>
        <w:rPr>
          <w:ins w:id="28" w:author="Author"/>
        </w:rPr>
      </w:pPr>
      <w:ins w:id="29" w:author="Author">
        <w:r w:rsidRPr="00B066EC">
          <w:lastRenderedPageBreak/>
          <w:t xml:space="preserve">The I-V table of the [Pulldown] structures is “Pulldown_ref relative”, meaning that the voltage values are referenced to the Pulldown_ref </w:t>
        </w:r>
        <w:r w:rsidR="00B1093D">
          <w:t>terminal</w:t>
        </w:r>
        <w:r w:rsidRPr="00B066EC">
          <w:t xml:space="preserve">. (Note that, under these keywords, all references to “Pulldown_ref” refer to the voltage rail by default GND if not defined or defined by the [Pulldown Reference] keyword.) The voltages in the Voltage column of the data tables are derived from the equation: </w:t>
        </w:r>
      </w:ins>
    </w:p>
    <w:p w14:paraId="2E447882" w14:textId="77777777" w:rsidR="00B066EC" w:rsidRPr="00B066EC" w:rsidRDefault="00B066EC" w:rsidP="00B066EC">
      <w:pPr>
        <w:spacing w:before="0"/>
        <w:rPr>
          <w:ins w:id="30" w:author="Author"/>
        </w:rPr>
      </w:pPr>
    </w:p>
    <w:p w14:paraId="13CFECC5" w14:textId="77777777" w:rsidR="00B066EC" w:rsidRPr="00B066EC" w:rsidRDefault="00B066EC" w:rsidP="00B066EC">
      <w:pPr>
        <w:spacing w:before="0"/>
        <w:ind w:firstLine="720"/>
        <w:rPr>
          <w:ins w:id="31" w:author="Author"/>
        </w:rPr>
      </w:pPr>
      <w:proofErr w:type="spellStart"/>
      <w:ins w:id="32" w:author="Author">
        <w:r w:rsidRPr="00B066EC">
          <w:rPr>
            <w:i/>
          </w:rPr>
          <w:t>Vtable</w:t>
        </w:r>
        <w:proofErr w:type="spellEnd"/>
        <w:r w:rsidRPr="00B066EC">
          <w:t xml:space="preserve"> = </w:t>
        </w:r>
        <w:r w:rsidRPr="00B066EC">
          <w:rPr>
            <w:i/>
          </w:rPr>
          <w:t>V(</w:t>
        </w:r>
        <w:proofErr w:type="spellStart"/>
        <w:r w:rsidRPr="00B066EC">
          <w:rPr>
            <w:i/>
          </w:rPr>
          <w:t>Buffer_I</w:t>
        </w:r>
        <w:proofErr w:type="spellEnd"/>
        <w:r w:rsidRPr="00B066EC">
          <w:rPr>
            <w:i/>
          </w:rPr>
          <w:t>/O, Pulldown_ref)</w:t>
        </w:r>
      </w:ins>
    </w:p>
    <w:p w14:paraId="2ABAF75E" w14:textId="77777777" w:rsidR="00B066EC" w:rsidRPr="00B066EC" w:rsidRDefault="00B066EC" w:rsidP="00B066EC">
      <w:pPr>
        <w:spacing w:before="0"/>
        <w:rPr>
          <w:ins w:id="33" w:author="Author"/>
        </w:rPr>
      </w:pPr>
    </w:p>
    <w:p w14:paraId="61B094A8" w14:textId="3BA843A2" w:rsidR="00B066EC" w:rsidRPr="00B066EC" w:rsidRDefault="00B066EC" w:rsidP="00B066EC">
      <w:pPr>
        <w:spacing w:before="0" w:after="80"/>
        <w:rPr>
          <w:ins w:id="34" w:author="Author"/>
        </w:rPr>
      </w:pPr>
      <w:ins w:id="35" w:author="Author">
        <w:r w:rsidRPr="00B066EC">
          <w:t>The I-V table of the [GND Clamp] structures is “</w:t>
        </w:r>
        <w:proofErr w:type="spellStart"/>
        <w:r w:rsidRPr="00B066EC">
          <w:t>Gnd_clamp_ref</w:t>
        </w:r>
        <w:proofErr w:type="spellEnd"/>
        <w:r w:rsidRPr="00B066EC">
          <w:t xml:space="preserve"> relative”, meaning that the voltage values are referenced to the </w:t>
        </w:r>
        <w:proofErr w:type="spellStart"/>
        <w:r w:rsidRPr="00B066EC">
          <w:t>Gnd_clamp_ref</w:t>
        </w:r>
        <w:proofErr w:type="spellEnd"/>
        <w:r w:rsidRPr="00B066EC">
          <w:t xml:space="preserve"> </w:t>
        </w:r>
        <w:r w:rsidR="00B1093D">
          <w:t>terminal</w:t>
        </w:r>
        <w:r w:rsidRPr="00B066EC">
          <w:t>. (Note that, under these keywords, all references to “</w:t>
        </w:r>
        <w:proofErr w:type="spellStart"/>
        <w:r w:rsidRPr="00B066EC">
          <w:t>Gnd_clamp_ref</w:t>
        </w:r>
        <w:proofErr w:type="spellEnd"/>
        <w:r w:rsidRPr="00B066EC">
          <w:t xml:space="preserve">” refer to the voltage rail by default GND if not defined or defined by the [GND Clamp Reference] keyword.) The voltages in the Voltage column of the data tables are derived from the equation: </w:t>
        </w:r>
      </w:ins>
    </w:p>
    <w:p w14:paraId="4E43E41F" w14:textId="77777777" w:rsidR="00B066EC" w:rsidRPr="00B066EC" w:rsidRDefault="00B066EC" w:rsidP="00B066EC">
      <w:pPr>
        <w:spacing w:before="0"/>
        <w:rPr>
          <w:ins w:id="36" w:author="Author"/>
        </w:rPr>
      </w:pPr>
    </w:p>
    <w:p w14:paraId="1D93531A" w14:textId="77777777" w:rsidR="00B066EC" w:rsidRPr="00B066EC" w:rsidRDefault="00B066EC" w:rsidP="00B066EC">
      <w:pPr>
        <w:spacing w:before="0"/>
        <w:ind w:firstLine="720"/>
        <w:rPr>
          <w:ins w:id="37" w:author="Author"/>
          <w:i/>
        </w:rPr>
      </w:pPr>
      <w:proofErr w:type="spellStart"/>
      <w:ins w:id="38" w:author="Author">
        <w:r w:rsidRPr="00B066EC">
          <w:rPr>
            <w:i/>
          </w:rPr>
          <w:t>Vtable</w:t>
        </w:r>
        <w:proofErr w:type="spellEnd"/>
        <w:r w:rsidRPr="00B066EC">
          <w:t xml:space="preserve"> = </w:t>
        </w:r>
        <w:r w:rsidRPr="00B066EC">
          <w:rPr>
            <w:i/>
          </w:rPr>
          <w:t>V(</w:t>
        </w:r>
        <w:proofErr w:type="spellStart"/>
        <w:r w:rsidRPr="00B066EC">
          <w:rPr>
            <w:i/>
          </w:rPr>
          <w:t>Buffer_I</w:t>
        </w:r>
        <w:proofErr w:type="spellEnd"/>
        <w:r w:rsidRPr="00B066EC">
          <w:rPr>
            <w:i/>
          </w:rPr>
          <w:t xml:space="preserve">/O, </w:t>
        </w:r>
        <w:proofErr w:type="spellStart"/>
        <w:r w:rsidRPr="00B066EC">
          <w:rPr>
            <w:i/>
          </w:rPr>
          <w:t>Gnd_clamp_ref</w:t>
        </w:r>
        <w:proofErr w:type="spellEnd"/>
        <w:r w:rsidRPr="00B066EC">
          <w:rPr>
            <w:i/>
          </w:rPr>
          <w:t>)</w:t>
        </w:r>
      </w:ins>
    </w:p>
    <w:p w14:paraId="37E7DE1E" w14:textId="77777777" w:rsidR="00B066EC" w:rsidRPr="00914842" w:rsidRDefault="00B066EC" w:rsidP="00914842">
      <w:pPr>
        <w:spacing w:before="0"/>
        <w:rPr>
          <w:rPrChange w:id="39" w:author="Author">
            <w:rPr>
              <w:i/>
            </w:rPr>
          </w:rPrChange>
        </w:rPr>
        <w:pPrChange w:id="40" w:author="Author">
          <w:pPr>
            <w:spacing w:before="0"/>
            <w:ind w:firstLine="720"/>
          </w:pPr>
        </w:pPrChange>
      </w:pPr>
    </w:p>
    <w:p w14:paraId="5540FE49" w14:textId="49B67AF4" w:rsidR="00B066EC" w:rsidRPr="00B066EC" w:rsidRDefault="00B066EC" w:rsidP="00B066EC">
      <w:pPr>
        <w:spacing w:before="0" w:after="80"/>
      </w:pPr>
      <w:r w:rsidRPr="00B066EC">
        <w:t>Therefore, for a 5 V model</w:t>
      </w:r>
      <w:del w:id="41" w:author="Author">
        <w:r w:rsidR="00D30D85" w:rsidRPr="0016083B">
          <w:delText>,</w:delText>
        </w:r>
      </w:del>
      <w:ins w:id="42" w:author="Author">
        <w:r w:rsidRPr="00B066EC">
          <w:t xml:space="preserve"> (</w:t>
        </w:r>
        <w:proofErr w:type="spellStart"/>
        <w:r w:rsidRPr="00B066EC">
          <w:t>Vcc</w:t>
        </w:r>
        <w:proofErr w:type="spellEnd"/>
        <w:r w:rsidRPr="00B066EC">
          <w:t>=[Voltage Range]=[Pullup Reference]=[POWER Clamp Reference]=5.0V, [Pulldown Reference]=[GND Clamp Reference]=0.0V),</w:t>
        </w:r>
      </w:ins>
      <w:r w:rsidRPr="00B066EC">
        <w:t xml:space="preserve"> -5 V in the table actually means 5 V above </w:t>
      </w:r>
      <w:proofErr w:type="spellStart"/>
      <w:r w:rsidRPr="00B066EC">
        <w:t>Vcc</w:t>
      </w:r>
      <w:proofErr w:type="spellEnd"/>
      <w:r w:rsidRPr="00B066EC">
        <w:t xml:space="preserve">, which is +10 V with respect to ground; and 10 V means 10 V below </w:t>
      </w:r>
      <w:proofErr w:type="spellStart"/>
      <w:r w:rsidRPr="00B066EC">
        <w:t>Vcc</w:t>
      </w:r>
      <w:proofErr w:type="spellEnd"/>
      <w:r w:rsidRPr="00B066EC">
        <w:t xml:space="preserve">, which is -5 V with respect to ground.  </w:t>
      </w:r>
      <w:proofErr w:type="spellStart"/>
      <w:r w:rsidRPr="00B066EC">
        <w:t>Vcc</w:t>
      </w:r>
      <w:proofErr w:type="spellEnd"/>
      <w:r w:rsidRPr="00B066EC">
        <w:t xml:space="preserve">-relative data are necessary to model a pullup structure properly, since the output current of a pullup structure depends on the voltage between the output and </w:t>
      </w:r>
      <w:proofErr w:type="spellStart"/>
      <w:r w:rsidRPr="00B066EC">
        <w:t>Vcc</w:t>
      </w:r>
      <w:proofErr w:type="spellEnd"/>
      <w:r w:rsidRPr="00B066EC">
        <w:t xml:space="preserve"> </w:t>
      </w:r>
      <w:del w:id="43" w:author="Author">
        <w:r w:rsidR="00D30D85" w:rsidRPr="0016083B">
          <w:delText>pins</w:delText>
        </w:r>
      </w:del>
      <w:ins w:id="44" w:author="Author">
        <w:r w:rsidR="00B1093D">
          <w:t>terminal</w:t>
        </w:r>
        <w:r w:rsidRPr="00B066EC">
          <w:t>s</w:t>
        </w:r>
      </w:ins>
      <w:r w:rsidRPr="00B066EC">
        <w:t xml:space="preserve"> and not the voltage between the output and ground </w:t>
      </w:r>
      <w:del w:id="45" w:author="Author">
        <w:r w:rsidR="00D30D85" w:rsidRPr="0016083B">
          <w:delText>pins</w:delText>
        </w:r>
      </w:del>
      <w:ins w:id="46" w:author="Author">
        <w:r w:rsidR="00B1093D">
          <w:t>terminal</w:t>
        </w:r>
        <w:r w:rsidRPr="00B066EC">
          <w:t>s</w:t>
        </w:r>
      </w:ins>
      <w:r w:rsidRPr="00B066EC">
        <w:t>. Note that the [GND Clamp] I-V table can include quiescent input currents, or the currents of a 3-stated output, if so desired.</w:t>
      </w:r>
    </w:p>
    <w:p w14:paraId="39682B1C" w14:textId="6C4B0E19" w:rsidR="00B066EC" w:rsidRPr="00B066EC" w:rsidRDefault="00B066EC" w:rsidP="00B066EC">
      <w:pPr>
        <w:spacing w:before="0" w:after="80"/>
      </w:pPr>
      <w:r w:rsidRPr="00B066EC">
        <w:t xml:space="preserve">When tabulating data for ECL models, the data in the [Pulldown] table is measured with the output in the “logic low” state.  In other words, the data in the table represents the I-V characteristics of the output when the output is at the most negative of its two logic levels.  Likewise, the data in the [Pullup] table is measured with the output in the “logic one” state and represents the I-V characteristics when the output is at the most positive logic level.  Note that in </w:t>
      </w:r>
      <w:proofErr w:type="gramStart"/>
      <w:r w:rsidRPr="00B066EC">
        <w:rPr>
          <w:i/>
        </w:rPr>
        <w:t>both</w:t>
      </w:r>
      <w:r w:rsidRPr="00B066EC">
        <w:t xml:space="preserve"> of these</w:t>
      </w:r>
      <w:proofErr w:type="gramEnd"/>
      <w:r w:rsidRPr="00B066EC">
        <w:t xml:space="preserve"> cases, the data are referenced to the </w:t>
      </w:r>
      <w:del w:id="47" w:author="Author">
        <w:r w:rsidR="00D30D85" w:rsidRPr="0016083B">
          <w:delText>Vcc</w:delText>
        </w:r>
      </w:del>
      <w:ins w:id="48" w:author="Author">
        <w:r w:rsidRPr="00B066EC">
          <w:t>same</w:t>
        </w:r>
      </w:ins>
      <w:r w:rsidRPr="00B066EC">
        <w:t xml:space="preserve"> supply voltage</w:t>
      </w:r>
      <w:del w:id="49" w:author="Author">
        <w:r w:rsidR="00D30D85" w:rsidRPr="0016083B">
          <w:delText>,</w:delText>
        </w:r>
      </w:del>
      <w:ins w:id="50" w:author="Author">
        <w:r w:rsidRPr="00B066EC">
          <w:t xml:space="preserve"> (i.e., Pulldown_ref = Pullup_ref),</w:t>
        </w:r>
      </w:ins>
      <w:r w:rsidRPr="00B066EC">
        <w:t xml:space="preserve"> using the </w:t>
      </w:r>
      <w:del w:id="51" w:author="Author">
        <w:r w:rsidR="00D30D85" w:rsidRPr="0016083B">
          <w:delText xml:space="preserve">equation:  </w:delText>
        </w:r>
      </w:del>
      <w:ins w:id="52" w:author="Author">
        <w:r w:rsidRPr="00B066EC">
          <w:t>equations:</w:t>
        </w:r>
      </w:ins>
    </w:p>
    <w:p w14:paraId="6C4A9CEC" w14:textId="77777777" w:rsidR="00B066EC" w:rsidRPr="00B066EC" w:rsidRDefault="00B066EC" w:rsidP="00B066EC">
      <w:pPr>
        <w:spacing w:before="0"/>
      </w:pPr>
    </w:p>
    <w:p w14:paraId="0572FC14" w14:textId="77777777" w:rsidR="00B066EC" w:rsidRPr="00B066EC" w:rsidRDefault="00B066EC" w:rsidP="00B066EC">
      <w:pPr>
        <w:spacing w:before="0" w:after="80"/>
        <w:rPr>
          <w:ins w:id="53" w:author="Author"/>
        </w:rPr>
      </w:pPr>
      <w:ins w:id="54" w:author="Author">
        <w:r w:rsidRPr="00B066EC">
          <w:t>Logic high state [Pullup] table</w:t>
        </w:r>
      </w:ins>
    </w:p>
    <w:p w14:paraId="273D45F0" w14:textId="77777777" w:rsidR="00B066EC" w:rsidRPr="00B066EC" w:rsidRDefault="00B066EC" w:rsidP="00B066EC">
      <w:pPr>
        <w:spacing w:before="0"/>
        <w:ind w:firstLine="720"/>
        <w:rPr>
          <w:ins w:id="55" w:author="Author"/>
          <w:i/>
        </w:rPr>
      </w:pPr>
      <w:proofErr w:type="spellStart"/>
      <w:ins w:id="56" w:author="Author">
        <w:r w:rsidRPr="00B066EC">
          <w:rPr>
            <w:i/>
          </w:rPr>
          <w:t>VtableV</w:t>
        </w:r>
        <w:proofErr w:type="spellEnd"/>
        <w:r w:rsidRPr="00B066EC">
          <w:rPr>
            <w:i/>
          </w:rPr>
          <w:t xml:space="preserve">(Pullup_ref, </w:t>
        </w:r>
        <w:proofErr w:type="spellStart"/>
        <w:r w:rsidRPr="00B066EC">
          <w:rPr>
            <w:i/>
          </w:rPr>
          <w:t>Buffer_I</w:t>
        </w:r>
        <w:proofErr w:type="spellEnd"/>
        <w:r w:rsidRPr="00B066EC">
          <w:rPr>
            <w:i/>
          </w:rPr>
          <w:t>/O)</w:t>
        </w:r>
      </w:ins>
    </w:p>
    <w:p w14:paraId="74B0C447" w14:textId="77777777" w:rsidR="00B066EC" w:rsidRPr="00B066EC" w:rsidRDefault="00B066EC" w:rsidP="00B066EC">
      <w:pPr>
        <w:spacing w:before="0"/>
        <w:rPr>
          <w:ins w:id="57" w:author="Author"/>
        </w:rPr>
      </w:pPr>
    </w:p>
    <w:p w14:paraId="3C66CB8F" w14:textId="77777777" w:rsidR="00B066EC" w:rsidRPr="00B066EC" w:rsidRDefault="00B066EC" w:rsidP="00B066EC">
      <w:pPr>
        <w:spacing w:before="0" w:after="80"/>
        <w:rPr>
          <w:ins w:id="58" w:author="Author"/>
        </w:rPr>
      </w:pPr>
      <w:ins w:id="59" w:author="Author">
        <w:r w:rsidRPr="00B066EC">
          <w:t>Logic low state [Pulldown] table</w:t>
        </w:r>
      </w:ins>
    </w:p>
    <w:p w14:paraId="4E9BF8DA" w14:textId="1668D54A" w:rsidR="00B066EC" w:rsidRPr="00B066EC" w:rsidRDefault="00B066EC" w:rsidP="00B066EC">
      <w:pPr>
        <w:spacing w:before="0"/>
        <w:ind w:firstLine="720"/>
        <w:rPr>
          <w:i/>
        </w:rPr>
      </w:pPr>
      <w:proofErr w:type="spellStart"/>
      <w:r w:rsidRPr="00B066EC">
        <w:rPr>
          <w:i/>
        </w:rPr>
        <w:t>Vtable</w:t>
      </w:r>
      <w:proofErr w:type="spellEnd"/>
      <w:r w:rsidRPr="00914842">
        <w:rPr>
          <w:rPrChange w:id="60" w:author="Author">
            <w:rPr>
              <w:i/>
            </w:rPr>
          </w:rPrChange>
        </w:rPr>
        <w:t xml:space="preserve"> = </w:t>
      </w:r>
      <w:del w:id="61" w:author="Author">
        <w:r w:rsidR="00D30D85" w:rsidRPr="0016083B">
          <w:rPr>
            <w:i/>
          </w:rPr>
          <w:delText>Vcc - Voutput</w:delText>
        </w:r>
      </w:del>
      <w:ins w:id="62" w:author="Author">
        <w:r w:rsidRPr="00B066EC">
          <w:rPr>
            <w:i/>
          </w:rPr>
          <w:t xml:space="preserve">V(Pulldown_ref, </w:t>
        </w:r>
        <w:proofErr w:type="spellStart"/>
        <w:r w:rsidRPr="00B066EC">
          <w:rPr>
            <w:i/>
          </w:rPr>
          <w:t>Buffer_I</w:t>
        </w:r>
        <w:proofErr w:type="spellEnd"/>
        <w:r w:rsidRPr="00B066EC">
          <w:rPr>
            <w:i/>
          </w:rPr>
          <w:t>/O)</w:t>
        </w:r>
      </w:ins>
    </w:p>
    <w:p w14:paraId="50A69D1C" w14:textId="77777777" w:rsidR="00B066EC" w:rsidRPr="00B066EC" w:rsidRDefault="00B066EC" w:rsidP="00B066EC">
      <w:pPr>
        <w:spacing w:before="0"/>
      </w:pPr>
    </w:p>
    <w:p w14:paraId="22E613D0" w14:textId="77777777" w:rsidR="00B066EC" w:rsidRPr="00B066EC" w:rsidRDefault="00B066EC" w:rsidP="00B066EC">
      <w:pPr>
        <w:spacing w:before="0" w:after="80"/>
      </w:pPr>
      <w:r w:rsidRPr="00B066EC">
        <w:t>Monotonicity Requirements:</w:t>
      </w:r>
    </w:p>
    <w:p w14:paraId="6F92E7D4" w14:textId="77777777" w:rsidR="00B066EC" w:rsidRPr="00B066EC" w:rsidRDefault="00B066EC" w:rsidP="00B066EC">
      <w:pPr>
        <w:spacing w:before="0" w:after="80"/>
      </w:pPr>
      <w:r w:rsidRPr="00B066EC">
        <w:t>To be monotonic, the I-V table data must meet any one of the following 8 criteria:</w:t>
      </w:r>
    </w:p>
    <w:p w14:paraId="71D4A4FA" w14:textId="6214C80F" w:rsidR="00B066EC" w:rsidRPr="00B066EC" w:rsidRDefault="00B066EC" w:rsidP="00914842">
      <w:pPr>
        <w:numPr>
          <w:ilvl w:val="0"/>
          <w:numId w:val="72"/>
        </w:numPr>
        <w:spacing w:before="0"/>
        <w:pPrChange w:id="63" w:author="Author">
          <w:pPr>
            <w:numPr>
              <w:numId w:val="70"/>
            </w:numPr>
            <w:spacing w:before="0"/>
            <w:ind w:left="720" w:hanging="360"/>
          </w:pPr>
        </w:pPrChange>
      </w:pPr>
      <w:r w:rsidRPr="00B066EC">
        <w:t xml:space="preserve">The current </w:t>
      </w:r>
      <w:del w:id="64" w:author="Author">
        <w:r w:rsidR="00D30D85" w:rsidRPr="0016083B">
          <w:delText>axis</w:delText>
        </w:r>
      </w:del>
      <w:ins w:id="65" w:author="Author">
        <w:r w:rsidRPr="00B066EC">
          <w:t>value</w:t>
        </w:r>
      </w:ins>
      <w:r w:rsidRPr="00B066EC">
        <w:t xml:space="preserve"> either increases or remains constant as the voltage </w:t>
      </w:r>
      <w:del w:id="66" w:author="Author">
        <w:r w:rsidR="00D30D85" w:rsidRPr="0016083B">
          <w:delText>axis</w:delText>
        </w:r>
      </w:del>
      <w:ins w:id="67" w:author="Author">
        <w:r w:rsidRPr="00B066EC">
          <w:t>value</w:t>
        </w:r>
      </w:ins>
      <w:r w:rsidRPr="00B066EC">
        <w:t xml:space="preserve"> is increased.</w:t>
      </w:r>
    </w:p>
    <w:p w14:paraId="05C9F97E" w14:textId="42A71E80" w:rsidR="00B066EC" w:rsidRPr="00B066EC" w:rsidRDefault="00B066EC" w:rsidP="00914842">
      <w:pPr>
        <w:numPr>
          <w:ilvl w:val="0"/>
          <w:numId w:val="72"/>
        </w:numPr>
        <w:spacing w:before="0"/>
        <w:pPrChange w:id="68" w:author="Author">
          <w:pPr>
            <w:numPr>
              <w:numId w:val="70"/>
            </w:numPr>
            <w:spacing w:before="0"/>
            <w:ind w:left="720" w:hanging="360"/>
          </w:pPr>
        </w:pPrChange>
      </w:pPr>
      <w:r w:rsidRPr="00B066EC">
        <w:t>The current</w:t>
      </w:r>
      <w:r w:rsidRPr="00B066EC" w:rsidDel="003E1488">
        <w:t xml:space="preserve"> </w:t>
      </w:r>
      <w:del w:id="69" w:author="Author">
        <w:r w:rsidR="00D30D85" w:rsidRPr="0016083B">
          <w:delText>axis</w:delText>
        </w:r>
      </w:del>
      <w:ins w:id="70" w:author="Author">
        <w:r w:rsidRPr="00B066EC">
          <w:t>value</w:t>
        </w:r>
      </w:ins>
      <w:r w:rsidRPr="00B066EC">
        <w:t xml:space="preserve"> either increases or remains constant as the voltage </w:t>
      </w:r>
      <w:del w:id="71" w:author="Author">
        <w:r w:rsidR="00D30D85" w:rsidRPr="0016083B">
          <w:delText>axis</w:delText>
        </w:r>
      </w:del>
      <w:ins w:id="72" w:author="Author">
        <w:r w:rsidRPr="00B066EC">
          <w:t>value</w:t>
        </w:r>
      </w:ins>
      <w:r w:rsidRPr="00B066EC">
        <w:t xml:space="preserve"> is decreased.</w:t>
      </w:r>
    </w:p>
    <w:p w14:paraId="30751531" w14:textId="4CAE6F48" w:rsidR="00B066EC" w:rsidRPr="00B066EC" w:rsidRDefault="00B066EC" w:rsidP="00914842">
      <w:pPr>
        <w:numPr>
          <w:ilvl w:val="0"/>
          <w:numId w:val="72"/>
        </w:numPr>
        <w:spacing w:before="0"/>
        <w:pPrChange w:id="73" w:author="Author">
          <w:pPr>
            <w:numPr>
              <w:numId w:val="70"/>
            </w:numPr>
            <w:spacing w:before="0"/>
            <w:ind w:left="720" w:hanging="360"/>
          </w:pPr>
        </w:pPrChange>
      </w:pPr>
      <w:r w:rsidRPr="00B066EC">
        <w:lastRenderedPageBreak/>
        <w:t>The current</w:t>
      </w:r>
      <w:r w:rsidRPr="00B066EC" w:rsidDel="003E1488">
        <w:t xml:space="preserve"> </w:t>
      </w:r>
      <w:del w:id="74" w:author="Author">
        <w:r w:rsidR="00D30D85" w:rsidRPr="0016083B">
          <w:delText>axis</w:delText>
        </w:r>
      </w:del>
      <w:ins w:id="75" w:author="Author">
        <w:r w:rsidRPr="00B066EC">
          <w:t>value</w:t>
        </w:r>
      </w:ins>
      <w:r w:rsidRPr="00B066EC">
        <w:t xml:space="preserve"> either decreases or remains constant as the voltage </w:t>
      </w:r>
      <w:del w:id="76" w:author="Author">
        <w:r w:rsidR="00D30D85" w:rsidRPr="0016083B">
          <w:delText>axis</w:delText>
        </w:r>
      </w:del>
      <w:ins w:id="77" w:author="Author">
        <w:r w:rsidRPr="00B066EC">
          <w:t>value</w:t>
        </w:r>
      </w:ins>
      <w:r w:rsidRPr="00B066EC">
        <w:t xml:space="preserve"> is increased.</w:t>
      </w:r>
    </w:p>
    <w:p w14:paraId="16BAB80B" w14:textId="425F2C42" w:rsidR="00B066EC" w:rsidRPr="00B066EC" w:rsidRDefault="00B066EC" w:rsidP="00914842">
      <w:pPr>
        <w:numPr>
          <w:ilvl w:val="0"/>
          <w:numId w:val="72"/>
        </w:numPr>
        <w:spacing w:before="0"/>
        <w:pPrChange w:id="78" w:author="Author">
          <w:pPr>
            <w:numPr>
              <w:numId w:val="70"/>
            </w:numPr>
            <w:spacing w:before="0"/>
            <w:ind w:left="720" w:hanging="360"/>
          </w:pPr>
        </w:pPrChange>
      </w:pPr>
      <w:r w:rsidRPr="00B066EC">
        <w:t>The current</w:t>
      </w:r>
      <w:r w:rsidRPr="00B066EC" w:rsidDel="003E1488">
        <w:t xml:space="preserve"> </w:t>
      </w:r>
      <w:del w:id="79" w:author="Author">
        <w:r w:rsidR="00D30D85" w:rsidRPr="0016083B">
          <w:delText>axis</w:delText>
        </w:r>
      </w:del>
      <w:ins w:id="80" w:author="Author">
        <w:r w:rsidRPr="00B066EC">
          <w:t>value</w:t>
        </w:r>
      </w:ins>
      <w:r w:rsidRPr="00B066EC">
        <w:t xml:space="preserve"> either decreases or remains constant as the voltage </w:t>
      </w:r>
      <w:del w:id="81" w:author="Author">
        <w:r w:rsidR="00D30D85" w:rsidRPr="0016083B">
          <w:delText>axis</w:delText>
        </w:r>
      </w:del>
      <w:ins w:id="82" w:author="Author">
        <w:r w:rsidRPr="00B066EC">
          <w:t>value</w:t>
        </w:r>
      </w:ins>
      <w:r w:rsidRPr="00B066EC">
        <w:t xml:space="preserve"> is decreased.</w:t>
      </w:r>
    </w:p>
    <w:p w14:paraId="14333D2A" w14:textId="064ADD42" w:rsidR="00B066EC" w:rsidRPr="00B066EC" w:rsidRDefault="00B066EC" w:rsidP="00914842">
      <w:pPr>
        <w:numPr>
          <w:ilvl w:val="0"/>
          <w:numId w:val="72"/>
        </w:numPr>
        <w:spacing w:before="0"/>
        <w:pPrChange w:id="83" w:author="Author">
          <w:pPr>
            <w:numPr>
              <w:numId w:val="70"/>
            </w:numPr>
            <w:spacing w:before="0"/>
            <w:ind w:left="720" w:hanging="360"/>
          </w:pPr>
        </w:pPrChange>
      </w:pPr>
      <w:r w:rsidRPr="00B066EC">
        <w:t xml:space="preserve">The voltage </w:t>
      </w:r>
      <w:del w:id="84" w:author="Author">
        <w:r w:rsidR="00D30D85" w:rsidRPr="0016083B">
          <w:delText>axis</w:delText>
        </w:r>
      </w:del>
      <w:ins w:id="85" w:author="Author">
        <w:r w:rsidRPr="00B066EC">
          <w:t>value</w:t>
        </w:r>
      </w:ins>
      <w:r w:rsidRPr="00B066EC">
        <w:t xml:space="preserve"> either increases or remains constant as the current </w:t>
      </w:r>
      <w:del w:id="86" w:author="Author">
        <w:r w:rsidR="00D30D85" w:rsidRPr="0016083B">
          <w:delText>axis</w:delText>
        </w:r>
      </w:del>
      <w:ins w:id="87" w:author="Author">
        <w:r w:rsidRPr="00B066EC">
          <w:t>value</w:t>
        </w:r>
      </w:ins>
      <w:r w:rsidRPr="00B066EC">
        <w:t xml:space="preserve"> is increased.</w:t>
      </w:r>
    </w:p>
    <w:p w14:paraId="0CBE2C75" w14:textId="64D8DD61" w:rsidR="00B066EC" w:rsidRPr="00B066EC" w:rsidRDefault="00B066EC" w:rsidP="00914842">
      <w:pPr>
        <w:numPr>
          <w:ilvl w:val="0"/>
          <w:numId w:val="72"/>
        </w:numPr>
        <w:spacing w:before="0"/>
        <w:pPrChange w:id="88" w:author="Author">
          <w:pPr>
            <w:numPr>
              <w:numId w:val="70"/>
            </w:numPr>
            <w:spacing w:before="0"/>
            <w:ind w:left="720" w:hanging="360"/>
          </w:pPr>
        </w:pPrChange>
      </w:pPr>
      <w:r w:rsidRPr="00B066EC">
        <w:t>The voltage</w:t>
      </w:r>
      <w:r w:rsidRPr="00B066EC" w:rsidDel="003E1488">
        <w:t xml:space="preserve"> </w:t>
      </w:r>
      <w:del w:id="89" w:author="Author">
        <w:r w:rsidR="00D30D85" w:rsidRPr="0016083B">
          <w:delText>axis</w:delText>
        </w:r>
      </w:del>
      <w:ins w:id="90" w:author="Author">
        <w:r w:rsidRPr="00B066EC">
          <w:t>value</w:t>
        </w:r>
      </w:ins>
      <w:r w:rsidRPr="00B066EC">
        <w:t xml:space="preserve"> either increases or remains constant as the current </w:t>
      </w:r>
      <w:del w:id="91" w:author="Author">
        <w:r w:rsidR="00D30D85" w:rsidRPr="0016083B">
          <w:delText>axis</w:delText>
        </w:r>
      </w:del>
      <w:ins w:id="92" w:author="Author">
        <w:r w:rsidRPr="00B066EC">
          <w:t>value</w:t>
        </w:r>
      </w:ins>
      <w:r w:rsidRPr="00B066EC">
        <w:t xml:space="preserve"> is decreased.</w:t>
      </w:r>
    </w:p>
    <w:p w14:paraId="76BC40D1" w14:textId="36871A53" w:rsidR="00B066EC" w:rsidRPr="00B066EC" w:rsidRDefault="00B066EC" w:rsidP="00914842">
      <w:pPr>
        <w:numPr>
          <w:ilvl w:val="0"/>
          <w:numId w:val="72"/>
        </w:numPr>
        <w:spacing w:before="0"/>
        <w:pPrChange w:id="93" w:author="Author">
          <w:pPr>
            <w:numPr>
              <w:numId w:val="70"/>
            </w:numPr>
            <w:spacing w:before="0"/>
            <w:ind w:left="720" w:hanging="360"/>
          </w:pPr>
        </w:pPrChange>
      </w:pPr>
      <w:r w:rsidRPr="00B066EC">
        <w:t>The voltage</w:t>
      </w:r>
      <w:r w:rsidRPr="00B066EC" w:rsidDel="003E1488">
        <w:t xml:space="preserve"> </w:t>
      </w:r>
      <w:del w:id="94" w:author="Author">
        <w:r w:rsidR="00D30D85" w:rsidRPr="0016083B">
          <w:delText>axis</w:delText>
        </w:r>
      </w:del>
      <w:ins w:id="95" w:author="Author">
        <w:r w:rsidRPr="00B066EC">
          <w:t>value</w:t>
        </w:r>
      </w:ins>
      <w:r w:rsidRPr="00B066EC">
        <w:t xml:space="preserve"> either decreases or remains constant as the current </w:t>
      </w:r>
      <w:del w:id="96" w:author="Author">
        <w:r w:rsidR="00D30D85" w:rsidRPr="0016083B">
          <w:delText>axis</w:delText>
        </w:r>
      </w:del>
      <w:ins w:id="97" w:author="Author">
        <w:r w:rsidRPr="00B066EC">
          <w:t>value</w:t>
        </w:r>
      </w:ins>
      <w:r w:rsidRPr="00B066EC">
        <w:t xml:space="preserve"> is increased.</w:t>
      </w:r>
    </w:p>
    <w:p w14:paraId="2F0F9A99" w14:textId="29BFC276" w:rsidR="00B066EC" w:rsidRPr="00B066EC" w:rsidRDefault="00B066EC" w:rsidP="00914842">
      <w:pPr>
        <w:numPr>
          <w:ilvl w:val="0"/>
          <w:numId w:val="72"/>
        </w:numPr>
        <w:spacing w:before="0" w:after="80"/>
        <w:pPrChange w:id="98" w:author="Author">
          <w:pPr>
            <w:numPr>
              <w:numId w:val="70"/>
            </w:numPr>
            <w:spacing w:before="0" w:after="80"/>
            <w:ind w:left="720" w:hanging="360"/>
          </w:pPr>
        </w:pPrChange>
      </w:pPr>
      <w:r w:rsidRPr="00B066EC">
        <w:t>The voltage</w:t>
      </w:r>
      <w:r w:rsidRPr="00B066EC" w:rsidDel="003E1488">
        <w:t xml:space="preserve"> </w:t>
      </w:r>
      <w:del w:id="99" w:author="Author">
        <w:r w:rsidR="00D30D85" w:rsidRPr="0016083B">
          <w:delText>axis</w:delText>
        </w:r>
      </w:del>
      <w:ins w:id="100" w:author="Author">
        <w:r w:rsidRPr="00B066EC">
          <w:t>value</w:t>
        </w:r>
      </w:ins>
      <w:r w:rsidRPr="00B066EC">
        <w:t xml:space="preserve"> either decreases or remains constant as the current </w:t>
      </w:r>
      <w:del w:id="101" w:author="Author">
        <w:r w:rsidR="00D30D85" w:rsidRPr="0016083B">
          <w:delText>axis</w:delText>
        </w:r>
      </w:del>
      <w:ins w:id="102" w:author="Author">
        <w:r w:rsidRPr="00B066EC">
          <w:t>value</w:t>
        </w:r>
      </w:ins>
      <w:r w:rsidRPr="00B066EC">
        <w:t xml:space="preserve"> is decreased.</w:t>
      </w:r>
    </w:p>
    <w:p w14:paraId="04AA9F0D" w14:textId="3C940135" w:rsidR="00B066EC" w:rsidRPr="00B066EC" w:rsidRDefault="00B066EC" w:rsidP="00B066EC">
      <w:pPr>
        <w:spacing w:before="0" w:after="80"/>
      </w:pPr>
      <w:r w:rsidRPr="00B066EC">
        <w:t>Data may be monotonic if currents from both the output stage and the clamp diode are added together</w:t>
      </w:r>
      <w:del w:id="103" w:author="Author">
        <w:r w:rsidR="00D30D85" w:rsidRPr="0016083B">
          <w:delText xml:space="preserve"> as most EDA tools do.</w:delText>
        </w:r>
      </w:del>
      <w:ins w:id="104" w:author="Author">
        <w:r w:rsidRPr="00B066EC">
          <w:t>.</w:t>
        </w:r>
      </w:ins>
      <w:r w:rsidRPr="00B066EC">
        <w:t xml:space="preserve">  </w:t>
      </w:r>
    </w:p>
    <w:p w14:paraId="20A4636E" w14:textId="48682871" w:rsidR="00B066EC" w:rsidRPr="00B066EC" w:rsidRDefault="00B066EC" w:rsidP="00B066EC">
      <w:pPr>
        <w:spacing w:before="0" w:after="80"/>
      </w:pPr>
      <w:r w:rsidRPr="00B066EC">
        <w:t>It is intended that, for monotonicity checks, the [POWER Clamp] and [GND Clamp] tables are summed together</w:t>
      </w:r>
      <w:ins w:id="105" w:author="Author">
        <w:r w:rsidRPr="00B066EC">
          <w:t>,</w:t>
        </w:r>
      </w:ins>
      <w:r w:rsidRPr="00B066EC">
        <w:t xml:space="preserve"> and </w:t>
      </w:r>
      <w:del w:id="106" w:author="Author">
        <w:r w:rsidR="00D30D85" w:rsidRPr="0016083B">
          <w:delText>then</w:delText>
        </w:r>
      </w:del>
      <w:ins w:id="107" w:author="Author">
        <w:r w:rsidRPr="00B066EC">
          <w:t>their combined currents are</w:t>
        </w:r>
      </w:ins>
      <w:r w:rsidRPr="00B066EC">
        <w:t xml:space="preserve"> added to the </w:t>
      </w:r>
      <w:del w:id="108" w:author="Author">
        <w:r w:rsidR="00D30D85" w:rsidRPr="0016083B">
          <w:delText>appropriate</w:delText>
        </w:r>
      </w:del>
      <w:ins w:id="109" w:author="Author">
        <w:r w:rsidRPr="00B066EC">
          <w:t>currents of the</w:t>
        </w:r>
      </w:ins>
      <w:r w:rsidRPr="00B066EC">
        <w:t xml:space="preserve"> [Pullup] </w:t>
      </w:r>
      <w:del w:id="110" w:author="Author">
        <w:r w:rsidR="00D30D85" w:rsidRPr="0016083B">
          <w:delText>or</w:delText>
        </w:r>
      </w:del>
      <w:ins w:id="111" w:author="Author">
        <w:r w:rsidRPr="00B066EC">
          <w:t>and</w:t>
        </w:r>
      </w:ins>
      <w:r w:rsidRPr="00B066EC">
        <w:t xml:space="preserve"> [Pulldown] </w:t>
      </w:r>
      <w:del w:id="112" w:author="Author">
        <w:r w:rsidR="00D30D85" w:rsidRPr="0016083B">
          <w:delText>table</w:delText>
        </w:r>
      </w:del>
      <w:ins w:id="113" w:author="Author">
        <w:r w:rsidRPr="00B066EC">
          <w:t>tables</w:t>
        </w:r>
      </w:ins>
      <w:r w:rsidRPr="00B066EC">
        <w:t xml:space="preserve"> when a buffer is driving high or low</w:t>
      </w:r>
      <w:del w:id="114" w:author="Author">
        <w:r w:rsidR="00D30D85" w:rsidRPr="0016083B">
          <w:delText>, respectively</w:delText>
        </w:r>
      </w:del>
      <w:r w:rsidRPr="00B066EC">
        <w:t>.</w:t>
      </w:r>
    </w:p>
    <w:p w14:paraId="5D874528" w14:textId="77777777" w:rsidR="00B066EC" w:rsidRPr="00B066EC" w:rsidRDefault="00B066EC" w:rsidP="00B066EC">
      <w:pPr>
        <w:spacing w:before="0" w:after="80"/>
      </w:pPr>
      <w:r w:rsidRPr="00B066EC">
        <w:t>From this assumption and the nature of 3-statable buffers, it follows that the data in the clamping table sections are handled as constantly present tables and the [Pullup] and [Pulldown] tables are used only when needed in the simulation.</w:t>
      </w:r>
    </w:p>
    <w:p w14:paraId="2974F356" w14:textId="77777777" w:rsidR="00B066EC" w:rsidRPr="00B066EC" w:rsidRDefault="00B066EC" w:rsidP="00B066EC">
      <w:pPr>
        <w:spacing w:before="0" w:after="80"/>
      </w:pPr>
      <w:r w:rsidRPr="00B066EC">
        <w:t>The clamp tables of an Input or I/O buffer can be measured directly with a curve tracer, with the I/O buffer 3-stated. However, sweeping enabled buffers results in tables that are the sum of the clamping tables and the output structures. Based on the assumption outlined above, the [Pullup] and [Pulldown] tables of an IBIS model must represent the difference of the 3-stated and the enabled buffer’s tables. (Note that the resulting difference table can demonstrate a non-monotonic shape.)  This requirement enables the EDA tool to sum the tables, without the danger of double counting, and arrive at an accurate model in both the 3-stated and enabled conditions.</w:t>
      </w:r>
    </w:p>
    <w:p w14:paraId="06A801FD" w14:textId="77777777" w:rsidR="00B066EC" w:rsidRPr="00B066EC" w:rsidRDefault="00B066EC" w:rsidP="00B066EC">
      <w:pPr>
        <w:spacing w:before="0" w:after="80"/>
      </w:pPr>
      <w:r w:rsidRPr="00B066EC">
        <w:t>Since in the case of a non 3-statable buffer, this difference table cannot be generated through lab measurements (because the clamping tables cannot be measured alone), the [Pullup] and [Pulldown] tables of an IBIS model can contain the sum of the clamping characteristics and the output structure.  In this case, the clamping tables must contain all zeroes, or the keywords must be omitted.</w:t>
      </w:r>
    </w:p>
    <w:p w14:paraId="7660EEEB" w14:textId="77777777" w:rsidR="00B066EC" w:rsidRPr="00B066EC" w:rsidRDefault="00B066EC" w:rsidP="00B066EC">
      <w:pPr>
        <w:spacing w:before="0" w:after="80"/>
        <w:rPr>
          <w:ins w:id="115" w:author="Author"/>
          <w:i/>
        </w:rPr>
      </w:pPr>
      <w:ins w:id="116" w:author="Author">
        <w:r w:rsidRPr="00B066EC">
          <w:rPr>
            <w:i/>
          </w:rPr>
          <w:t>Examples:</w:t>
        </w:r>
      </w:ins>
    </w:p>
    <w:p w14:paraId="7FBAAD6C" w14:textId="77777777" w:rsidR="00B066EC" w:rsidRPr="00914842" w:rsidRDefault="00B066EC" w:rsidP="00914842">
      <w:pPr>
        <w:spacing w:before="0"/>
        <w:rPr>
          <w:rFonts w:ascii="Courier New" w:hAnsi="Courier New"/>
          <w:sz w:val="20"/>
          <w:rPrChange w:id="117" w:author="Author">
            <w:rPr/>
          </w:rPrChange>
        </w:rPr>
        <w:pPrChange w:id="118" w:author="Author">
          <w:pPr>
            <w:spacing w:before="0" w:after="80"/>
          </w:pPr>
        </w:pPrChange>
      </w:pPr>
      <w:ins w:id="119" w:author="Author">
        <w:r w:rsidRPr="00B066EC">
          <w:rPr>
            <w:rFonts w:ascii="Courier New" w:hAnsi="Courier New" w:cs="Courier New"/>
            <w:sz w:val="20"/>
            <w:szCs w:val="20"/>
          </w:rPr>
          <w:t xml:space="preserve">| Partial CMOS </w:t>
        </w:r>
      </w:ins>
      <w:r w:rsidRPr="00914842">
        <w:rPr>
          <w:rFonts w:ascii="Courier New" w:hAnsi="Courier New"/>
          <w:sz w:val="20"/>
          <w:rPrChange w:id="120" w:author="Author">
            <w:rPr>
              <w:i/>
            </w:rPr>
          </w:rPrChange>
        </w:rPr>
        <w:t>Example:</w:t>
      </w:r>
    </w:p>
    <w:p w14:paraId="379BF269"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[Pulldown]</w:t>
      </w:r>
      <w:ins w:id="121" w:author="Author">
        <w:r w:rsidRPr="00B066EC">
          <w:rPr>
            <w:rFonts w:ascii="Courier New" w:hAnsi="Courier New" w:cs="Courier New"/>
            <w:sz w:val="20"/>
            <w:szCs w:val="20"/>
          </w:rPr>
          <w:t xml:space="preserve">   | Note: </w:t>
        </w:r>
        <w:proofErr w:type="spellStart"/>
        <w:r w:rsidRPr="00B066EC">
          <w:rPr>
            <w:rFonts w:ascii="Courier New" w:hAnsi="Courier New" w:cs="Courier New"/>
            <w:sz w:val="20"/>
            <w:szCs w:val="20"/>
          </w:rPr>
          <w:t>Vtable</w:t>
        </w:r>
        <w:proofErr w:type="spellEnd"/>
        <w:r w:rsidRPr="00B066EC">
          <w:rPr>
            <w:rFonts w:ascii="Courier New" w:hAnsi="Courier New" w:cs="Courier New"/>
            <w:sz w:val="20"/>
            <w:szCs w:val="20"/>
          </w:rPr>
          <w:t xml:space="preserve"> = V(</w:t>
        </w:r>
        <w:proofErr w:type="spellStart"/>
        <w:r w:rsidRPr="00B066EC">
          <w:rPr>
            <w:rFonts w:ascii="Courier New" w:hAnsi="Courier New" w:cs="Courier New"/>
            <w:sz w:val="20"/>
            <w:szCs w:val="20"/>
          </w:rPr>
          <w:t>Buffer_I</w:t>
        </w:r>
        <w:proofErr w:type="spellEnd"/>
        <w:r w:rsidRPr="00B066EC">
          <w:rPr>
            <w:rFonts w:ascii="Courier New" w:hAnsi="Courier New" w:cs="Courier New"/>
            <w:sz w:val="20"/>
            <w:szCs w:val="20"/>
          </w:rPr>
          <w:t>/O, Pulldown_ref)</w:t>
        </w:r>
      </w:ins>
    </w:p>
    <w:p w14:paraId="74AF6874"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Voltage   I(</w:t>
      </w:r>
      <w:proofErr w:type="spellStart"/>
      <w:r w:rsidRPr="00B066EC">
        <w:rPr>
          <w:rFonts w:ascii="Courier New" w:hAnsi="Courier New" w:cs="Courier New"/>
          <w:sz w:val="20"/>
          <w:szCs w:val="20"/>
        </w:rPr>
        <w:t>typ</w:t>
      </w:r>
      <w:proofErr w:type="spellEnd"/>
      <w:r w:rsidRPr="00B066EC">
        <w:rPr>
          <w:rFonts w:ascii="Courier New" w:hAnsi="Courier New" w:cs="Courier New"/>
          <w:sz w:val="20"/>
          <w:szCs w:val="20"/>
        </w:rPr>
        <w:t>)    I(min)    I(max)</w:t>
      </w:r>
    </w:p>
    <w:p w14:paraId="084720D5"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2BC33411"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-5.0V    -40.0m    -34.0m    -45.0m</w:t>
      </w:r>
    </w:p>
    <w:p w14:paraId="7AB13BDA"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-4.0V    -39.0m    -33.0m    -43.0m</w:t>
      </w:r>
    </w:p>
    <w:p w14:paraId="7C520590"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w:t>
      </w:r>
    </w:p>
    <w:p w14:paraId="71AC70C0"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0.0V      0.0m      </w:t>
      </w:r>
      <w:proofErr w:type="spellStart"/>
      <w:r w:rsidRPr="00B066EC">
        <w:rPr>
          <w:rFonts w:ascii="Courier New" w:hAnsi="Courier New" w:cs="Courier New"/>
          <w:sz w:val="20"/>
          <w:szCs w:val="20"/>
        </w:rPr>
        <w:t>0.0m</w:t>
      </w:r>
      <w:proofErr w:type="spellEnd"/>
      <w:r w:rsidRPr="00B066EC">
        <w:rPr>
          <w:rFonts w:ascii="Courier New" w:hAnsi="Courier New" w:cs="Courier New"/>
          <w:sz w:val="20"/>
          <w:szCs w:val="20"/>
        </w:rPr>
        <w:t xml:space="preserve">      </w:t>
      </w:r>
      <w:proofErr w:type="spellStart"/>
      <w:r w:rsidRPr="00B066EC">
        <w:rPr>
          <w:rFonts w:ascii="Courier New" w:hAnsi="Courier New" w:cs="Courier New"/>
          <w:sz w:val="20"/>
          <w:szCs w:val="20"/>
        </w:rPr>
        <w:t>0.0m</w:t>
      </w:r>
      <w:proofErr w:type="spellEnd"/>
    </w:p>
    <w:p w14:paraId="7F6E774C"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w:t>
      </w:r>
    </w:p>
    <w:p w14:paraId="4BE3A10F"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5.0V     40.0m     34.0m     45.0m</w:t>
      </w:r>
    </w:p>
    <w:p w14:paraId="76A69F6D"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10.0V     45.0m     40.0m     49.0m</w:t>
      </w:r>
    </w:p>
    <w:p w14:paraId="713F16C6"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1C59A5A4" w14:textId="7930BECA"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[Pullup]      </w:t>
      </w:r>
      <w:del w:id="122" w:author="Author">
        <w:r w:rsidR="00D30D85" w:rsidRPr="0016083B">
          <w:rPr>
            <w:rFonts w:ascii="Courier New" w:hAnsi="Courier New" w:cs="Courier New"/>
            <w:sz w:val="20"/>
            <w:szCs w:val="20"/>
          </w:rPr>
          <w:delText xml:space="preserve">                         </w:delText>
        </w:r>
      </w:del>
      <w:r w:rsidRPr="00B066EC">
        <w:rPr>
          <w:rFonts w:ascii="Courier New" w:hAnsi="Courier New" w:cs="Courier New"/>
          <w:sz w:val="20"/>
          <w:szCs w:val="20"/>
        </w:rPr>
        <w:t xml:space="preserve">| Note: </w:t>
      </w:r>
      <w:proofErr w:type="spellStart"/>
      <w:r w:rsidRPr="00B066EC">
        <w:rPr>
          <w:rFonts w:ascii="Courier New" w:hAnsi="Courier New" w:cs="Courier New"/>
          <w:sz w:val="20"/>
          <w:szCs w:val="20"/>
        </w:rPr>
        <w:t>Vtable</w:t>
      </w:r>
      <w:proofErr w:type="spellEnd"/>
      <w:r w:rsidRPr="00B066EC">
        <w:rPr>
          <w:rFonts w:ascii="Courier New" w:hAnsi="Courier New" w:cs="Courier New"/>
          <w:sz w:val="20"/>
          <w:szCs w:val="20"/>
        </w:rPr>
        <w:t xml:space="preserve"> = </w:t>
      </w:r>
      <w:del w:id="123" w:author="Author">
        <w:r w:rsidR="00D30D85" w:rsidRPr="0016083B">
          <w:rPr>
            <w:rFonts w:ascii="Courier New" w:hAnsi="Courier New" w:cs="Courier New"/>
            <w:sz w:val="20"/>
            <w:szCs w:val="20"/>
          </w:rPr>
          <w:delText>Vcc - Voutput</w:delText>
        </w:r>
      </w:del>
      <w:ins w:id="124" w:author="Author">
        <w:r w:rsidRPr="00B066EC">
          <w:rPr>
            <w:rFonts w:ascii="Courier New" w:hAnsi="Courier New" w:cs="Courier New"/>
            <w:sz w:val="20"/>
            <w:szCs w:val="20"/>
          </w:rPr>
          <w:t xml:space="preserve">V(Pullup_ref, </w:t>
        </w:r>
        <w:proofErr w:type="spellStart"/>
        <w:r w:rsidRPr="00B066EC">
          <w:rPr>
            <w:rFonts w:ascii="Courier New" w:hAnsi="Courier New" w:cs="Courier New"/>
            <w:sz w:val="20"/>
            <w:szCs w:val="20"/>
          </w:rPr>
          <w:t>Buffer_I</w:t>
        </w:r>
        <w:proofErr w:type="spellEnd"/>
        <w:r w:rsidRPr="00B066EC">
          <w:rPr>
            <w:rFonts w:ascii="Courier New" w:hAnsi="Courier New" w:cs="Courier New"/>
            <w:sz w:val="20"/>
            <w:szCs w:val="20"/>
          </w:rPr>
          <w:t>/O)</w:t>
        </w:r>
      </w:ins>
    </w:p>
    <w:p w14:paraId="363433DC"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lastRenderedPageBreak/>
        <w:t>|</w:t>
      </w:r>
    </w:p>
    <w:p w14:paraId="0BB64A01"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Voltage   I(</w:t>
      </w:r>
      <w:proofErr w:type="spellStart"/>
      <w:r w:rsidRPr="00B066EC">
        <w:rPr>
          <w:rFonts w:ascii="Courier New" w:hAnsi="Courier New" w:cs="Courier New"/>
          <w:sz w:val="20"/>
          <w:szCs w:val="20"/>
        </w:rPr>
        <w:t>typ</w:t>
      </w:r>
      <w:proofErr w:type="spellEnd"/>
      <w:r w:rsidRPr="00B066EC">
        <w:rPr>
          <w:rFonts w:ascii="Courier New" w:hAnsi="Courier New" w:cs="Courier New"/>
          <w:sz w:val="20"/>
          <w:szCs w:val="20"/>
        </w:rPr>
        <w:t>)    I(min)    I(max)</w:t>
      </w:r>
    </w:p>
    <w:p w14:paraId="6B41BBFD"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53D5B885"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-5.0V     32.0m     30.0m     35.0m</w:t>
      </w:r>
    </w:p>
    <w:p w14:paraId="49149777"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-4.0V     31.0m     29.0m     33.0m</w:t>
      </w:r>
    </w:p>
    <w:p w14:paraId="36037F35"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w:t>
      </w:r>
    </w:p>
    <w:p w14:paraId="3F33D8F7"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0.0V      0.0m      </w:t>
      </w:r>
      <w:proofErr w:type="spellStart"/>
      <w:r w:rsidRPr="00B066EC">
        <w:rPr>
          <w:rFonts w:ascii="Courier New" w:hAnsi="Courier New" w:cs="Courier New"/>
          <w:sz w:val="20"/>
          <w:szCs w:val="20"/>
        </w:rPr>
        <w:t>0.0m</w:t>
      </w:r>
      <w:proofErr w:type="spellEnd"/>
      <w:r w:rsidRPr="00B066EC">
        <w:rPr>
          <w:rFonts w:ascii="Courier New" w:hAnsi="Courier New" w:cs="Courier New"/>
          <w:sz w:val="20"/>
          <w:szCs w:val="20"/>
        </w:rPr>
        <w:t xml:space="preserve">      </w:t>
      </w:r>
      <w:proofErr w:type="spellStart"/>
      <w:r w:rsidRPr="00B066EC">
        <w:rPr>
          <w:rFonts w:ascii="Courier New" w:hAnsi="Courier New" w:cs="Courier New"/>
          <w:sz w:val="20"/>
          <w:szCs w:val="20"/>
        </w:rPr>
        <w:t>0.0m</w:t>
      </w:r>
      <w:proofErr w:type="spellEnd"/>
    </w:p>
    <w:p w14:paraId="431744DC"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w:t>
      </w:r>
    </w:p>
    <w:p w14:paraId="6EB9908C"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5.0V    -32.0m    -30.0m    -35.0m</w:t>
      </w:r>
    </w:p>
    <w:p w14:paraId="5FEB48E3"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10.0V    -38.0m    -35.0m    -40.0m</w:t>
      </w:r>
    </w:p>
    <w:p w14:paraId="60581A62"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2EF90D5A"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[GND Clamp]</w:t>
      </w:r>
      <w:ins w:id="125" w:author="Author">
        <w:r w:rsidRPr="00B066EC">
          <w:rPr>
            <w:rFonts w:ascii="Courier New" w:hAnsi="Courier New" w:cs="Courier New"/>
            <w:sz w:val="20"/>
            <w:szCs w:val="20"/>
          </w:rPr>
          <w:t xml:space="preserve">   | Note: </w:t>
        </w:r>
        <w:proofErr w:type="spellStart"/>
        <w:r w:rsidRPr="00B066EC">
          <w:rPr>
            <w:rFonts w:ascii="Courier New" w:hAnsi="Courier New" w:cs="Courier New"/>
            <w:sz w:val="20"/>
            <w:szCs w:val="20"/>
          </w:rPr>
          <w:t>Vtable</w:t>
        </w:r>
        <w:proofErr w:type="spellEnd"/>
        <w:r w:rsidRPr="00B066EC">
          <w:rPr>
            <w:rFonts w:ascii="Courier New" w:hAnsi="Courier New" w:cs="Courier New"/>
            <w:sz w:val="20"/>
            <w:szCs w:val="20"/>
          </w:rPr>
          <w:t xml:space="preserve"> = V(</w:t>
        </w:r>
        <w:proofErr w:type="spellStart"/>
        <w:r w:rsidRPr="00B066EC">
          <w:rPr>
            <w:rFonts w:ascii="Courier New" w:hAnsi="Courier New" w:cs="Courier New"/>
            <w:sz w:val="20"/>
            <w:szCs w:val="20"/>
          </w:rPr>
          <w:t>Buffer_I</w:t>
        </w:r>
        <w:proofErr w:type="spellEnd"/>
        <w:r w:rsidRPr="00B066EC">
          <w:rPr>
            <w:rFonts w:ascii="Courier New" w:hAnsi="Courier New" w:cs="Courier New"/>
            <w:sz w:val="20"/>
            <w:szCs w:val="20"/>
          </w:rPr>
          <w:t xml:space="preserve">/O, </w:t>
        </w:r>
        <w:proofErr w:type="spellStart"/>
        <w:r w:rsidRPr="00B066EC">
          <w:rPr>
            <w:rFonts w:ascii="Courier New" w:hAnsi="Courier New" w:cs="Courier New"/>
            <w:sz w:val="20"/>
            <w:szCs w:val="20"/>
          </w:rPr>
          <w:t>Gnd_clamp_ref</w:t>
        </w:r>
        <w:proofErr w:type="spellEnd"/>
        <w:r w:rsidRPr="00B066EC">
          <w:rPr>
            <w:rFonts w:ascii="Courier New" w:hAnsi="Courier New" w:cs="Courier New"/>
            <w:sz w:val="20"/>
            <w:szCs w:val="20"/>
          </w:rPr>
          <w:t>)</w:t>
        </w:r>
      </w:ins>
    </w:p>
    <w:p w14:paraId="2381F0D1"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4B004177"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Voltage   I(</w:t>
      </w:r>
      <w:proofErr w:type="spellStart"/>
      <w:r w:rsidRPr="00B066EC">
        <w:rPr>
          <w:rFonts w:ascii="Courier New" w:hAnsi="Courier New" w:cs="Courier New"/>
          <w:sz w:val="20"/>
          <w:szCs w:val="20"/>
        </w:rPr>
        <w:t>typ</w:t>
      </w:r>
      <w:proofErr w:type="spellEnd"/>
      <w:r w:rsidRPr="00B066EC">
        <w:rPr>
          <w:rFonts w:ascii="Courier New" w:hAnsi="Courier New" w:cs="Courier New"/>
          <w:sz w:val="20"/>
          <w:szCs w:val="20"/>
        </w:rPr>
        <w:t>)    I(min)    I(max)</w:t>
      </w:r>
    </w:p>
    <w:p w14:paraId="63DC4D44"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158D1E25"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-5.0V  -3900.0m  -3800.0m  -4000.0m</w:t>
      </w:r>
    </w:p>
    <w:p w14:paraId="61CA2F41"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-0.7V    -80.0m    -75.0m    -85.0m</w:t>
      </w:r>
    </w:p>
    <w:p w14:paraId="2483CB33"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-0.6V    -22.0m    -20.0m    -25.0m</w:t>
      </w:r>
    </w:p>
    <w:p w14:paraId="6F171D4B"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-0.5V     -2.4m     -2.0m     -2.9m</w:t>
      </w:r>
    </w:p>
    <w:p w14:paraId="64CBC82B"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-0.4V      0.0m      </w:t>
      </w:r>
      <w:proofErr w:type="spellStart"/>
      <w:r w:rsidRPr="00B066EC">
        <w:rPr>
          <w:rFonts w:ascii="Courier New" w:hAnsi="Courier New" w:cs="Courier New"/>
          <w:sz w:val="20"/>
          <w:szCs w:val="20"/>
        </w:rPr>
        <w:t>0.0m</w:t>
      </w:r>
      <w:proofErr w:type="spellEnd"/>
      <w:r w:rsidRPr="00B066EC">
        <w:rPr>
          <w:rFonts w:ascii="Courier New" w:hAnsi="Courier New" w:cs="Courier New"/>
          <w:sz w:val="20"/>
          <w:szCs w:val="20"/>
        </w:rPr>
        <w:t xml:space="preserve">      </w:t>
      </w:r>
      <w:proofErr w:type="spellStart"/>
      <w:r w:rsidRPr="00B066EC">
        <w:rPr>
          <w:rFonts w:ascii="Courier New" w:hAnsi="Courier New" w:cs="Courier New"/>
          <w:sz w:val="20"/>
          <w:szCs w:val="20"/>
        </w:rPr>
        <w:t>0.0m</w:t>
      </w:r>
      <w:proofErr w:type="spellEnd"/>
    </w:p>
    <w:p w14:paraId="78CB189F"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    5.0V      0.0m      </w:t>
      </w:r>
      <w:proofErr w:type="spellStart"/>
      <w:r w:rsidRPr="00B066EC">
        <w:rPr>
          <w:rFonts w:ascii="Courier New" w:hAnsi="Courier New" w:cs="Courier New"/>
          <w:sz w:val="20"/>
          <w:szCs w:val="20"/>
        </w:rPr>
        <w:t>0.0m</w:t>
      </w:r>
      <w:proofErr w:type="spellEnd"/>
      <w:r w:rsidRPr="00B066EC">
        <w:rPr>
          <w:rFonts w:ascii="Courier New" w:hAnsi="Courier New" w:cs="Courier New"/>
          <w:sz w:val="20"/>
          <w:szCs w:val="20"/>
        </w:rPr>
        <w:t xml:space="preserve">      </w:t>
      </w:r>
      <w:proofErr w:type="spellStart"/>
      <w:r w:rsidRPr="00B066EC">
        <w:rPr>
          <w:rFonts w:ascii="Courier New" w:hAnsi="Courier New" w:cs="Courier New"/>
          <w:sz w:val="20"/>
          <w:szCs w:val="20"/>
        </w:rPr>
        <w:t>0.0m</w:t>
      </w:r>
      <w:proofErr w:type="spellEnd"/>
    </w:p>
    <w:p w14:paraId="227C8765"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1E62FC72" w14:textId="495A259F"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xml:space="preserve">[POWER Clamp] </w:t>
      </w:r>
      <w:del w:id="126" w:author="Author">
        <w:r w:rsidR="00D30D85" w:rsidRPr="0016083B">
          <w:rPr>
            <w:rFonts w:ascii="Courier New" w:hAnsi="Courier New" w:cs="Courier New"/>
            <w:sz w:val="20"/>
            <w:szCs w:val="20"/>
          </w:rPr>
          <w:delText xml:space="preserve">                         </w:delText>
        </w:r>
      </w:del>
      <w:r w:rsidRPr="00B066EC">
        <w:rPr>
          <w:rFonts w:ascii="Courier New" w:hAnsi="Courier New" w:cs="Courier New"/>
          <w:sz w:val="20"/>
          <w:szCs w:val="20"/>
        </w:rPr>
        <w:t xml:space="preserve">| Note: </w:t>
      </w:r>
      <w:proofErr w:type="spellStart"/>
      <w:r w:rsidRPr="00B066EC">
        <w:rPr>
          <w:rFonts w:ascii="Courier New" w:hAnsi="Courier New" w:cs="Courier New"/>
          <w:sz w:val="20"/>
          <w:szCs w:val="20"/>
        </w:rPr>
        <w:t>Vtable</w:t>
      </w:r>
      <w:proofErr w:type="spellEnd"/>
      <w:r w:rsidRPr="00B066EC">
        <w:rPr>
          <w:rFonts w:ascii="Courier New" w:hAnsi="Courier New" w:cs="Courier New"/>
          <w:sz w:val="20"/>
          <w:szCs w:val="20"/>
        </w:rPr>
        <w:t xml:space="preserve"> = </w:t>
      </w:r>
      <w:del w:id="127" w:author="Author">
        <w:r w:rsidR="00D30D85" w:rsidRPr="0016083B">
          <w:rPr>
            <w:rFonts w:ascii="Courier New" w:hAnsi="Courier New" w:cs="Courier New"/>
            <w:sz w:val="20"/>
            <w:szCs w:val="20"/>
          </w:rPr>
          <w:delText>Vcc - Voutput</w:delText>
        </w:r>
      </w:del>
      <w:ins w:id="128" w:author="Author">
        <w:r w:rsidRPr="00B066EC">
          <w:rPr>
            <w:rFonts w:ascii="Courier New" w:hAnsi="Courier New" w:cs="Courier New"/>
            <w:sz w:val="20"/>
            <w:szCs w:val="20"/>
          </w:rPr>
          <w:t>V(</w:t>
        </w:r>
        <w:proofErr w:type="spellStart"/>
        <w:r w:rsidRPr="00B066EC">
          <w:rPr>
            <w:rFonts w:ascii="Courier New" w:hAnsi="Courier New" w:cs="Courier New"/>
            <w:sz w:val="20"/>
            <w:szCs w:val="20"/>
          </w:rPr>
          <w:t>Power_clamp_ref</w:t>
        </w:r>
        <w:proofErr w:type="spellEnd"/>
        <w:r w:rsidRPr="00B066EC">
          <w:rPr>
            <w:rFonts w:ascii="Courier New" w:hAnsi="Courier New" w:cs="Courier New"/>
            <w:sz w:val="20"/>
            <w:szCs w:val="20"/>
          </w:rPr>
          <w:t xml:space="preserve">, </w:t>
        </w:r>
        <w:proofErr w:type="spellStart"/>
        <w:r w:rsidRPr="00B066EC">
          <w:rPr>
            <w:rFonts w:ascii="Courier New" w:hAnsi="Courier New" w:cs="Courier New"/>
            <w:sz w:val="20"/>
            <w:szCs w:val="20"/>
          </w:rPr>
          <w:t>Buffer_I</w:t>
        </w:r>
        <w:proofErr w:type="spellEnd"/>
        <w:r w:rsidRPr="00B066EC">
          <w:rPr>
            <w:rFonts w:ascii="Courier New" w:hAnsi="Courier New" w:cs="Courier New"/>
            <w:sz w:val="20"/>
            <w:szCs w:val="20"/>
          </w:rPr>
          <w:t>/O)</w:t>
        </w:r>
      </w:ins>
    </w:p>
    <w:p w14:paraId="567B5138"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w:t>
      </w:r>
    </w:p>
    <w:p w14:paraId="53E7A6D6" w14:textId="77777777" w:rsidR="00B066EC" w:rsidRPr="00B066EC" w:rsidRDefault="00B066EC" w:rsidP="00B066EC">
      <w:pPr>
        <w:spacing w:before="0"/>
        <w:rPr>
          <w:rFonts w:ascii="Courier New" w:hAnsi="Courier New" w:cs="Courier New"/>
          <w:sz w:val="20"/>
          <w:szCs w:val="20"/>
        </w:rPr>
      </w:pPr>
      <w:r w:rsidRPr="00B066EC">
        <w:rPr>
          <w:rFonts w:ascii="Courier New" w:hAnsi="Courier New" w:cs="Courier New"/>
          <w:sz w:val="20"/>
          <w:szCs w:val="20"/>
        </w:rPr>
        <w:t>|  Voltage   I(</w:t>
      </w:r>
      <w:proofErr w:type="spellStart"/>
      <w:r w:rsidRPr="00B066EC">
        <w:rPr>
          <w:rFonts w:ascii="Courier New" w:hAnsi="Courier New" w:cs="Courier New"/>
          <w:sz w:val="20"/>
          <w:szCs w:val="20"/>
        </w:rPr>
        <w:t>typ</w:t>
      </w:r>
      <w:proofErr w:type="spellEnd"/>
      <w:r w:rsidRPr="00B066EC">
        <w:rPr>
          <w:rFonts w:ascii="Courier New" w:hAnsi="Courier New" w:cs="Courier New"/>
          <w:sz w:val="20"/>
          <w:szCs w:val="20"/>
        </w:rPr>
        <w:t>)    I(min)    I(max)</w:t>
      </w:r>
    </w:p>
    <w:p w14:paraId="78F8433E" w14:textId="77777777" w:rsidR="00B066EC" w:rsidRPr="00B066EC" w:rsidRDefault="00B066EC" w:rsidP="00B066EC">
      <w:pPr>
        <w:spacing w:before="0"/>
        <w:rPr>
          <w:rFonts w:ascii="Courier New" w:hAnsi="Courier New"/>
          <w:sz w:val="20"/>
          <w:lang w:val="es-US"/>
        </w:rPr>
      </w:pPr>
      <w:r w:rsidRPr="00B066EC">
        <w:rPr>
          <w:rFonts w:ascii="Courier New" w:hAnsi="Courier New"/>
          <w:sz w:val="20"/>
          <w:lang w:val="es-US"/>
        </w:rPr>
        <w:t>|</w:t>
      </w:r>
    </w:p>
    <w:p w14:paraId="6738AA1E" w14:textId="77777777" w:rsidR="00B066EC" w:rsidRPr="00B066EC" w:rsidRDefault="00B066EC" w:rsidP="00B066EC">
      <w:pPr>
        <w:spacing w:before="0"/>
        <w:rPr>
          <w:rFonts w:ascii="Courier New" w:hAnsi="Courier New"/>
          <w:sz w:val="20"/>
          <w:lang w:val="es-US"/>
        </w:rPr>
      </w:pPr>
      <w:r w:rsidRPr="00B066EC">
        <w:rPr>
          <w:rFonts w:ascii="Courier New" w:hAnsi="Courier New"/>
          <w:sz w:val="20"/>
          <w:lang w:val="es-US"/>
        </w:rPr>
        <w:t xml:space="preserve">   -5.0V   4450.0m       NA        </w:t>
      </w:r>
      <w:proofErr w:type="spellStart"/>
      <w:r w:rsidRPr="00B066EC">
        <w:rPr>
          <w:rFonts w:ascii="Courier New" w:hAnsi="Courier New"/>
          <w:sz w:val="20"/>
          <w:lang w:val="es-US"/>
        </w:rPr>
        <w:t>NA</w:t>
      </w:r>
      <w:proofErr w:type="spellEnd"/>
    </w:p>
    <w:p w14:paraId="03E31FD6" w14:textId="77777777" w:rsidR="00B066EC" w:rsidRPr="00B066EC" w:rsidRDefault="00B066EC" w:rsidP="00B066EC">
      <w:pPr>
        <w:spacing w:before="0"/>
        <w:rPr>
          <w:rFonts w:ascii="Courier New" w:hAnsi="Courier New"/>
          <w:sz w:val="20"/>
          <w:lang w:val="es-US"/>
        </w:rPr>
      </w:pPr>
      <w:r w:rsidRPr="00B066EC">
        <w:rPr>
          <w:rFonts w:ascii="Courier New" w:hAnsi="Courier New"/>
          <w:sz w:val="20"/>
          <w:lang w:val="es-US"/>
        </w:rPr>
        <w:t xml:space="preserve">   -0.7V     95.0m       NA        </w:t>
      </w:r>
      <w:proofErr w:type="spellStart"/>
      <w:r w:rsidRPr="00B066EC">
        <w:rPr>
          <w:rFonts w:ascii="Courier New" w:hAnsi="Courier New"/>
          <w:sz w:val="20"/>
          <w:lang w:val="es-US"/>
        </w:rPr>
        <w:t>NA</w:t>
      </w:r>
      <w:proofErr w:type="spellEnd"/>
    </w:p>
    <w:p w14:paraId="3B490D8A" w14:textId="77777777" w:rsidR="00B066EC" w:rsidRPr="00B066EC" w:rsidRDefault="00B066EC" w:rsidP="00B066EC">
      <w:pPr>
        <w:spacing w:before="0"/>
        <w:rPr>
          <w:rFonts w:ascii="Courier New" w:hAnsi="Courier New"/>
          <w:sz w:val="20"/>
          <w:lang w:val="es-US"/>
        </w:rPr>
      </w:pPr>
      <w:r w:rsidRPr="00B066EC">
        <w:rPr>
          <w:rFonts w:ascii="Courier New" w:hAnsi="Courier New"/>
          <w:sz w:val="20"/>
          <w:lang w:val="es-US"/>
        </w:rPr>
        <w:t xml:space="preserve">   -0.6V     23.0m       NA        </w:t>
      </w:r>
      <w:proofErr w:type="spellStart"/>
      <w:r w:rsidRPr="00B066EC">
        <w:rPr>
          <w:rFonts w:ascii="Courier New" w:hAnsi="Courier New"/>
          <w:sz w:val="20"/>
          <w:lang w:val="es-US"/>
        </w:rPr>
        <w:t>NA</w:t>
      </w:r>
      <w:proofErr w:type="spellEnd"/>
    </w:p>
    <w:p w14:paraId="7C9934D5" w14:textId="77777777" w:rsidR="00B066EC" w:rsidRPr="00B066EC" w:rsidRDefault="00B066EC" w:rsidP="00B066EC">
      <w:pPr>
        <w:spacing w:before="0"/>
        <w:rPr>
          <w:rFonts w:ascii="Courier New" w:hAnsi="Courier New"/>
          <w:sz w:val="20"/>
          <w:lang w:val="es-US"/>
        </w:rPr>
      </w:pPr>
      <w:r w:rsidRPr="00B066EC">
        <w:rPr>
          <w:rFonts w:ascii="Courier New" w:hAnsi="Courier New"/>
          <w:sz w:val="20"/>
          <w:lang w:val="es-US"/>
        </w:rPr>
        <w:t xml:space="preserve">   -0.5V      2.4m       NA        </w:t>
      </w:r>
      <w:proofErr w:type="spellStart"/>
      <w:r w:rsidRPr="00B066EC">
        <w:rPr>
          <w:rFonts w:ascii="Courier New" w:hAnsi="Courier New"/>
          <w:sz w:val="20"/>
          <w:lang w:val="es-US"/>
        </w:rPr>
        <w:t>NA</w:t>
      </w:r>
      <w:proofErr w:type="spellEnd"/>
    </w:p>
    <w:p w14:paraId="1C8CB715" w14:textId="77777777" w:rsidR="00B066EC" w:rsidRPr="00B066EC" w:rsidRDefault="00B066EC" w:rsidP="00B066EC">
      <w:pPr>
        <w:spacing w:before="0"/>
        <w:rPr>
          <w:rFonts w:ascii="Courier New" w:hAnsi="Courier New"/>
          <w:sz w:val="20"/>
          <w:lang w:val="es-US"/>
        </w:rPr>
      </w:pPr>
      <w:r w:rsidRPr="00B066EC">
        <w:rPr>
          <w:rFonts w:ascii="Courier New" w:hAnsi="Courier New"/>
          <w:sz w:val="20"/>
          <w:lang w:val="es-US"/>
        </w:rPr>
        <w:t xml:space="preserve">   -0.4V      0.0m       NA        </w:t>
      </w:r>
      <w:proofErr w:type="spellStart"/>
      <w:r w:rsidRPr="00B066EC">
        <w:rPr>
          <w:rFonts w:ascii="Courier New" w:hAnsi="Courier New"/>
          <w:sz w:val="20"/>
          <w:lang w:val="es-US"/>
        </w:rPr>
        <w:t>NA</w:t>
      </w:r>
      <w:proofErr w:type="spellEnd"/>
    </w:p>
    <w:p w14:paraId="5D586317" w14:textId="77777777" w:rsidR="00B066EC" w:rsidRPr="00B066EC" w:rsidRDefault="00B066EC" w:rsidP="00B066EC">
      <w:pPr>
        <w:spacing w:before="0"/>
        <w:rPr>
          <w:rFonts w:ascii="Courier New" w:hAnsi="Courier New"/>
          <w:sz w:val="20"/>
          <w:lang w:val="es-US"/>
        </w:rPr>
      </w:pPr>
      <w:r w:rsidRPr="00B066EC">
        <w:rPr>
          <w:rFonts w:ascii="Courier New" w:hAnsi="Courier New"/>
          <w:sz w:val="20"/>
          <w:lang w:val="es-US"/>
        </w:rPr>
        <w:t xml:space="preserve">    0.0V      0.0m       NA        </w:t>
      </w:r>
      <w:proofErr w:type="spellStart"/>
      <w:r w:rsidRPr="00B066EC">
        <w:rPr>
          <w:rFonts w:ascii="Courier New" w:hAnsi="Courier New"/>
          <w:sz w:val="20"/>
          <w:lang w:val="es-US"/>
        </w:rPr>
        <w:t>NA</w:t>
      </w:r>
      <w:proofErr w:type="spellEnd"/>
    </w:p>
    <w:p w14:paraId="22DE479E" w14:textId="77777777" w:rsidR="00B066EC" w:rsidRPr="00914842" w:rsidRDefault="00B066EC" w:rsidP="00914842">
      <w:pPr>
        <w:spacing w:before="0"/>
        <w:rPr>
          <w:rFonts w:ascii="Courier New" w:hAnsi="Courier New"/>
          <w:sz w:val="20"/>
          <w:rPrChange w:id="129" w:author="Author">
            <w:rPr/>
          </w:rPrChange>
        </w:rPr>
        <w:pPrChange w:id="130" w:author="Author">
          <w:pPr>
            <w:pStyle w:val="HTMLPreformatted"/>
            <w:pBdr>
              <w:bottom w:val="single" w:sz="12" w:space="1" w:color="auto"/>
            </w:pBdr>
            <w:spacing w:before="0"/>
          </w:pPr>
        </w:pPrChange>
      </w:pPr>
    </w:p>
    <w:p w14:paraId="446E3F35" w14:textId="77777777" w:rsidR="00B066EC" w:rsidRPr="00B066EC" w:rsidRDefault="00B066EC" w:rsidP="00B066EC">
      <w:pPr>
        <w:spacing w:before="0"/>
        <w:rPr>
          <w:ins w:id="131" w:author="Author"/>
          <w:rFonts w:ascii="Courier New" w:hAnsi="Courier New" w:cs="Courier New"/>
          <w:sz w:val="20"/>
          <w:szCs w:val="20"/>
        </w:rPr>
      </w:pPr>
      <w:ins w:id="132" w:author="Author">
        <w:r w:rsidRPr="00B066EC">
          <w:rPr>
            <w:rFonts w:ascii="Courier New" w:hAnsi="Courier New" w:cs="Courier New"/>
            <w:sz w:val="20"/>
            <w:szCs w:val="20"/>
          </w:rPr>
          <w:t>| Partial ECL Example ([Pullup] and [Pulldown] tables only)</w:t>
        </w:r>
      </w:ins>
    </w:p>
    <w:p w14:paraId="547BA0AE" w14:textId="77777777" w:rsidR="00B066EC" w:rsidRPr="00B066EC" w:rsidRDefault="00B066EC" w:rsidP="00B066EC">
      <w:pPr>
        <w:spacing w:before="0"/>
        <w:rPr>
          <w:ins w:id="133" w:author="Author"/>
          <w:rFonts w:ascii="Courier New" w:hAnsi="Courier New" w:cs="Courier New"/>
          <w:sz w:val="20"/>
          <w:szCs w:val="20"/>
        </w:rPr>
      </w:pPr>
      <w:ins w:id="134" w:author="Author">
        <w:r w:rsidRPr="00B066EC">
          <w:rPr>
            <w:rFonts w:ascii="Courier New" w:hAnsi="Courier New" w:cs="Courier New"/>
            <w:sz w:val="20"/>
            <w:szCs w:val="20"/>
          </w:rPr>
          <w:t>| NOTE, the I-V table polarity conventions are the same</w:t>
        </w:r>
      </w:ins>
    </w:p>
    <w:p w14:paraId="25D0178B" w14:textId="77777777" w:rsidR="00B066EC" w:rsidRPr="00B066EC" w:rsidRDefault="00B066EC" w:rsidP="00B066EC">
      <w:pPr>
        <w:spacing w:before="0"/>
        <w:rPr>
          <w:ins w:id="135" w:author="Author"/>
          <w:rFonts w:ascii="Courier New" w:hAnsi="Courier New" w:cs="Courier New"/>
          <w:sz w:val="20"/>
          <w:szCs w:val="20"/>
        </w:rPr>
      </w:pPr>
    </w:p>
    <w:p w14:paraId="3B23EB4A" w14:textId="77777777" w:rsidR="00B066EC" w:rsidRPr="00B066EC" w:rsidRDefault="00B066EC" w:rsidP="00B066EC">
      <w:pPr>
        <w:spacing w:before="0"/>
        <w:rPr>
          <w:ins w:id="136" w:author="Author"/>
          <w:rFonts w:ascii="Courier New" w:hAnsi="Courier New" w:cs="Courier New"/>
          <w:sz w:val="20"/>
          <w:szCs w:val="20"/>
        </w:rPr>
      </w:pPr>
      <w:ins w:id="137" w:author="Author">
        <w:r w:rsidRPr="00B066EC">
          <w:rPr>
            <w:rFonts w:ascii="Courier New" w:hAnsi="Courier New" w:cs="Courier New"/>
            <w:sz w:val="20"/>
            <w:szCs w:val="20"/>
          </w:rPr>
          <w:t xml:space="preserve">[Pulldown]      | Note: </w:t>
        </w:r>
        <w:proofErr w:type="spellStart"/>
        <w:r w:rsidRPr="00B066EC">
          <w:rPr>
            <w:rFonts w:ascii="Courier New" w:hAnsi="Courier New" w:cs="Courier New"/>
            <w:sz w:val="20"/>
            <w:szCs w:val="20"/>
          </w:rPr>
          <w:t>Vtable</w:t>
        </w:r>
        <w:proofErr w:type="spellEnd"/>
        <w:r w:rsidRPr="00B066EC">
          <w:rPr>
            <w:rFonts w:ascii="Courier New" w:hAnsi="Courier New" w:cs="Courier New"/>
            <w:sz w:val="20"/>
            <w:szCs w:val="20"/>
          </w:rPr>
          <w:t xml:space="preserve"> = V(Pulldown_ref, </w:t>
        </w:r>
        <w:proofErr w:type="spellStart"/>
        <w:r w:rsidRPr="00B066EC">
          <w:rPr>
            <w:rFonts w:ascii="Courier New" w:hAnsi="Courier New" w:cs="Courier New"/>
            <w:sz w:val="20"/>
            <w:szCs w:val="20"/>
          </w:rPr>
          <w:t>Buffer_I</w:t>
        </w:r>
        <w:proofErr w:type="spellEnd"/>
        <w:r w:rsidRPr="00B066EC">
          <w:rPr>
            <w:rFonts w:ascii="Courier New" w:hAnsi="Courier New" w:cs="Courier New"/>
            <w:sz w:val="20"/>
            <w:szCs w:val="20"/>
          </w:rPr>
          <w:t>/O)</w:t>
        </w:r>
      </w:ins>
    </w:p>
    <w:p w14:paraId="6C064DC5" w14:textId="77777777" w:rsidR="00B066EC" w:rsidRPr="00B066EC" w:rsidRDefault="00B066EC" w:rsidP="00B066EC">
      <w:pPr>
        <w:spacing w:before="0"/>
        <w:rPr>
          <w:ins w:id="138" w:author="Author"/>
          <w:rFonts w:ascii="Courier New" w:hAnsi="Courier New" w:cs="Courier New"/>
          <w:sz w:val="20"/>
          <w:szCs w:val="20"/>
        </w:rPr>
      </w:pPr>
      <w:ins w:id="139" w:author="Author">
        <w:r w:rsidRPr="00B066EC">
          <w:rPr>
            <w:rFonts w:ascii="Courier New" w:hAnsi="Courier New" w:cs="Courier New"/>
            <w:sz w:val="20"/>
            <w:szCs w:val="20"/>
          </w:rPr>
          <w:t>|</w:t>
        </w:r>
      </w:ins>
    </w:p>
    <w:p w14:paraId="48E2813E" w14:textId="77777777" w:rsidR="00B066EC" w:rsidRPr="00B066EC" w:rsidRDefault="00B066EC" w:rsidP="00B066EC">
      <w:pPr>
        <w:spacing w:before="0"/>
        <w:rPr>
          <w:ins w:id="140" w:author="Author"/>
          <w:rFonts w:ascii="Courier New" w:hAnsi="Courier New" w:cs="Courier New"/>
          <w:sz w:val="20"/>
          <w:szCs w:val="20"/>
        </w:rPr>
      </w:pPr>
      <w:ins w:id="141" w:author="Author">
        <w:r w:rsidRPr="00B066EC">
          <w:rPr>
            <w:rFonts w:ascii="Courier New" w:hAnsi="Courier New" w:cs="Courier New"/>
            <w:sz w:val="20"/>
            <w:szCs w:val="20"/>
          </w:rPr>
          <w:t>|       Voltage         I(</w:t>
        </w:r>
        <w:proofErr w:type="spellStart"/>
        <w:r w:rsidRPr="00B066EC">
          <w:rPr>
            <w:rFonts w:ascii="Courier New" w:hAnsi="Courier New" w:cs="Courier New"/>
            <w:sz w:val="20"/>
            <w:szCs w:val="20"/>
          </w:rPr>
          <w:t>typ</w:t>
        </w:r>
        <w:proofErr w:type="spellEnd"/>
        <w:r w:rsidRPr="00B066EC">
          <w:rPr>
            <w:rFonts w:ascii="Courier New" w:hAnsi="Courier New" w:cs="Courier New"/>
            <w:sz w:val="20"/>
            <w:szCs w:val="20"/>
          </w:rPr>
          <w:t>)          I(min)          I(max)</w:t>
        </w:r>
      </w:ins>
    </w:p>
    <w:p w14:paraId="3484F8F9" w14:textId="77777777" w:rsidR="00B066EC" w:rsidRPr="00B066EC" w:rsidRDefault="00B066EC" w:rsidP="00B066EC">
      <w:pPr>
        <w:spacing w:before="0"/>
        <w:rPr>
          <w:ins w:id="142" w:author="Author"/>
          <w:rFonts w:ascii="Courier New" w:hAnsi="Courier New" w:cs="Courier New"/>
          <w:sz w:val="20"/>
          <w:szCs w:val="20"/>
        </w:rPr>
      </w:pPr>
      <w:ins w:id="143" w:author="Author">
        <w:r w:rsidRPr="00B066EC">
          <w:rPr>
            <w:rFonts w:ascii="Courier New" w:hAnsi="Courier New" w:cs="Courier New"/>
            <w:sz w:val="20"/>
            <w:szCs w:val="20"/>
          </w:rPr>
          <w:t>|</w:t>
        </w:r>
      </w:ins>
    </w:p>
    <w:p w14:paraId="6C502CF0" w14:textId="77777777" w:rsidR="00B066EC" w:rsidRPr="00B066EC" w:rsidRDefault="00B066EC" w:rsidP="00B066EC">
      <w:pPr>
        <w:spacing w:before="0"/>
        <w:rPr>
          <w:ins w:id="144" w:author="Author"/>
          <w:rFonts w:ascii="Courier New" w:hAnsi="Courier New" w:cs="Courier New"/>
          <w:sz w:val="20"/>
          <w:szCs w:val="20"/>
        </w:rPr>
      </w:pPr>
      <w:ins w:id="145" w:author="Author">
        <w:r w:rsidRPr="00B066EC">
          <w:rPr>
            <w:rFonts w:ascii="Courier New" w:hAnsi="Courier New" w:cs="Courier New"/>
            <w:sz w:val="20"/>
            <w:szCs w:val="20"/>
          </w:rPr>
          <w:t xml:space="preserve">        3.0             -0.1784         NA              </w:t>
        </w:r>
        <w:proofErr w:type="spellStart"/>
        <w:r w:rsidRPr="00B066EC">
          <w:rPr>
            <w:rFonts w:ascii="Courier New" w:hAnsi="Courier New" w:cs="Courier New"/>
            <w:sz w:val="20"/>
            <w:szCs w:val="20"/>
          </w:rPr>
          <w:t>NA</w:t>
        </w:r>
        <w:proofErr w:type="spellEnd"/>
      </w:ins>
    </w:p>
    <w:p w14:paraId="5AD8F423" w14:textId="77777777" w:rsidR="00B066EC" w:rsidRPr="00B066EC" w:rsidRDefault="00B066EC" w:rsidP="00B066EC">
      <w:pPr>
        <w:spacing w:before="0"/>
        <w:rPr>
          <w:ins w:id="146" w:author="Author"/>
          <w:rFonts w:ascii="Courier New" w:hAnsi="Courier New" w:cs="Courier New"/>
          <w:sz w:val="20"/>
          <w:szCs w:val="20"/>
        </w:rPr>
      </w:pPr>
      <w:ins w:id="147" w:author="Author">
        <w:r w:rsidRPr="00B066EC">
          <w:rPr>
            <w:rFonts w:ascii="Courier New" w:hAnsi="Courier New" w:cs="Courier New"/>
            <w:sz w:val="20"/>
            <w:szCs w:val="20"/>
          </w:rPr>
          <w:t xml:space="preserve">        2.8             -0.1542         NA              </w:t>
        </w:r>
        <w:proofErr w:type="spellStart"/>
        <w:r w:rsidRPr="00B066EC">
          <w:rPr>
            <w:rFonts w:ascii="Courier New" w:hAnsi="Courier New" w:cs="Courier New"/>
            <w:sz w:val="20"/>
            <w:szCs w:val="20"/>
          </w:rPr>
          <w:t>NA</w:t>
        </w:r>
        <w:proofErr w:type="spellEnd"/>
      </w:ins>
    </w:p>
    <w:p w14:paraId="501AD3C8" w14:textId="77777777" w:rsidR="00B066EC" w:rsidRPr="00B066EC" w:rsidRDefault="00B066EC" w:rsidP="00B066EC">
      <w:pPr>
        <w:spacing w:before="0"/>
        <w:rPr>
          <w:ins w:id="148" w:author="Author"/>
          <w:rFonts w:ascii="Courier New" w:hAnsi="Courier New" w:cs="Courier New"/>
          <w:sz w:val="20"/>
          <w:szCs w:val="20"/>
        </w:rPr>
      </w:pPr>
      <w:ins w:id="149" w:author="Author">
        <w:r w:rsidRPr="00B066EC">
          <w:rPr>
            <w:rFonts w:ascii="Courier New" w:hAnsi="Courier New" w:cs="Courier New"/>
            <w:sz w:val="20"/>
            <w:szCs w:val="20"/>
          </w:rPr>
          <w:t xml:space="preserve">        2.6             -0.1283         NA              </w:t>
        </w:r>
        <w:proofErr w:type="spellStart"/>
        <w:r w:rsidRPr="00B066EC">
          <w:rPr>
            <w:rFonts w:ascii="Courier New" w:hAnsi="Courier New" w:cs="Courier New"/>
            <w:sz w:val="20"/>
            <w:szCs w:val="20"/>
          </w:rPr>
          <w:t>NA</w:t>
        </w:r>
        <w:proofErr w:type="spellEnd"/>
      </w:ins>
    </w:p>
    <w:p w14:paraId="303B7D2B" w14:textId="77777777" w:rsidR="00B066EC" w:rsidRPr="00B066EC" w:rsidRDefault="00B066EC" w:rsidP="00B066EC">
      <w:pPr>
        <w:spacing w:before="0"/>
        <w:rPr>
          <w:ins w:id="150" w:author="Author"/>
          <w:rFonts w:ascii="Courier New" w:hAnsi="Courier New" w:cs="Courier New"/>
          <w:sz w:val="20"/>
          <w:szCs w:val="20"/>
        </w:rPr>
      </w:pPr>
      <w:ins w:id="151" w:author="Author">
        <w:r w:rsidRPr="00B066EC">
          <w:rPr>
            <w:rFonts w:ascii="Courier New" w:hAnsi="Courier New" w:cs="Courier New"/>
            <w:sz w:val="20"/>
            <w:szCs w:val="20"/>
          </w:rPr>
          <w:t xml:space="preserve">        2.4             -0.09974        NA              </w:t>
        </w:r>
        <w:proofErr w:type="spellStart"/>
        <w:r w:rsidRPr="00B066EC">
          <w:rPr>
            <w:rFonts w:ascii="Courier New" w:hAnsi="Courier New" w:cs="Courier New"/>
            <w:sz w:val="20"/>
            <w:szCs w:val="20"/>
          </w:rPr>
          <w:t>NA</w:t>
        </w:r>
        <w:proofErr w:type="spellEnd"/>
      </w:ins>
    </w:p>
    <w:p w14:paraId="753DA878" w14:textId="77777777" w:rsidR="00B066EC" w:rsidRPr="00B066EC" w:rsidRDefault="00B066EC" w:rsidP="00B066EC">
      <w:pPr>
        <w:spacing w:before="0"/>
        <w:rPr>
          <w:ins w:id="152" w:author="Author"/>
          <w:rFonts w:ascii="Courier New" w:hAnsi="Courier New" w:cs="Courier New"/>
          <w:sz w:val="20"/>
          <w:szCs w:val="20"/>
        </w:rPr>
      </w:pPr>
      <w:ins w:id="153" w:author="Author">
        <w:r w:rsidRPr="00B066EC">
          <w:rPr>
            <w:rFonts w:ascii="Courier New" w:hAnsi="Courier New" w:cs="Courier New"/>
            <w:sz w:val="20"/>
            <w:szCs w:val="20"/>
          </w:rPr>
          <w:t xml:space="preserve">        2.2             -0.06772        NA              </w:t>
        </w:r>
        <w:proofErr w:type="spellStart"/>
        <w:r w:rsidRPr="00B066EC">
          <w:rPr>
            <w:rFonts w:ascii="Courier New" w:hAnsi="Courier New" w:cs="Courier New"/>
            <w:sz w:val="20"/>
            <w:szCs w:val="20"/>
          </w:rPr>
          <w:t>NA</w:t>
        </w:r>
        <w:proofErr w:type="spellEnd"/>
      </w:ins>
    </w:p>
    <w:p w14:paraId="5974F93B" w14:textId="77777777" w:rsidR="00B066EC" w:rsidRPr="00B066EC" w:rsidRDefault="00B066EC" w:rsidP="00B066EC">
      <w:pPr>
        <w:spacing w:before="0"/>
        <w:rPr>
          <w:ins w:id="154" w:author="Author"/>
          <w:rFonts w:ascii="Courier New" w:hAnsi="Courier New" w:cs="Courier New"/>
          <w:sz w:val="20"/>
          <w:szCs w:val="20"/>
        </w:rPr>
      </w:pPr>
      <w:ins w:id="155" w:author="Author">
        <w:r w:rsidRPr="00B066EC">
          <w:rPr>
            <w:rFonts w:ascii="Courier New" w:hAnsi="Courier New" w:cs="Courier New"/>
            <w:sz w:val="20"/>
            <w:szCs w:val="20"/>
          </w:rPr>
          <w:t xml:space="preserve">        2               -0.03161        NA              </w:t>
        </w:r>
        <w:proofErr w:type="spellStart"/>
        <w:r w:rsidRPr="00B066EC">
          <w:rPr>
            <w:rFonts w:ascii="Courier New" w:hAnsi="Courier New" w:cs="Courier New"/>
            <w:sz w:val="20"/>
            <w:szCs w:val="20"/>
          </w:rPr>
          <w:t>NA</w:t>
        </w:r>
        <w:proofErr w:type="spellEnd"/>
      </w:ins>
    </w:p>
    <w:p w14:paraId="778A2D2A" w14:textId="77777777" w:rsidR="00B066EC" w:rsidRPr="00B066EC" w:rsidRDefault="00B066EC" w:rsidP="00B066EC">
      <w:pPr>
        <w:spacing w:before="0"/>
        <w:rPr>
          <w:ins w:id="156" w:author="Author"/>
          <w:rFonts w:ascii="Courier New" w:hAnsi="Courier New" w:cs="Courier New"/>
          <w:sz w:val="20"/>
          <w:szCs w:val="20"/>
        </w:rPr>
      </w:pPr>
      <w:ins w:id="157" w:author="Author">
        <w:r w:rsidRPr="00B066EC">
          <w:rPr>
            <w:rFonts w:ascii="Courier New" w:hAnsi="Courier New" w:cs="Courier New"/>
            <w:sz w:val="20"/>
            <w:szCs w:val="20"/>
          </w:rPr>
          <w:t xml:space="preserve">        1.8             -0.001643       NA              </w:t>
        </w:r>
        <w:proofErr w:type="spellStart"/>
        <w:r w:rsidRPr="00B066EC">
          <w:rPr>
            <w:rFonts w:ascii="Courier New" w:hAnsi="Courier New" w:cs="Courier New"/>
            <w:sz w:val="20"/>
            <w:szCs w:val="20"/>
          </w:rPr>
          <w:t>NA</w:t>
        </w:r>
        <w:proofErr w:type="spellEnd"/>
      </w:ins>
    </w:p>
    <w:p w14:paraId="0AF39135" w14:textId="77777777" w:rsidR="00B066EC" w:rsidRPr="00B066EC" w:rsidRDefault="00B066EC" w:rsidP="00B066EC">
      <w:pPr>
        <w:spacing w:before="0"/>
        <w:rPr>
          <w:ins w:id="158" w:author="Author"/>
          <w:rFonts w:ascii="Courier New" w:hAnsi="Courier New" w:cs="Courier New"/>
          <w:sz w:val="20"/>
          <w:szCs w:val="20"/>
        </w:rPr>
      </w:pPr>
      <w:ins w:id="159" w:author="Author">
        <w:r w:rsidRPr="00B066EC">
          <w:rPr>
            <w:rFonts w:ascii="Courier New" w:hAnsi="Courier New" w:cs="Courier New"/>
            <w:sz w:val="20"/>
            <w:szCs w:val="20"/>
          </w:rPr>
          <w:t xml:space="preserve">        1.7             -4.412e-05      NA              </w:t>
        </w:r>
        <w:proofErr w:type="spellStart"/>
        <w:r w:rsidRPr="00B066EC">
          <w:rPr>
            <w:rFonts w:ascii="Courier New" w:hAnsi="Courier New" w:cs="Courier New"/>
            <w:sz w:val="20"/>
            <w:szCs w:val="20"/>
          </w:rPr>
          <w:t>NA</w:t>
        </w:r>
        <w:proofErr w:type="spellEnd"/>
      </w:ins>
    </w:p>
    <w:p w14:paraId="3D1655ED" w14:textId="77777777" w:rsidR="00B066EC" w:rsidRPr="00B066EC" w:rsidRDefault="00B066EC" w:rsidP="00B066EC">
      <w:pPr>
        <w:spacing w:before="0"/>
        <w:rPr>
          <w:ins w:id="160" w:author="Author"/>
          <w:rFonts w:ascii="Courier New" w:hAnsi="Courier New" w:cs="Courier New"/>
          <w:sz w:val="20"/>
          <w:szCs w:val="20"/>
        </w:rPr>
      </w:pPr>
      <w:ins w:id="161" w:author="Author">
        <w:r w:rsidRPr="00B066EC">
          <w:rPr>
            <w:rFonts w:ascii="Courier New" w:hAnsi="Courier New" w:cs="Courier New"/>
            <w:sz w:val="20"/>
            <w:szCs w:val="20"/>
          </w:rPr>
          <w:t xml:space="preserve">        1.6             -9.504e-07      NA              </w:t>
        </w:r>
        <w:proofErr w:type="spellStart"/>
        <w:r w:rsidRPr="00B066EC">
          <w:rPr>
            <w:rFonts w:ascii="Courier New" w:hAnsi="Courier New" w:cs="Courier New"/>
            <w:sz w:val="20"/>
            <w:szCs w:val="20"/>
          </w:rPr>
          <w:t>NA</w:t>
        </w:r>
        <w:proofErr w:type="spellEnd"/>
      </w:ins>
    </w:p>
    <w:p w14:paraId="1CEB3D5E" w14:textId="77777777" w:rsidR="00B066EC" w:rsidRPr="00B066EC" w:rsidRDefault="00B066EC" w:rsidP="00B066EC">
      <w:pPr>
        <w:spacing w:before="0"/>
        <w:rPr>
          <w:ins w:id="162" w:author="Author"/>
          <w:rFonts w:ascii="Courier New" w:hAnsi="Courier New" w:cs="Courier New"/>
          <w:sz w:val="20"/>
          <w:szCs w:val="20"/>
        </w:rPr>
      </w:pPr>
      <w:ins w:id="163" w:author="Author">
        <w:r w:rsidRPr="00B066EC">
          <w:rPr>
            <w:rFonts w:ascii="Courier New" w:hAnsi="Courier New" w:cs="Courier New"/>
            <w:sz w:val="20"/>
            <w:szCs w:val="20"/>
          </w:rPr>
          <w:t xml:space="preserve">        1.5             0.0             NA              </w:t>
        </w:r>
        <w:proofErr w:type="spellStart"/>
        <w:r w:rsidRPr="00B066EC">
          <w:rPr>
            <w:rFonts w:ascii="Courier New" w:hAnsi="Courier New" w:cs="Courier New"/>
            <w:sz w:val="20"/>
            <w:szCs w:val="20"/>
          </w:rPr>
          <w:t>NA</w:t>
        </w:r>
        <w:proofErr w:type="spellEnd"/>
      </w:ins>
    </w:p>
    <w:p w14:paraId="079DF194" w14:textId="77777777" w:rsidR="00B066EC" w:rsidRPr="00B066EC" w:rsidRDefault="00B066EC" w:rsidP="00B066EC">
      <w:pPr>
        <w:spacing w:before="0"/>
        <w:rPr>
          <w:ins w:id="164" w:author="Author"/>
          <w:rFonts w:ascii="Courier New" w:hAnsi="Courier New" w:cs="Courier New"/>
          <w:sz w:val="20"/>
          <w:szCs w:val="20"/>
        </w:rPr>
      </w:pPr>
      <w:ins w:id="165" w:author="Author">
        <w:r w:rsidRPr="00B066EC">
          <w:rPr>
            <w:rFonts w:ascii="Courier New" w:hAnsi="Courier New" w:cs="Courier New"/>
            <w:sz w:val="20"/>
            <w:szCs w:val="20"/>
          </w:rPr>
          <w:t xml:space="preserve">        0               0.0             NA              </w:t>
        </w:r>
        <w:proofErr w:type="spellStart"/>
        <w:r w:rsidRPr="00B066EC">
          <w:rPr>
            <w:rFonts w:ascii="Courier New" w:hAnsi="Courier New" w:cs="Courier New"/>
            <w:sz w:val="20"/>
            <w:szCs w:val="20"/>
          </w:rPr>
          <w:t>NA</w:t>
        </w:r>
        <w:proofErr w:type="spellEnd"/>
      </w:ins>
    </w:p>
    <w:p w14:paraId="5149779B" w14:textId="77777777" w:rsidR="00B066EC" w:rsidRPr="00B066EC" w:rsidRDefault="00B066EC" w:rsidP="00B066EC">
      <w:pPr>
        <w:spacing w:before="0"/>
        <w:rPr>
          <w:ins w:id="166" w:author="Author"/>
          <w:rFonts w:ascii="Courier New" w:hAnsi="Courier New" w:cs="Courier New"/>
          <w:sz w:val="20"/>
          <w:szCs w:val="20"/>
        </w:rPr>
      </w:pPr>
      <w:ins w:id="167" w:author="Author">
        <w:r w:rsidRPr="00B066EC">
          <w:rPr>
            <w:rFonts w:ascii="Courier New" w:hAnsi="Courier New" w:cs="Courier New"/>
            <w:sz w:val="20"/>
            <w:szCs w:val="20"/>
          </w:rPr>
          <w:t xml:space="preserve">        -2.0            0.0             NA              </w:t>
        </w:r>
        <w:proofErr w:type="spellStart"/>
        <w:r w:rsidRPr="00B066EC">
          <w:rPr>
            <w:rFonts w:ascii="Courier New" w:hAnsi="Courier New" w:cs="Courier New"/>
            <w:sz w:val="20"/>
            <w:szCs w:val="20"/>
          </w:rPr>
          <w:t>NA</w:t>
        </w:r>
        <w:proofErr w:type="spellEnd"/>
      </w:ins>
    </w:p>
    <w:p w14:paraId="0A7E6208" w14:textId="77777777" w:rsidR="00B066EC" w:rsidRPr="00B066EC" w:rsidRDefault="00B066EC" w:rsidP="00B066EC">
      <w:pPr>
        <w:spacing w:before="0"/>
        <w:rPr>
          <w:ins w:id="168" w:author="Author"/>
          <w:rFonts w:ascii="Courier New" w:hAnsi="Courier New" w:cs="Courier New"/>
          <w:sz w:val="20"/>
          <w:szCs w:val="20"/>
        </w:rPr>
      </w:pPr>
      <w:ins w:id="169" w:author="Author">
        <w:r w:rsidRPr="00B066EC">
          <w:rPr>
            <w:rFonts w:ascii="Courier New" w:hAnsi="Courier New" w:cs="Courier New"/>
            <w:sz w:val="20"/>
            <w:szCs w:val="20"/>
          </w:rPr>
          <w:t>|</w:t>
        </w:r>
      </w:ins>
    </w:p>
    <w:p w14:paraId="2D8395E3" w14:textId="77777777" w:rsidR="00B066EC" w:rsidRPr="00B066EC" w:rsidRDefault="00B066EC" w:rsidP="00B066EC">
      <w:pPr>
        <w:spacing w:before="0"/>
        <w:rPr>
          <w:ins w:id="170" w:author="Author"/>
          <w:rFonts w:ascii="Courier New" w:hAnsi="Courier New" w:cs="Courier New"/>
          <w:sz w:val="20"/>
          <w:szCs w:val="20"/>
        </w:rPr>
      </w:pPr>
      <w:ins w:id="171" w:author="Author">
        <w:r w:rsidRPr="00B066EC">
          <w:rPr>
            <w:rFonts w:ascii="Courier New" w:hAnsi="Courier New" w:cs="Courier New"/>
            <w:sz w:val="20"/>
            <w:szCs w:val="20"/>
          </w:rPr>
          <w:t xml:space="preserve">[Pullup]      | Note: </w:t>
        </w:r>
        <w:proofErr w:type="spellStart"/>
        <w:r w:rsidRPr="00B066EC">
          <w:rPr>
            <w:rFonts w:ascii="Courier New" w:hAnsi="Courier New" w:cs="Courier New"/>
            <w:sz w:val="20"/>
            <w:szCs w:val="20"/>
          </w:rPr>
          <w:t>Vtable</w:t>
        </w:r>
        <w:proofErr w:type="spellEnd"/>
        <w:r w:rsidRPr="00B066EC">
          <w:rPr>
            <w:rFonts w:ascii="Courier New" w:hAnsi="Courier New" w:cs="Courier New"/>
            <w:sz w:val="20"/>
            <w:szCs w:val="20"/>
          </w:rPr>
          <w:t xml:space="preserve"> = V(Pullup_ref, </w:t>
        </w:r>
        <w:proofErr w:type="spellStart"/>
        <w:r w:rsidRPr="00B066EC">
          <w:rPr>
            <w:rFonts w:ascii="Courier New" w:hAnsi="Courier New" w:cs="Courier New"/>
            <w:sz w:val="20"/>
            <w:szCs w:val="20"/>
          </w:rPr>
          <w:t>Buffer_I</w:t>
        </w:r>
        <w:proofErr w:type="spellEnd"/>
        <w:r w:rsidRPr="00B066EC">
          <w:rPr>
            <w:rFonts w:ascii="Courier New" w:hAnsi="Courier New" w:cs="Courier New"/>
            <w:sz w:val="20"/>
            <w:szCs w:val="20"/>
          </w:rPr>
          <w:t>/O)</w:t>
        </w:r>
      </w:ins>
    </w:p>
    <w:p w14:paraId="2C19FC29" w14:textId="77777777" w:rsidR="00B066EC" w:rsidRPr="00B066EC" w:rsidRDefault="00B066EC" w:rsidP="00B066EC">
      <w:pPr>
        <w:spacing w:before="0"/>
        <w:rPr>
          <w:ins w:id="172" w:author="Author"/>
          <w:rFonts w:ascii="Courier New" w:hAnsi="Courier New" w:cs="Courier New"/>
          <w:sz w:val="20"/>
          <w:szCs w:val="20"/>
        </w:rPr>
      </w:pPr>
      <w:ins w:id="173" w:author="Author">
        <w:r w:rsidRPr="00B066EC">
          <w:rPr>
            <w:rFonts w:ascii="Courier New" w:hAnsi="Courier New" w:cs="Courier New"/>
            <w:sz w:val="20"/>
            <w:szCs w:val="20"/>
          </w:rPr>
          <w:t>|</w:t>
        </w:r>
      </w:ins>
    </w:p>
    <w:p w14:paraId="7BEB6A70" w14:textId="77777777" w:rsidR="00B066EC" w:rsidRPr="00B066EC" w:rsidRDefault="00B066EC" w:rsidP="00B066EC">
      <w:pPr>
        <w:spacing w:before="0"/>
        <w:rPr>
          <w:ins w:id="174" w:author="Author"/>
          <w:rFonts w:ascii="Courier New" w:hAnsi="Courier New" w:cs="Courier New"/>
          <w:sz w:val="20"/>
          <w:szCs w:val="20"/>
        </w:rPr>
      </w:pPr>
      <w:ins w:id="175" w:author="Author">
        <w:r w:rsidRPr="00B066EC">
          <w:rPr>
            <w:rFonts w:ascii="Courier New" w:hAnsi="Courier New" w:cs="Courier New"/>
            <w:sz w:val="20"/>
            <w:szCs w:val="20"/>
          </w:rPr>
          <w:lastRenderedPageBreak/>
          <w:t>|       Voltage         I(</w:t>
        </w:r>
        <w:proofErr w:type="spellStart"/>
        <w:r w:rsidRPr="00B066EC">
          <w:rPr>
            <w:rFonts w:ascii="Courier New" w:hAnsi="Courier New" w:cs="Courier New"/>
            <w:sz w:val="20"/>
            <w:szCs w:val="20"/>
          </w:rPr>
          <w:t>typ</w:t>
        </w:r>
        <w:proofErr w:type="spellEnd"/>
        <w:r w:rsidRPr="00B066EC">
          <w:rPr>
            <w:rFonts w:ascii="Courier New" w:hAnsi="Courier New" w:cs="Courier New"/>
            <w:sz w:val="20"/>
            <w:szCs w:val="20"/>
          </w:rPr>
          <w:t>)          I(min)          I(max)</w:t>
        </w:r>
      </w:ins>
    </w:p>
    <w:p w14:paraId="115F37B6" w14:textId="77777777" w:rsidR="00B066EC" w:rsidRPr="00B066EC" w:rsidRDefault="00B066EC" w:rsidP="00B066EC">
      <w:pPr>
        <w:spacing w:before="0"/>
        <w:rPr>
          <w:ins w:id="176" w:author="Author"/>
          <w:rFonts w:ascii="Courier New" w:hAnsi="Courier New" w:cs="Courier New"/>
          <w:sz w:val="20"/>
          <w:szCs w:val="20"/>
        </w:rPr>
      </w:pPr>
      <w:ins w:id="177" w:author="Author">
        <w:r w:rsidRPr="00B066EC">
          <w:rPr>
            <w:rFonts w:ascii="Courier New" w:hAnsi="Courier New" w:cs="Courier New"/>
            <w:sz w:val="20"/>
            <w:szCs w:val="20"/>
          </w:rPr>
          <w:t>|</w:t>
        </w:r>
      </w:ins>
    </w:p>
    <w:p w14:paraId="0CE8FFB0" w14:textId="77777777" w:rsidR="00B066EC" w:rsidRPr="00B066EC" w:rsidRDefault="00B066EC" w:rsidP="00B066EC">
      <w:pPr>
        <w:spacing w:before="0"/>
        <w:rPr>
          <w:ins w:id="178" w:author="Author"/>
          <w:rFonts w:ascii="Courier New" w:hAnsi="Courier New" w:cs="Courier New"/>
          <w:sz w:val="20"/>
          <w:szCs w:val="20"/>
        </w:rPr>
      </w:pPr>
      <w:ins w:id="179" w:author="Author">
        <w:r w:rsidRPr="00B066EC">
          <w:rPr>
            <w:rFonts w:ascii="Courier New" w:hAnsi="Courier New" w:cs="Courier New"/>
            <w:sz w:val="20"/>
            <w:szCs w:val="20"/>
          </w:rPr>
          <w:t xml:space="preserve">        3.0             -0.2515         NA              </w:t>
        </w:r>
        <w:proofErr w:type="spellStart"/>
        <w:r w:rsidRPr="00B066EC">
          <w:rPr>
            <w:rFonts w:ascii="Courier New" w:hAnsi="Courier New" w:cs="Courier New"/>
            <w:sz w:val="20"/>
            <w:szCs w:val="20"/>
          </w:rPr>
          <w:t>NA</w:t>
        </w:r>
        <w:proofErr w:type="spellEnd"/>
      </w:ins>
    </w:p>
    <w:p w14:paraId="61A5A9C0" w14:textId="77777777" w:rsidR="00B066EC" w:rsidRPr="00B066EC" w:rsidRDefault="00B066EC" w:rsidP="00B066EC">
      <w:pPr>
        <w:spacing w:before="0"/>
        <w:rPr>
          <w:ins w:id="180" w:author="Author"/>
          <w:rFonts w:ascii="Courier New" w:hAnsi="Courier New" w:cs="Courier New"/>
          <w:sz w:val="20"/>
          <w:szCs w:val="20"/>
        </w:rPr>
      </w:pPr>
      <w:ins w:id="181" w:author="Author">
        <w:r w:rsidRPr="00B066EC">
          <w:rPr>
            <w:rFonts w:ascii="Courier New" w:hAnsi="Courier New" w:cs="Courier New"/>
            <w:sz w:val="20"/>
            <w:szCs w:val="20"/>
          </w:rPr>
          <w:t xml:space="preserve">        2.8             -0.2339         NA              </w:t>
        </w:r>
        <w:proofErr w:type="spellStart"/>
        <w:r w:rsidRPr="00B066EC">
          <w:rPr>
            <w:rFonts w:ascii="Courier New" w:hAnsi="Courier New" w:cs="Courier New"/>
            <w:sz w:val="20"/>
            <w:szCs w:val="20"/>
          </w:rPr>
          <w:t>NA</w:t>
        </w:r>
        <w:proofErr w:type="spellEnd"/>
      </w:ins>
    </w:p>
    <w:p w14:paraId="2B6E080A" w14:textId="77777777" w:rsidR="00B066EC" w:rsidRPr="00B066EC" w:rsidRDefault="00B066EC" w:rsidP="00B066EC">
      <w:pPr>
        <w:spacing w:before="0"/>
        <w:rPr>
          <w:ins w:id="182" w:author="Author"/>
          <w:rFonts w:ascii="Courier New" w:hAnsi="Courier New" w:cs="Courier New"/>
          <w:sz w:val="20"/>
          <w:szCs w:val="20"/>
        </w:rPr>
      </w:pPr>
      <w:ins w:id="183" w:author="Author">
        <w:r w:rsidRPr="00B066EC">
          <w:rPr>
            <w:rFonts w:ascii="Courier New" w:hAnsi="Courier New" w:cs="Courier New"/>
            <w:sz w:val="20"/>
            <w:szCs w:val="20"/>
          </w:rPr>
          <w:t xml:space="preserve">        2.6             -0.2163         NA              </w:t>
        </w:r>
        <w:proofErr w:type="spellStart"/>
        <w:r w:rsidRPr="00B066EC">
          <w:rPr>
            <w:rFonts w:ascii="Courier New" w:hAnsi="Courier New" w:cs="Courier New"/>
            <w:sz w:val="20"/>
            <w:szCs w:val="20"/>
          </w:rPr>
          <w:t>NA</w:t>
        </w:r>
        <w:proofErr w:type="spellEnd"/>
      </w:ins>
    </w:p>
    <w:p w14:paraId="37372094" w14:textId="77777777" w:rsidR="00B066EC" w:rsidRPr="00B066EC" w:rsidRDefault="00B066EC" w:rsidP="00B066EC">
      <w:pPr>
        <w:spacing w:before="0"/>
        <w:rPr>
          <w:ins w:id="184" w:author="Author"/>
          <w:rFonts w:ascii="Courier New" w:hAnsi="Courier New" w:cs="Courier New"/>
          <w:sz w:val="20"/>
          <w:szCs w:val="20"/>
        </w:rPr>
      </w:pPr>
      <w:ins w:id="185" w:author="Author">
        <w:r w:rsidRPr="00B066EC">
          <w:rPr>
            <w:rFonts w:ascii="Courier New" w:hAnsi="Courier New" w:cs="Courier New"/>
            <w:sz w:val="20"/>
            <w:szCs w:val="20"/>
          </w:rPr>
          <w:t xml:space="preserve">        2.4             -0.1987         NA              </w:t>
        </w:r>
        <w:proofErr w:type="spellStart"/>
        <w:r w:rsidRPr="00B066EC">
          <w:rPr>
            <w:rFonts w:ascii="Courier New" w:hAnsi="Courier New" w:cs="Courier New"/>
            <w:sz w:val="20"/>
            <w:szCs w:val="20"/>
          </w:rPr>
          <w:t>NA</w:t>
        </w:r>
        <w:proofErr w:type="spellEnd"/>
      </w:ins>
    </w:p>
    <w:p w14:paraId="58E9A967" w14:textId="77777777" w:rsidR="00B066EC" w:rsidRPr="00B066EC" w:rsidRDefault="00B066EC" w:rsidP="00B066EC">
      <w:pPr>
        <w:spacing w:before="0"/>
        <w:rPr>
          <w:ins w:id="186" w:author="Author"/>
          <w:rFonts w:ascii="Courier New" w:hAnsi="Courier New" w:cs="Courier New"/>
          <w:sz w:val="20"/>
          <w:szCs w:val="20"/>
        </w:rPr>
      </w:pPr>
      <w:ins w:id="187" w:author="Author">
        <w:r w:rsidRPr="00B066EC">
          <w:rPr>
            <w:rFonts w:ascii="Courier New" w:hAnsi="Courier New" w:cs="Courier New"/>
            <w:sz w:val="20"/>
            <w:szCs w:val="20"/>
          </w:rPr>
          <w:t xml:space="preserve">        2.2             -0.1809         NA              </w:t>
        </w:r>
        <w:proofErr w:type="spellStart"/>
        <w:r w:rsidRPr="00B066EC">
          <w:rPr>
            <w:rFonts w:ascii="Courier New" w:hAnsi="Courier New" w:cs="Courier New"/>
            <w:sz w:val="20"/>
            <w:szCs w:val="20"/>
          </w:rPr>
          <w:t>NA</w:t>
        </w:r>
        <w:proofErr w:type="spellEnd"/>
      </w:ins>
    </w:p>
    <w:p w14:paraId="1714B3E1" w14:textId="77777777" w:rsidR="00B066EC" w:rsidRPr="00B066EC" w:rsidRDefault="00B066EC" w:rsidP="00B066EC">
      <w:pPr>
        <w:spacing w:before="0"/>
        <w:rPr>
          <w:ins w:id="188" w:author="Author"/>
          <w:rFonts w:ascii="Courier New" w:hAnsi="Courier New" w:cs="Courier New"/>
          <w:sz w:val="20"/>
          <w:szCs w:val="20"/>
        </w:rPr>
      </w:pPr>
      <w:ins w:id="189" w:author="Author">
        <w:r w:rsidRPr="00B066EC">
          <w:rPr>
            <w:rFonts w:ascii="Courier New" w:hAnsi="Courier New" w:cs="Courier New"/>
            <w:sz w:val="20"/>
            <w:szCs w:val="20"/>
          </w:rPr>
          <w:t xml:space="preserve">        2               -0.1629         NA              </w:t>
        </w:r>
        <w:proofErr w:type="spellStart"/>
        <w:r w:rsidRPr="00B066EC">
          <w:rPr>
            <w:rFonts w:ascii="Courier New" w:hAnsi="Courier New" w:cs="Courier New"/>
            <w:sz w:val="20"/>
            <w:szCs w:val="20"/>
          </w:rPr>
          <w:t>NA</w:t>
        </w:r>
        <w:proofErr w:type="spellEnd"/>
      </w:ins>
    </w:p>
    <w:p w14:paraId="104581F4" w14:textId="77777777" w:rsidR="00B066EC" w:rsidRPr="00B066EC" w:rsidRDefault="00B066EC" w:rsidP="00B066EC">
      <w:pPr>
        <w:spacing w:before="0"/>
        <w:rPr>
          <w:ins w:id="190" w:author="Author"/>
          <w:rFonts w:ascii="Courier New" w:hAnsi="Courier New" w:cs="Courier New"/>
          <w:sz w:val="20"/>
          <w:szCs w:val="20"/>
        </w:rPr>
      </w:pPr>
      <w:ins w:id="191" w:author="Author">
        <w:r w:rsidRPr="00B066EC">
          <w:rPr>
            <w:rFonts w:ascii="Courier New" w:hAnsi="Courier New" w:cs="Courier New"/>
            <w:sz w:val="20"/>
            <w:szCs w:val="20"/>
          </w:rPr>
          <w:t xml:space="preserve">        1.8             -0.1444         NA              </w:t>
        </w:r>
        <w:proofErr w:type="spellStart"/>
        <w:r w:rsidRPr="00B066EC">
          <w:rPr>
            <w:rFonts w:ascii="Courier New" w:hAnsi="Courier New" w:cs="Courier New"/>
            <w:sz w:val="20"/>
            <w:szCs w:val="20"/>
          </w:rPr>
          <w:t>NA</w:t>
        </w:r>
        <w:proofErr w:type="spellEnd"/>
      </w:ins>
    </w:p>
    <w:p w14:paraId="55971E7E" w14:textId="77777777" w:rsidR="00B066EC" w:rsidRPr="00B066EC" w:rsidRDefault="00B066EC" w:rsidP="00B066EC">
      <w:pPr>
        <w:spacing w:before="0"/>
        <w:rPr>
          <w:ins w:id="192" w:author="Author"/>
          <w:rFonts w:ascii="Courier New" w:hAnsi="Courier New" w:cs="Courier New"/>
          <w:sz w:val="20"/>
          <w:szCs w:val="20"/>
        </w:rPr>
      </w:pPr>
      <w:ins w:id="193" w:author="Author">
        <w:r w:rsidRPr="00B066EC">
          <w:rPr>
            <w:rFonts w:ascii="Courier New" w:hAnsi="Courier New" w:cs="Courier New"/>
            <w:sz w:val="20"/>
            <w:szCs w:val="20"/>
          </w:rPr>
          <w:t xml:space="preserve">        1.6             -0.1246         NA              </w:t>
        </w:r>
        <w:proofErr w:type="spellStart"/>
        <w:r w:rsidRPr="00B066EC">
          <w:rPr>
            <w:rFonts w:ascii="Courier New" w:hAnsi="Courier New" w:cs="Courier New"/>
            <w:sz w:val="20"/>
            <w:szCs w:val="20"/>
          </w:rPr>
          <w:t>NA</w:t>
        </w:r>
        <w:proofErr w:type="spellEnd"/>
      </w:ins>
    </w:p>
    <w:p w14:paraId="2179B219" w14:textId="77777777" w:rsidR="00B066EC" w:rsidRPr="00B066EC" w:rsidRDefault="00B066EC" w:rsidP="00B066EC">
      <w:pPr>
        <w:spacing w:before="0"/>
        <w:rPr>
          <w:ins w:id="194" w:author="Author"/>
          <w:rFonts w:ascii="Courier New" w:hAnsi="Courier New" w:cs="Courier New"/>
          <w:sz w:val="20"/>
          <w:szCs w:val="20"/>
        </w:rPr>
      </w:pPr>
      <w:ins w:id="195" w:author="Author">
        <w:r w:rsidRPr="00B066EC">
          <w:rPr>
            <w:rFonts w:ascii="Courier New" w:hAnsi="Courier New" w:cs="Courier New"/>
            <w:sz w:val="20"/>
            <w:szCs w:val="20"/>
          </w:rPr>
          <w:t xml:space="preserve">        1.4             -0.09973        NA              </w:t>
        </w:r>
        <w:proofErr w:type="spellStart"/>
        <w:r w:rsidRPr="00B066EC">
          <w:rPr>
            <w:rFonts w:ascii="Courier New" w:hAnsi="Courier New" w:cs="Courier New"/>
            <w:sz w:val="20"/>
            <w:szCs w:val="20"/>
          </w:rPr>
          <w:t>NA</w:t>
        </w:r>
        <w:proofErr w:type="spellEnd"/>
      </w:ins>
    </w:p>
    <w:p w14:paraId="54B23941" w14:textId="77777777" w:rsidR="00B066EC" w:rsidRPr="00B066EC" w:rsidRDefault="00B066EC" w:rsidP="00B066EC">
      <w:pPr>
        <w:spacing w:before="0"/>
        <w:rPr>
          <w:ins w:id="196" w:author="Author"/>
          <w:rFonts w:ascii="Courier New" w:hAnsi="Courier New" w:cs="Courier New"/>
          <w:sz w:val="20"/>
          <w:szCs w:val="20"/>
        </w:rPr>
      </w:pPr>
      <w:ins w:id="197" w:author="Author">
        <w:r w:rsidRPr="00B066EC">
          <w:rPr>
            <w:rFonts w:ascii="Courier New" w:hAnsi="Courier New" w:cs="Courier New"/>
            <w:sz w:val="20"/>
            <w:szCs w:val="20"/>
          </w:rPr>
          <w:t xml:space="preserve">        1.2             -0.06941        NA              </w:t>
        </w:r>
        <w:proofErr w:type="spellStart"/>
        <w:r w:rsidRPr="00B066EC">
          <w:rPr>
            <w:rFonts w:ascii="Courier New" w:hAnsi="Courier New" w:cs="Courier New"/>
            <w:sz w:val="20"/>
            <w:szCs w:val="20"/>
          </w:rPr>
          <w:t>NA</w:t>
        </w:r>
        <w:proofErr w:type="spellEnd"/>
      </w:ins>
    </w:p>
    <w:p w14:paraId="544B5A17" w14:textId="77777777" w:rsidR="00B066EC" w:rsidRPr="00B066EC" w:rsidRDefault="00B066EC" w:rsidP="00B066EC">
      <w:pPr>
        <w:spacing w:before="0"/>
        <w:rPr>
          <w:ins w:id="198" w:author="Author"/>
          <w:rFonts w:ascii="Courier New" w:hAnsi="Courier New" w:cs="Courier New"/>
          <w:sz w:val="20"/>
          <w:szCs w:val="20"/>
        </w:rPr>
      </w:pPr>
      <w:ins w:id="199" w:author="Author">
        <w:r w:rsidRPr="00B066EC">
          <w:rPr>
            <w:rFonts w:ascii="Courier New" w:hAnsi="Courier New" w:cs="Courier New"/>
            <w:sz w:val="20"/>
            <w:szCs w:val="20"/>
          </w:rPr>
          <w:t xml:space="preserve">        1               -0.03504        NA              </w:t>
        </w:r>
        <w:proofErr w:type="spellStart"/>
        <w:r w:rsidRPr="00B066EC">
          <w:rPr>
            <w:rFonts w:ascii="Courier New" w:hAnsi="Courier New" w:cs="Courier New"/>
            <w:sz w:val="20"/>
            <w:szCs w:val="20"/>
          </w:rPr>
          <w:t>NA</w:t>
        </w:r>
        <w:proofErr w:type="spellEnd"/>
      </w:ins>
    </w:p>
    <w:p w14:paraId="69CBF846" w14:textId="77777777" w:rsidR="00B066EC" w:rsidRPr="00B066EC" w:rsidRDefault="00B066EC" w:rsidP="00B066EC">
      <w:pPr>
        <w:spacing w:before="0"/>
        <w:rPr>
          <w:ins w:id="200" w:author="Author"/>
          <w:rFonts w:ascii="Courier New" w:hAnsi="Courier New" w:cs="Courier New"/>
          <w:sz w:val="20"/>
          <w:szCs w:val="20"/>
        </w:rPr>
      </w:pPr>
      <w:ins w:id="201" w:author="Author">
        <w:r w:rsidRPr="00B066EC">
          <w:rPr>
            <w:rFonts w:ascii="Courier New" w:hAnsi="Courier New" w:cs="Courier New"/>
            <w:sz w:val="20"/>
            <w:szCs w:val="20"/>
          </w:rPr>
          <w:t xml:space="preserve">        0.8             -0.003236       NA              </w:t>
        </w:r>
        <w:proofErr w:type="spellStart"/>
        <w:r w:rsidRPr="00B066EC">
          <w:rPr>
            <w:rFonts w:ascii="Courier New" w:hAnsi="Courier New" w:cs="Courier New"/>
            <w:sz w:val="20"/>
            <w:szCs w:val="20"/>
          </w:rPr>
          <w:t>NA</w:t>
        </w:r>
        <w:proofErr w:type="spellEnd"/>
      </w:ins>
    </w:p>
    <w:p w14:paraId="5100800D" w14:textId="77777777" w:rsidR="00B066EC" w:rsidRPr="00B066EC" w:rsidRDefault="00B066EC" w:rsidP="00B066EC">
      <w:pPr>
        <w:spacing w:before="0"/>
        <w:rPr>
          <w:ins w:id="202" w:author="Author"/>
          <w:rFonts w:ascii="Courier New" w:hAnsi="Courier New" w:cs="Courier New"/>
          <w:sz w:val="20"/>
          <w:szCs w:val="20"/>
        </w:rPr>
      </w:pPr>
      <w:ins w:id="203" w:author="Author">
        <w:r w:rsidRPr="00B066EC">
          <w:rPr>
            <w:rFonts w:ascii="Courier New" w:hAnsi="Courier New" w:cs="Courier New"/>
            <w:sz w:val="20"/>
            <w:szCs w:val="20"/>
          </w:rPr>
          <w:t xml:space="preserve">        0.7             -0.0001101      NA              </w:t>
        </w:r>
        <w:proofErr w:type="spellStart"/>
        <w:r w:rsidRPr="00B066EC">
          <w:rPr>
            <w:rFonts w:ascii="Courier New" w:hAnsi="Courier New" w:cs="Courier New"/>
            <w:sz w:val="20"/>
            <w:szCs w:val="20"/>
          </w:rPr>
          <w:t>NA</w:t>
        </w:r>
        <w:proofErr w:type="spellEnd"/>
      </w:ins>
    </w:p>
    <w:p w14:paraId="1B3D5EC6" w14:textId="77777777" w:rsidR="00B066EC" w:rsidRPr="00B066EC" w:rsidRDefault="00B066EC" w:rsidP="00B066EC">
      <w:pPr>
        <w:spacing w:before="0"/>
        <w:rPr>
          <w:ins w:id="204" w:author="Author"/>
          <w:rFonts w:ascii="Courier New" w:hAnsi="Courier New" w:cs="Courier New"/>
          <w:sz w:val="20"/>
          <w:szCs w:val="20"/>
        </w:rPr>
      </w:pPr>
      <w:ins w:id="205" w:author="Author">
        <w:r w:rsidRPr="00B066EC">
          <w:rPr>
            <w:rFonts w:ascii="Courier New" w:hAnsi="Courier New" w:cs="Courier New"/>
            <w:sz w:val="20"/>
            <w:szCs w:val="20"/>
          </w:rPr>
          <w:t xml:space="preserve">        0.6             -2.396e-06      NA              </w:t>
        </w:r>
        <w:proofErr w:type="spellStart"/>
        <w:r w:rsidRPr="00B066EC">
          <w:rPr>
            <w:rFonts w:ascii="Courier New" w:hAnsi="Courier New" w:cs="Courier New"/>
            <w:sz w:val="20"/>
            <w:szCs w:val="20"/>
          </w:rPr>
          <w:t>NA</w:t>
        </w:r>
        <w:proofErr w:type="spellEnd"/>
      </w:ins>
    </w:p>
    <w:p w14:paraId="1C698290" w14:textId="77777777" w:rsidR="00B066EC" w:rsidRPr="00B066EC" w:rsidRDefault="00B066EC" w:rsidP="00B066EC">
      <w:pPr>
        <w:spacing w:before="0"/>
        <w:rPr>
          <w:ins w:id="206" w:author="Author"/>
          <w:rFonts w:ascii="Courier New" w:hAnsi="Courier New" w:cs="Courier New"/>
          <w:sz w:val="20"/>
          <w:szCs w:val="20"/>
        </w:rPr>
      </w:pPr>
      <w:ins w:id="207" w:author="Author">
        <w:r w:rsidRPr="00B066EC">
          <w:rPr>
            <w:rFonts w:ascii="Courier New" w:hAnsi="Courier New" w:cs="Courier New"/>
            <w:sz w:val="20"/>
            <w:szCs w:val="20"/>
          </w:rPr>
          <w:t xml:space="preserve">        0.5             0               NA              </w:t>
        </w:r>
        <w:proofErr w:type="spellStart"/>
        <w:r w:rsidRPr="00B066EC">
          <w:rPr>
            <w:rFonts w:ascii="Courier New" w:hAnsi="Courier New" w:cs="Courier New"/>
            <w:sz w:val="20"/>
            <w:szCs w:val="20"/>
          </w:rPr>
          <w:t>NA</w:t>
        </w:r>
        <w:proofErr w:type="spellEnd"/>
      </w:ins>
    </w:p>
    <w:p w14:paraId="16C27D5F" w14:textId="77777777" w:rsidR="00B066EC" w:rsidRPr="00B066EC" w:rsidRDefault="00B066EC" w:rsidP="00B066EC">
      <w:pPr>
        <w:spacing w:before="0"/>
        <w:rPr>
          <w:ins w:id="208" w:author="Author"/>
          <w:rFonts w:ascii="Courier New" w:hAnsi="Courier New" w:cs="Courier New"/>
          <w:sz w:val="20"/>
          <w:szCs w:val="20"/>
        </w:rPr>
      </w:pPr>
      <w:ins w:id="209" w:author="Author">
        <w:r w:rsidRPr="00B066EC">
          <w:rPr>
            <w:rFonts w:ascii="Courier New" w:hAnsi="Courier New" w:cs="Courier New"/>
            <w:sz w:val="20"/>
            <w:szCs w:val="20"/>
          </w:rPr>
          <w:t xml:space="preserve">        0.0             0               NA              </w:t>
        </w:r>
        <w:proofErr w:type="spellStart"/>
        <w:r w:rsidRPr="00B066EC">
          <w:rPr>
            <w:rFonts w:ascii="Courier New" w:hAnsi="Courier New" w:cs="Courier New"/>
            <w:sz w:val="20"/>
            <w:szCs w:val="20"/>
          </w:rPr>
          <w:t>NA</w:t>
        </w:r>
        <w:proofErr w:type="spellEnd"/>
      </w:ins>
    </w:p>
    <w:p w14:paraId="3E505BAF" w14:textId="77777777" w:rsidR="00B066EC" w:rsidRPr="00B066EC" w:rsidRDefault="00B066EC" w:rsidP="00B066EC">
      <w:pPr>
        <w:spacing w:before="0"/>
        <w:rPr>
          <w:ins w:id="210" w:author="Author"/>
          <w:rFonts w:ascii="Courier New" w:hAnsi="Courier New" w:cs="Courier New"/>
          <w:sz w:val="20"/>
          <w:szCs w:val="20"/>
        </w:rPr>
      </w:pPr>
      <w:ins w:id="211" w:author="Author">
        <w:r w:rsidRPr="00B066EC">
          <w:rPr>
            <w:rFonts w:ascii="Courier New" w:hAnsi="Courier New" w:cs="Courier New"/>
            <w:sz w:val="20"/>
            <w:szCs w:val="20"/>
          </w:rPr>
          <w:t xml:space="preserve">        -2.0            0.0             NA              </w:t>
        </w:r>
        <w:proofErr w:type="spellStart"/>
        <w:r w:rsidRPr="00B066EC">
          <w:rPr>
            <w:rFonts w:ascii="Courier New" w:hAnsi="Courier New" w:cs="Courier New"/>
            <w:sz w:val="20"/>
            <w:szCs w:val="20"/>
          </w:rPr>
          <w:t>NA</w:t>
        </w:r>
        <w:proofErr w:type="spellEnd"/>
      </w:ins>
    </w:p>
    <w:p w14:paraId="2BDA2EEE" w14:textId="77777777" w:rsidR="00B066EC" w:rsidRPr="00B066EC" w:rsidRDefault="00B066EC" w:rsidP="00B066EC">
      <w:pPr>
        <w:spacing w:before="0"/>
        <w:rPr>
          <w:ins w:id="212" w:author="Author"/>
          <w:rFonts w:ascii="Courier New" w:hAnsi="Courier New" w:cs="Courier New"/>
          <w:sz w:val="20"/>
          <w:szCs w:val="20"/>
        </w:rPr>
      </w:pPr>
      <w:ins w:id="213" w:author="Author">
        <w:r w:rsidRPr="00B066EC">
          <w:rPr>
            <w:rFonts w:ascii="Courier New" w:hAnsi="Courier New" w:cs="Courier New"/>
            <w:sz w:val="20"/>
            <w:szCs w:val="20"/>
          </w:rPr>
          <w:t>|</w:t>
        </w:r>
      </w:ins>
    </w:p>
    <w:p w14:paraId="4B82773D" w14:textId="4B8296A7" w:rsidR="002F2554" w:rsidRDefault="002F2554" w:rsidP="00E84C8C">
      <w:pPr>
        <w:pStyle w:val="HTMLPreformatted"/>
        <w:pBdr>
          <w:bottom w:val="single" w:sz="12" w:space="1" w:color="auto"/>
        </w:pBdr>
        <w:spacing w:before="0"/>
        <w:rPr>
          <w:ins w:id="214" w:author="Author"/>
        </w:rPr>
      </w:pPr>
    </w:p>
    <w:p w14:paraId="74994FAA" w14:textId="79FEC49C" w:rsidR="003818FF" w:rsidRDefault="004C6113" w:rsidP="003818FF">
      <w:pPr>
        <w:pageBreakBefore/>
      </w:pPr>
      <w:bookmarkStart w:id="215" w:name="_Hlk26287333"/>
      <w:r>
        <w:lastRenderedPageBreak/>
        <w:t>Proposed changes beginning on page 72 of IBIS 7.0 are shown as markup below</w:t>
      </w:r>
      <w:r w:rsidR="003818FF">
        <w:t>:</w:t>
      </w:r>
    </w:p>
    <w:bookmarkEnd w:id="215"/>
    <w:p w14:paraId="3892179B" w14:textId="77777777" w:rsidR="003818FF" w:rsidRDefault="003818FF" w:rsidP="003818FF">
      <w:r>
        <w:t>_______________________________________________________________________________</w:t>
      </w:r>
    </w:p>
    <w:p w14:paraId="180F02E4" w14:textId="226221D3" w:rsidR="00E84C8C" w:rsidRDefault="00B066EC" w:rsidP="003818FF">
      <w:pPr>
        <w:pStyle w:val="HTMLPreformatted"/>
        <w:pBdr>
          <w:bottom w:val="single" w:sz="12" w:space="1" w:color="auto"/>
        </w:pBdr>
        <w:spacing w:before="0"/>
      </w:pPr>
      <w:r w:rsidRPr="00B066EC">
        <w:rPr>
          <w:rFonts w:ascii="Times New Roman" w:eastAsia="SimSun" w:hAnsi="Times New Roman" w:cs="Times New Roman"/>
          <w:sz w:val="24"/>
          <w:szCs w:val="24"/>
        </w:rPr>
        <w:t xml:space="preserve">The [ISSO PD] table voltages are relative to the [Pulldown Reference] </w:t>
      </w:r>
      <w:proofErr w:type="spellStart"/>
      <w:r w:rsidRPr="00B066EC">
        <w:rPr>
          <w:rFonts w:ascii="Times New Roman" w:eastAsia="SimSun" w:hAnsi="Times New Roman" w:cs="Times New Roman"/>
          <w:sz w:val="24"/>
          <w:szCs w:val="24"/>
        </w:rPr>
        <w:t>typ</w:t>
      </w:r>
      <w:proofErr w:type="spellEnd"/>
      <w:r w:rsidRPr="00B066EC">
        <w:rPr>
          <w:rFonts w:ascii="Times New Roman" w:eastAsia="SimSun" w:hAnsi="Times New Roman" w:cs="Times New Roman"/>
          <w:sz w:val="24"/>
          <w:szCs w:val="24"/>
        </w:rPr>
        <w:t xml:space="preserve">/min/max values (usually ground).  The [ISSO PU] table voltages are relative to the [Pullup Reference] </w:t>
      </w:r>
      <w:proofErr w:type="spellStart"/>
      <w:r w:rsidRPr="00B066EC">
        <w:rPr>
          <w:rFonts w:ascii="Times New Roman" w:eastAsia="SimSun" w:hAnsi="Times New Roman" w:cs="Times New Roman"/>
          <w:sz w:val="24"/>
          <w:szCs w:val="24"/>
        </w:rPr>
        <w:t>typ</w:t>
      </w:r>
      <w:proofErr w:type="spellEnd"/>
      <w:r w:rsidRPr="00B066EC">
        <w:rPr>
          <w:rFonts w:ascii="Times New Roman" w:eastAsia="SimSun" w:hAnsi="Times New Roman" w:cs="Times New Roman"/>
          <w:sz w:val="24"/>
          <w:szCs w:val="24"/>
        </w:rPr>
        <w:t xml:space="preserve">/min/max values (also usually the [Voltage Range] voltages). In the case of the [ISSO PU] table, the voltages follow the same </w:t>
      </w:r>
      <w:proofErr w:type="spellStart"/>
      <w:r w:rsidRPr="00B066EC">
        <w:rPr>
          <w:rFonts w:ascii="Times New Roman" w:eastAsia="SimSun" w:hAnsi="Times New Roman" w:cs="Times New Roman"/>
          <w:sz w:val="24"/>
          <w:szCs w:val="24"/>
        </w:rPr>
        <w:t>Vtable</w:t>
      </w:r>
      <w:proofErr w:type="spellEnd"/>
      <w:r w:rsidRPr="00B066EC">
        <w:rPr>
          <w:rFonts w:ascii="Times New Roman" w:eastAsia="SimSun" w:hAnsi="Times New Roman" w:cs="Times New Roman"/>
          <w:sz w:val="24"/>
          <w:szCs w:val="24"/>
        </w:rPr>
        <w:t xml:space="preserve"> = </w:t>
      </w:r>
      <w:del w:id="216" w:author="Author">
        <w:r w:rsidR="00D30D85" w:rsidRPr="00D30D85">
          <w:rPr>
            <w:rFonts w:ascii="Times New Roman" w:eastAsia="SimSun" w:hAnsi="Times New Roman" w:cs="Times New Roman"/>
            <w:sz w:val="24"/>
            <w:szCs w:val="24"/>
          </w:rPr>
          <w:delText>Vcc - Vmeasured</w:delText>
        </w:r>
      </w:del>
      <w:ins w:id="217" w:author="Author">
        <w:r w:rsidRPr="00B066EC">
          <w:rPr>
            <w:rFonts w:ascii="Times New Roman" w:eastAsia="SimSun" w:hAnsi="Times New Roman" w:cs="Times New Roman"/>
            <w:sz w:val="24"/>
            <w:szCs w:val="24"/>
          </w:rPr>
          <w:t xml:space="preserve">V(Pullup_ref, </w:t>
        </w:r>
        <w:proofErr w:type="spellStart"/>
        <w:r w:rsidRPr="00B066EC">
          <w:rPr>
            <w:rFonts w:ascii="Times New Roman" w:eastAsia="SimSun" w:hAnsi="Times New Roman" w:cs="Times New Roman"/>
            <w:sz w:val="24"/>
            <w:szCs w:val="24"/>
          </w:rPr>
          <w:t>Buffer_I</w:t>
        </w:r>
        <w:proofErr w:type="spellEnd"/>
        <w:r w:rsidRPr="00B066EC">
          <w:rPr>
            <w:rFonts w:ascii="Times New Roman" w:eastAsia="SimSun" w:hAnsi="Times New Roman" w:cs="Times New Roman"/>
            <w:sz w:val="24"/>
            <w:szCs w:val="24"/>
          </w:rPr>
          <w:t>/O)</w:t>
        </w:r>
      </w:ins>
      <w:r w:rsidRPr="00B066EC">
        <w:rPr>
          <w:rFonts w:ascii="Times New Roman" w:eastAsia="SimSun" w:hAnsi="Times New Roman" w:cs="Times New Roman"/>
          <w:sz w:val="24"/>
          <w:szCs w:val="24"/>
        </w:rPr>
        <w:t xml:space="preserve"> convention as the [Pullup] table.  Each of the tables are aligned with and span the typical -</w:t>
      </w:r>
      <w:proofErr w:type="spellStart"/>
      <w:r w:rsidRPr="00B066EC">
        <w:rPr>
          <w:rFonts w:ascii="Times New Roman" w:eastAsia="SimSun" w:hAnsi="Times New Roman" w:cs="Times New Roman"/>
          <w:sz w:val="24"/>
          <w:szCs w:val="24"/>
        </w:rPr>
        <w:t>Vcc</w:t>
      </w:r>
      <w:proofErr w:type="spellEnd"/>
      <w:r w:rsidRPr="00B066EC">
        <w:rPr>
          <w:rFonts w:ascii="Times New Roman" w:eastAsia="SimSun" w:hAnsi="Times New Roman" w:cs="Times New Roman"/>
          <w:sz w:val="24"/>
          <w:szCs w:val="24"/>
        </w:rPr>
        <w:t xml:space="preserve"> to </w:t>
      </w:r>
      <w:proofErr w:type="spellStart"/>
      <w:r w:rsidRPr="00B066EC">
        <w:rPr>
          <w:rFonts w:ascii="Times New Roman" w:eastAsia="SimSun" w:hAnsi="Times New Roman" w:cs="Times New Roman"/>
          <w:sz w:val="24"/>
          <w:szCs w:val="24"/>
        </w:rPr>
        <w:t>Vcc</w:t>
      </w:r>
      <w:proofErr w:type="spellEnd"/>
      <w:r w:rsidRPr="00B066EC">
        <w:rPr>
          <w:rFonts w:ascii="Times New Roman" w:eastAsia="SimSun" w:hAnsi="Times New Roman" w:cs="Times New Roman"/>
          <w:sz w:val="24"/>
          <w:szCs w:val="24"/>
        </w:rPr>
        <w:t xml:space="preserve"> voltages.</w:t>
      </w:r>
    </w:p>
    <w:p w14:paraId="6150EBBA" w14:textId="110FECE4" w:rsidR="009454D7" w:rsidRDefault="004C6113" w:rsidP="009454D7">
      <w:pPr>
        <w:pageBreakBefore/>
      </w:pPr>
      <w:r w:rsidRPr="004C6113">
        <w:lastRenderedPageBreak/>
        <w:t xml:space="preserve">Proposed changes </w:t>
      </w:r>
      <w:r>
        <w:t>under Figure 15 in the [Series MOSFET] keyword section on page 82</w:t>
      </w:r>
      <w:r w:rsidRPr="004C6113">
        <w:t xml:space="preserve"> of IBIS 7.0 are shown as markup below:</w:t>
      </w:r>
    </w:p>
    <w:p w14:paraId="787020B9" w14:textId="77777777" w:rsidR="009454D7" w:rsidRDefault="009454D7" w:rsidP="009454D7">
      <w:r>
        <w:t>_______________________________________________________________________________</w:t>
      </w:r>
    </w:p>
    <w:p w14:paraId="4FE5AD8B" w14:textId="77777777" w:rsidR="00B066EC" w:rsidRPr="00B066EC" w:rsidRDefault="00B066EC" w:rsidP="00B066EC">
      <w:pPr>
        <w:spacing w:after="80"/>
      </w:pPr>
      <w:r w:rsidRPr="00B066EC">
        <w:t>Either of the FETs could be removed (or have zero current contribution).  Thus, this model covers all four conditions: off, single NMOS, single PMOS, and parallel NMOS/PMOS.</w:t>
      </w:r>
    </w:p>
    <w:p w14:paraId="393F8D08" w14:textId="77777777" w:rsidR="00B066EC" w:rsidRPr="00B066EC" w:rsidRDefault="00B066EC" w:rsidP="00B066EC"/>
    <w:p w14:paraId="56123616" w14:textId="29B8660F" w:rsidR="00B066EC" w:rsidRPr="00B066EC" w:rsidRDefault="00B066EC" w:rsidP="00B066EC">
      <w:pPr>
        <w:ind w:left="360"/>
        <w:rPr>
          <w:i/>
        </w:rPr>
      </w:pPr>
      <w:r w:rsidRPr="00B066EC">
        <w:rPr>
          <w:i/>
        </w:rPr>
        <w:t xml:space="preserve">Voltage = Table Voltage = </w:t>
      </w:r>
      <w:proofErr w:type="spellStart"/>
      <w:r w:rsidRPr="00B066EC">
        <w:rPr>
          <w:i/>
        </w:rPr>
        <w:t>Vtable</w:t>
      </w:r>
      <w:proofErr w:type="spellEnd"/>
      <w:r w:rsidRPr="00B066EC">
        <w:rPr>
          <w:i/>
        </w:rPr>
        <w:t xml:space="preserve"> = </w:t>
      </w:r>
      <w:del w:id="218" w:author="Author">
        <w:r w:rsidR="00D30D85" w:rsidRPr="00D30D85">
          <w:rPr>
            <w:i/>
          </w:rPr>
          <w:delText>Vcc - Vs</w:delText>
        </w:r>
      </w:del>
      <w:ins w:id="219" w:author="Author">
        <w:r w:rsidRPr="00B066EC">
          <w:rPr>
            <w:i/>
          </w:rPr>
          <w:t>V(</w:t>
        </w:r>
        <w:proofErr w:type="spellStart"/>
        <w:r w:rsidRPr="00B066EC">
          <w:rPr>
            <w:i/>
          </w:rPr>
          <w:t>g,s</w:t>
        </w:r>
        <w:proofErr w:type="spellEnd"/>
        <w:r w:rsidRPr="00B066EC">
          <w:rPr>
            <w:i/>
          </w:rPr>
          <w:t>)</w:t>
        </w:r>
      </w:ins>
    </w:p>
    <w:p w14:paraId="13B1BD17" w14:textId="77777777" w:rsidR="00B066EC" w:rsidRPr="00B066EC" w:rsidRDefault="00B066EC" w:rsidP="00B066EC">
      <w:pPr>
        <w:ind w:left="360"/>
        <w:rPr>
          <w:i/>
        </w:rPr>
      </w:pPr>
      <w:r w:rsidRPr="00B066EC">
        <w:rPr>
          <w:i/>
        </w:rPr>
        <w:t xml:space="preserve">Ids = Table Current for a given </w:t>
      </w:r>
      <w:proofErr w:type="spellStart"/>
      <w:r w:rsidRPr="00B066EC">
        <w:rPr>
          <w:i/>
        </w:rPr>
        <w:t>Vcc</w:t>
      </w:r>
      <w:proofErr w:type="spellEnd"/>
      <w:r w:rsidRPr="00B066EC">
        <w:rPr>
          <w:i/>
        </w:rPr>
        <w:t xml:space="preserve"> and </w:t>
      </w:r>
      <w:proofErr w:type="spellStart"/>
      <w:r w:rsidRPr="00B066EC">
        <w:rPr>
          <w:i/>
        </w:rPr>
        <w:t>Vds</w:t>
      </w:r>
      <w:proofErr w:type="spellEnd"/>
    </w:p>
    <w:p w14:paraId="24AFDFB1" w14:textId="77777777" w:rsidR="00B066EC" w:rsidRPr="00B066EC" w:rsidRDefault="00B066EC" w:rsidP="00B066EC"/>
    <w:p w14:paraId="20DA713B" w14:textId="28BF9D54" w:rsidR="009454D7" w:rsidRDefault="00B066EC" w:rsidP="00B066EC">
      <w:pPr>
        <w:pStyle w:val="HTMLPreformatted"/>
        <w:pBdr>
          <w:bottom w:val="single" w:sz="12" w:space="1" w:color="auto"/>
        </w:pBdr>
        <w:spacing w:before="0"/>
        <w:rPr>
          <w:rFonts w:ascii="Times New Roman" w:hAnsi="Times New Roman" w:cs="Times New Roman"/>
          <w:sz w:val="24"/>
          <w:szCs w:val="24"/>
        </w:rPr>
      </w:pPr>
      <w:r w:rsidRPr="00B066EC">
        <w:rPr>
          <w:rFonts w:ascii="Times New Roman" w:eastAsia="SimSun" w:hAnsi="Times New Roman" w:cs="Times New Roman"/>
          <w:sz w:val="24"/>
          <w:szCs w:val="24"/>
        </w:rPr>
        <w:t xml:space="preserve">Internal logic that is generally referenced to the power rail is used to set the NMOS MOSFET switch to its “On” state. Internal logic, </w:t>
      </w:r>
      <w:proofErr w:type="gramStart"/>
      <w:r w:rsidRPr="00B066EC">
        <w:rPr>
          <w:rFonts w:ascii="Times New Roman" w:eastAsia="SimSun" w:hAnsi="Times New Roman" w:cs="Times New Roman"/>
          <w:sz w:val="24"/>
          <w:szCs w:val="24"/>
        </w:rPr>
        <w:t>likewise</w:t>
      </w:r>
      <w:proofErr w:type="gramEnd"/>
      <w:r w:rsidRPr="00B066EC">
        <w:rPr>
          <w:rFonts w:ascii="Times New Roman" w:eastAsia="SimSun" w:hAnsi="Times New Roman" w:cs="Times New Roman"/>
          <w:sz w:val="24"/>
          <w:szCs w:val="24"/>
        </w:rPr>
        <w:t xml:space="preserve"> referenced to ground, is used to set the PMOS device to its “On” state if the PMOS device is present.  Thus, the [Voltage Range] settings provide the assumed gate voltages.  If the [POWER Clamp Reference] exists, it overrides the [Voltage Range] value.  The table voltage entries are </w:t>
      </w:r>
      <w:proofErr w:type="gramStart"/>
      <w:r w:rsidRPr="00B066EC">
        <w:rPr>
          <w:rFonts w:ascii="Times New Roman" w:eastAsia="SimSun" w:hAnsi="Times New Roman" w:cs="Times New Roman"/>
          <w:sz w:val="24"/>
          <w:szCs w:val="24"/>
        </w:rPr>
        <w:t xml:space="preserve">actually </w:t>
      </w:r>
      <w:proofErr w:type="spellStart"/>
      <w:r w:rsidRPr="00B066EC">
        <w:rPr>
          <w:rFonts w:ascii="Times New Roman" w:eastAsia="SimSun" w:hAnsi="Times New Roman" w:cs="Times New Roman"/>
          <w:sz w:val="24"/>
          <w:szCs w:val="24"/>
        </w:rPr>
        <w:t>Vgs</w:t>
      </w:r>
      <w:proofErr w:type="spellEnd"/>
      <w:proofErr w:type="gramEnd"/>
      <w:r w:rsidRPr="00B066EC">
        <w:rPr>
          <w:rFonts w:ascii="Times New Roman" w:eastAsia="SimSun" w:hAnsi="Times New Roman" w:cs="Times New Roman"/>
          <w:sz w:val="24"/>
          <w:szCs w:val="24"/>
        </w:rPr>
        <w:t xml:space="preserve"> values of the NMOS device and </w:t>
      </w:r>
      <w:proofErr w:type="spellStart"/>
      <w:r w:rsidRPr="00B066EC">
        <w:rPr>
          <w:rFonts w:ascii="Times New Roman" w:eastAsia="SimSun" w:hAnsi="Times New Roman" w:cs="Times New Roman"/>
          <w:sz w:val="24"/>
          <w:szCs w:val="24"/>
        </w:rPr>
        <w:t>Vcc</w:t>
      </w:r>
      <w:proofErr w:type="spellEnd"/>
      <w:r w:rsidRPr="00B066EC">
        <w:rPr>
          <w:rFonts w:ascii="Times New Roman" w:eastAsia="SimSun" w:hAnsi="Times New Roman" w:cs="Times New Roman"/>
          <w:sz w:val="24"/>
          <w:szCs w:val="24"/>
        </w:rPr>
        <w:t xml:space="preserve"> - </w:t>
      </w:r>
      <w:proofErr w:type="spellStart"/>
      <w:r w:rsidRPr="00B066EC">
        <w:rPr>
          <w:rFonts w:ascii="Times New Roman" w:eastAsia="SimSun" w:hAnsi="Times New Roman" w:cs="Times New Roman"/>
          <w:sz w:val="24"/>
          <w:szCs w:val="24"/>
        </w:rPr>
        <w:t>Vgs</w:t>
      </w:r>
      <w:proofErr w:type="spellEnd"/>
      <w:r w:rsidRPr="00B066EC">
        <w:rPr>
          <w:rFonts w:ascii="Times New Roman" w:eastAsia="SimSun" w:hAnsi="Times New Roman" w:cs="Times New Roman"/>
          <w:sz w:val="24"/>
          <w:szCs w:val="24"/>
        </w:rPr>
        <w:t xml:space="preserve"> values of the PMOS device, if present.  The polarity conventions are identical to</w:t>
      </w:r>
      <w:del w:id="220" w:author="Author">
        <w:r w:rsidR="00D30D85" w:rsidRPr="00D30D85">
          <w:rPr>
            <w:rFonts w:ascii="Times New Roman" w:eastAsia="SimSun" w:hAnsi="Times New Roman" w:cs="Times New Roman"/>
            <w:sz w:val="24"/>
            <w:szCs w:val="24"/>
          </w:rPr>
          <w:delText xml:space="preserve"> with</w:delText>
        </w:r>
      </w:del>
      <w:r w:rsidRPr="00B066EC">
        <w:rPr>
          <w:rFonts w:ascii="Times New Roman" w:eastAsia="SimSun" w:hAnsi="Times New Roman" w:cs="Times New Roman"/>
          <w:sz w:val="24"/>
          <w:szCs w:val="24"/>
        </w:rPr>
        <w:t xml:space="preserve"> those used for other tables that are referenced to power rails.  Thus, the voltage column can be viewed as defining the source voltage Vs points according to the convention: </w:t>
      </w:r>
      <w:proofErr w:type="spellStart"/>
      <w:r w:rsidRPr="00B066EC">
        <w:rPr>
          <w:rFonts w:ascii="Times New Roman" w:eastAsia="SimSun" w:hAnsi="Times New Roman" w:cs="Times New Roman"/>
          <w:sz w:val="24"/>
          <w:szCs w:val="24"/>
        </w:rPr>
        <w:t>Vtable</w:t>
      </w:r>
      <w:proofErr w:type="spellEnd"/>
      <w:r w:rsidRPr="00B066EC">
        <w:rPr>
          <w:rFonts w:ascii="Times New Roman" w:eastAsia="SimSun" w:hAnsi="Times New Roman" w:cs="Times New Roman"/>
          <w:sz w:val="24"/>
          <w:szCs w:val="24"/>
        </w:rPr>
        <w:t xml:space="preserve"> = </w:t>
      </w:r>
      <w:del w:id="221" w:author="Author">
        <w:r w:rsidR="00D30D85" w:rsidRPr="00D30D85">
          <w:rPr>
            <w:rFonts w:ascii="Times New Roman" w:eastAsia="SimSun" w:hAnsi="Times New Roman" w:cs="Times New Roman"/>
            <w:sz w:val="24"/>
            <w:szCs w:val="24"/>
          </w:rPr>
          <w:delText>Vcc - Vs.</w:delText>
        </w:r>
      </w:del>
      <w:ins w:id="222" w:author="Author">
        <w:r w:rsidRPr="00B066EC">
          <w:rPr>
            <w:rFonts w:ascii="Times New Roman" w:eastAsia="SimSun" w:hAnsi="Times New Roman" w:cs="Times New Roman"/>
            <w:sz w:val="24"/>
            <w:szCs w:val="24"/>
          </w:rPr>
          <w:t>V(</w:t>
        </w:r>
        <w:proofErr w:type="spellStart"/>
        <w:r w:rsidRPr="00B066EC">
          <w:rPr>
            <w:rFonts w:ascii="Times New Roman" w:eastAsia="SimSun" w:hAnsi="Times New Roman" w:cs="Times New Roman"/>
            <w:sz w:val="24"/>
            <w:szCs w:val="24"/>
          </w:rPr>
          <w:t>g,s</w:t>
        </w:r>
        <w:proofErr w:type="spellEnd"/>
        <w:r w:rsidRPr="00B066EC">
          <w:rPr>
            <w:rFonts w:ascii="Times New Roman" w:eastAsia="SimSun" w:hAnsi="Times New Roman" w:cs="Times New Roman"/>
            <w:sz w:val="24"/>
            <w:szCs w:val="24"/>
          </w:rPr>
          <w:t>).</w:t>
        </w:r>
      </w:ins>
      <w:r w:rsidRPr="00B066EC">
        <w:rPr>
          <w:rFonts w:ascii="Times New Roman" w:eastAsia="SimSun" w:hAnsi="Times New Roman" w:cs="Times New Roman"/>
          <w:sz w:val="24"/>
          <w:szCs w:val="24"/>
        </w:rPr>
        <w:t xml:space="preserve">  This convention remains even without the NMOS device.</w:t>
      </w:r>
    </w:p>
    <w:p w14:paraId="1859DAED" w14:textId="77777777" w:rsidR="003818FF" w:rsidRDefault="003818FF" w:rsidP="00655557"/>
    <w:p w14:paraId="1E41C6D8" w14:textId="1C3BFB9D" w:rsidR="0016083B" w:rsidRDefault="004C6113" w:rsidP="00E84C8C">
      <w:pPr>
        <w:pageBreakBefore/>
      </w:pPr>
      <w:r>
        <w:lastRenderedPageBreak/>
        <w:t xml:space="preserve">Proposed changes to </w:t>
      </w:r>
      <w:r w:rsidR="00655557">
        <w:t>Notes on Data Derivation, starting at the bottom of page 184</w:t>
      </w:r>
      <w:r>
        <w:t xml:space="preserve"> </w:t>
      </w:r>
      <w:r w:rsidRPr="004C6113">
        <w:t>of IBIS 7.0 are shown as markup below</w:t>
      </w:r>
      <w:r w:rsidR="00655557">
        <w:t>:</w:t>
      </w:r>
    </w:p>
    <w:p w14:paraId="6F53ED06" w14:textId="77777777" w:rsidR="00655557" w:rsidRDefault="00655557" w:rsidP="00655557">
      <w:r>
        <w:t>_______________________________________________________________________________</w:t>
      </w:r>
    </w:p>
    <w:p w14:paraId="75BC58A4" w14:textId="0AC36BEE" w:rsidR="00B066EC" w:rsidRPr="00B066EC" w:rsidRDefault="00B066EC" w:rsidP="00B066EC">
      <w:pPr>
        <w:spacing w:before="0" w:after="80"/>
      </w:pPr>
      <w:r w:rsidRPr="00B066EC">
        <w:t xml:space="preserve">As described in the </w:t>
      </w:r>
      <w:ins w:id="223" w:author="Author">
        <w:r w:rsidRPr="00B066EC">
          <w:t xml:space="preserve">section for the </w:t>
        </w:r>
      </w:ins>
      <w:r w:rsidRPr="00B066EC">
        <w:t>[Pulldown</w:t>
      </w:r>
      <w:del w:id="224" w:author="Author">
        <w:r w:rsidR="00D30D85" w:rsidRPr="00D30D85">
          <w:delText xml:space="preserve"> Reference] keyword section</w:delText>
        </w:r>
      </w:del>
      <w:ins w:id="225" w:author="Author">
        <w:r w:rsidRPr="00B066EC">
          <w:t>], [Pullup], [GND Clamp], and [POWER Clamp] keywords</w:t>
        </w:r>
      </w:ins>
      <w:r w:rsidRPr="00B066EC">
        <w:t>, the I-V tables of the [Pullup] and the [POWER Clamp] structures are “</w:t>
      </w:r>
      <w:del w:id="226" w:author="Author">
        <w:r w:rsidR="00D30D85" w:rsidRPr="00D30D85">
          <w:delText>Vcc</w:delText>
        </w:r>
      </w:del>
      <w:ins w:id="227" w:author="Author">
        <w:r w:rsidRPr="00B066EC">
          <w:t>Pullup_ref</w:t>
        </w:r>
      </w:ins>
      <w:r w:rsidRPr="00B066EC">
        <w:t xml:space="preserve"> relative”, using the </w:t>
      </w:r>
      <w:del w:id="228" w:author="Author">
        <w:r w:rsidR="00D30D85" w:rsidRPr="00D30D85">
          <w:delText xml:space="preserve">equation:  </w:delText>
        </w:r>
      </w:del>
      <w:ins w:id="229" w:author="Author">
        <w:r w:rsidRPr="00B066EC">
          <w:t>equations:</w:t>
        </w:r>
      </w:ins>
    </w:p>
    <w:p w14:paraId="061041BC" w14:textId="77777777" w:rsidR="00D30D85" w:rsidRPr="00D30D85" w:rsidRDefault="00D30D85" w:rsidP="00D30D85">
      <w:pPr>
        <w:spacing w:before="0"/>
        <w:rPr>
          <w:del w:id="230" w:author="Author"/>
        </w:rPr>
      </w:pPr>
    </w:p>
    <w:p w14:paraId="55A190CD" w14:textId="77777777" w:rsidR="00B066EC" w:rsidRPr="00B066EC" w:rsidRDefault="00B066EC" w:rsidP="00B066EC">
      <w:pPr>
        <w:spacing w:before="0"/>
        <w:rPr>
          <w:ins w:id="231" w:author="Author"/>
        </w:rPr>
      </w:pPr>
    </w:p>
    <w:p w14:paraId="323CE0D0" w14:textId="77777777" w:rsidR="00B066EC" w:rsidRPr="00B066EC" w:rsidRDefault="00B066EC" w:rsidP="00B066EC">
      <w:pPr>
        <w:spacing w:before="0" w:after="80"/>
        <w:rPr>
          <w:ins w:id="232" w:author="Author"/>
        </w:rPr>
      </w:pPr>
      <w:ins w:id="233" w:author="Author">
        <w:r w:rsidRPr="00B066EC">
          <w:t>[Pullup] table</w:t>
        </w:r>
      </w:ins>
    </w:p>
    <w:p w14:paraId="64896B52" w14:textId="38B68C95" w:rsidR="00B066EC" w:rsidRPr="00B066EC" w:rsidRDefault="00B066EC" w:rsidP="00B066EC">
      <w:pPr>
        <w:spacing w:before="0"/>
        <w:ind w:firstLine="720"/>
        <w:rPr>
          <w:i/>
        </w:rPr>
      </w:pPr>
      <w:proofErr w:type="spellStart"/>
      <w:r w:rsidRPr="00B066EC">
        <w:rPr>
          <w:i/>
        </w:rPr>
        <w:t>Vtable</w:t>
      </w:r>
      <w:proofErr w:type="spellEnd"/>
      <w:r w:rsidRPr="00B066EC">
        <w:rPr>
          <w:i/>
        </w:rPr>
        <w:t xml:space="preserve"> = </w:t>
      </w:r>
      <w:del w:id="234" w:author="Author">
        <w:r w:rsidR="00D30D85" w:rsidRPr="00D30D85">
          <w:rPr>
            <w:i/>
          </w:rPr>
          <w:delText>Vcc - Voutput</w:delText>
        </w:r>
      </w:del>
      <w:ins w:id="235" w:author="Author">
        <w:r w:rsidRPr="00B066EC">
          <w:rPr>
            <w:i/>
          </w:rPr>
          <w:t xml:space="preserve">V(Pullup_ref, </w:t>
        </w:r>
        <w:proofErr w:type="spellStart"/>
        <w:r w:rsidRPr="00B066EC">
          <w:rPr>
            <w:i/>
          </w:rPr>
          <w:t>Buffer_I</w:t>
        </w:r>
        <w:proofErr w:type="spellEnd"/>
        <w:r w:rsidRPr="00B066EC">
          <w:rPr>
            <w:i/>
          </w:rPr>
          <w:t>/O)</w:t>
        </w:r>
      </w:ins>
    </w:p>
    <w:p w14:paraId="06E707E0" w14:textId="77777777" w:rsidR="00B066EC" w:rsidRPr="00B066EC" w:rsidRDefault="00B066EC" w:rsidP="00914842">
      <w:pPr>
        <w:spacing w:before="0" w:after="80"/>
        <w:pPrChange w:id="236" w:author="Author">
          <w:pPr>
            <w:spacing w:before="0"/>
          </w:pPr>
        </w:pPrChange>
      </w:pPr>
    </w:p>
    <w:p w14:paraId="6825E31B" w14:textId="77777777" w:rsidR="00B066EC" w:rsidRPr="00B066EC" w:rsidRDefault="00B066EC" w:rsidP="00B066EC">
      <w:pPr>
        <w:spacing w:before="0" w:after="80"/>
        <w:rPr>
          <w:ins w:id="237" w:author="Author"/>
        </w:rPr>
      </w:pPr>
      <w:ins w:id="238" w:author="Author">
        <w:r w:rsidRPr="00B066EC">
          <w:t>[POWER Clamp] table</w:t>
        </w:r>
      </w:ins>
    </w:p>
    <w:p w14:paraId="10866EA2" w14:textId="77777777" w:rsidR="00B066EC" w:rsidRPr="00B066EC" w:rsidRDefault="00B066EC" w:rsidP="00B066EC">
      <w:pPr>
        <w:spacing w:before="0"/>
        <w:ind w:firstLine="720"/>
        <w:rPr>
          <w:ins w:id="239" w:author="Author"/>
          <w:i/>
        </w:rPr>
      </w:pPr>
      <w:proofErr w:type="spellStart"/>
      <w:ins w:id="240" w:author="Author">
        <w:r w:rsidRPr="00B066EC">
          <w:rPr>
            <w:i/>
          </w:rPr>
          <w:t>Vtable</w:t>
        </w:r>
        <w:proofErr w:type="spellEnd"/>
        <w:r w:rsidRPr="00B066EC">
          <w:rPr>
            <w:i/>
          </w:rPr>
          <w:t xml:space="preserve"> = V(</w:t>
        </w:r>
        <w:proofErr w:type="spellStart"/>
        <w:r w:rsidRPr="00B066EC">
          <w:rPr>
            <w:i/>
          </w:rPr>
          <w:t>Power_clamp_ref</w:t>
        </w:r>
        <w:proofErr w:type="spellEnd"/>
        <w:r w:rsidRPr="00B066EC">
          <w:rPr>
            <w:i/>
          </w:rPr>
          <w:t xml:space="preserve">, </w:t>
        </w:r>
        <w:proofErr w:type="spellStart"/>
        <w:r w:rsidRPr="00B066EC">
          <w:rPr>
            <w:i/>
          </w:rPr>
          <w:t>Buffer_I</w:t>
        </w:r>
        <w:proofErr w:type="spellEnd"/>
        <w:r w:rsidRPr="00B066EC">
          <w:rPr>
            <w:i/>
          </w:rPr>
          <w:t>/O)</w:t>
        </w:r>
      </w:ins>
    </w:p>
    <w:p w14:paraId="104EFEF1" w14:textId="77777777" w:rsidR="00B066EC" w:rsidRPr="00B066EC" w:rsidRDefault="00B066EC" w:rsidP="00B066EC">
      <w:pPr>
        <w:spacing w:before="0"/>
        <w:rPr>
          <w:ins w:id="241" w:author="Author"/>
        </w:rPr>
      </w:pPr>
    </w:p>
    <w:p w14:paraId="41971EF8" w14:textId="77777777" w:rsidR="00B066EC" w:rsidRPr="00B066EC" w:rsidRDefault="00B066EC" w:rsidP="00B066EC">
      <w:pPr>
        <w:spacing w:before="0" w:after="80"/>
      </w:pPr>
      <w:ins w:id="242" w:author="Author">
        <w:r w:rsidRPr="00B066EC">
          <w:t>In all I-V tables the full range of characterized voltages should extend below the lowest reference voltage and above the highest reference voltage by an amount equal to magnitude of the difference between those two voltages. [</w:t>
        </w:r>
      </w:ins>
      <w:r w:rsidRPr="00B066EC">
        <w:t>For example, a model with a 5 V power supply voltage should be characterized between (0 - 5) = -5 V and (5 + 5) = 10 V; and a model with a 3.3 V power supply should be characterized between (0 - 3.3) = -3.3 V and (3.3 + 3.3) = 6.6 V for the [Pulldown] table.</w:t>
      </w:r>
    </w:p>
    <w:p w14:paraId="5D09D1BA" w14:textId="5D8BEB81" w:rsidR="00E84C8C" w:rsidRDefault="00B066EC" w:rsidP="00B066EC">
      <w:pPr>
        <w:pStyle w:val="HTMLPreformatted"/>
        <w:pBdr>
          <w:bottom w:val="single" w:sz="12" w:space="1" w:color="auto"/>
        </w:pBdr>
        <w:spacing w:before="0"/>
      </w:pPr>
      <w:r w:rsidRPr="00B066EC">
        <w:rPr>
          <w:rFonts w:ascii="Times New Roman" w:eastAsia="SimSun" w:hAnsi="Times New Roman" w:cs="Times New Roman"/>
          <w:sz w:val="24"/>
          <w:szCs w:val="24"/>
        </w:rPr>
        <w:t xml:space="preserve">When tabulating output data for ECL type models, the voltage points must span the range of </w:t>
      </w:r>
      <w:proofErr w:type="spellStart"/>
      <w:r w:rsidRPr="00B066EC">
        <w:rPr>
          <w:rFonts w:ascii="Times New Roman" w:eastAsia="SimSun" w:hAnsi="Times New Roman" w:cs="Times New Roman"/>
          <w:sz w:val="24"/>
          <w:szCs w:val="24"/>
        </w:rPr>
        <w:t>Vcc</w:t>
      </w:r>
      <w:proofErr w:type="spellEnd"/>
      <w:r w:rsidRPr="00B066EC">
        <w:rPr>
          <w:rFonts w:ascii="Times New Roman" w:eastAsia="SimSun" w:hAnsi="Times New Roman" w:cs="Times New Roman"/>
          <w:sz w:val="24"/>
          <w:szCs w:val="24"/>
        </w:rPr>
        <w:t xml:space="preserve"> to </w:t>
      </w:r>
      <w:proofErr w:type="spellStart"/>
      <w:r w:rsidRPr="00B066EC">
        <w:rPr>
          <w:rFonts w:ascii="Times New Roman" w:eastAsia="SimSun" w:hAnsi="Times New Roman" w:cs="Times New Roman"/>
          <w:sz w:val="24"/>
          <w:szCs w:val="24"/>
        </w:rPr>
        <w:t>Vcc</w:t>
      </w:r>
      <w:proofErr w:type="spellEnd"/>
      <w:r w:rsidRPr="00B066EC">
        <w:rPr>
          <w:rFonts w:ascii="Times New Roman" w:eastAsia="SimSun" w:hAnsi="Times New Roman" w:cs="Times New Roman"/>
          <w:sz w:val="24"/>
          <w:szCs w:val="24"/>
        </w:rPr>
        <w:t xml:space="preserve"> - 2.2 V.  This range applies to both the [Pullup] and [Pulldown] tables.  Note that this range applies ONLY when characterizing an ECL output.</w:t>
      </w:r>
    </w:p>
    <w:p w14:paraId="62F6C89C" w14:textId="25A8BFCD" w:rsidR="009454D7" w:rsidRDefault="0072555D" w:rsidP="009454D7">
      <w:pPr>
        <w:pageBreakBefore/>
      </w:pPr>
      <w:r>
        <w:lastRenderedPageBreak/>
        <w:t xml:space="preserve">Proposed changes to Notes on Data Derivation, starting at the bottom of page 187 </w:t>
      </w:r>
      <w:r w:rsidRPr="004C6113">
        <w:t>of IBIS 7.0 are shown as markup below</w:t>
      </w:r>
      <w:r w:rsidR="009454D7">
        <w:t>:</w:t>
      </w:r>
    </w:p>
    <w:p w14:paraId="13600D42" w14:textId="77777777" w:rsidR="009454D7" w:rsidRDefault="009454D7" w:rsidP="009454D7">
      <w:r>
        <w:t>_______________________________________________________________________________</w:t>
      </w:r>
    </w:p>
    <w:p w14:paraId="59D83368" w14:textId="77777777" w:rsidR="00B066EC" w:rsidRPr="00B066EC" w:rsidRDefault="00B066EC" w:rsidP="00B066EC">
      <w:pPr>
        <w:spacing w:after="80"/>
      </w:pPr>
      <w:bookmarkStart w:id="243" w:name="_Toc203976351"/>
      <w:bookmarkStart w:id="244" w:name="_Toc203976489"/>
      <w:r w:rsidRPr="00B066EC">
        <w:t>5) Series MOSFET Table Extractions:</w:t>
      </w:r>
      <w:bookmarkEnd w:id="243"/>
      <w:bookmarkEnd w:id="244"/>
    </w:p>
    <w:p w14:paraId="4109EC12" w14:textId="22CEE571" w:rsidR="00655557" w:rsidRPr="00175664" w:rsidRDefault="00B066EC" w:rsidP="00B066EC">
      <w:pPr>
        <w:pStyle w:val="HTMLPreformatted"/>
        <w:pBdr>
          <w:bottom w:val="single" w:sz="12" w:space="1" w:color="auto"/>
        </w:pBdr>
        <w:spacing w:before="0"/>
        <w:rPr>
          <w:rFonts w:ascii="Times New Roman" w:hAnsi="Times New Roman" w:cs="Times New Roman"/>
          <w:sz w:val="24"/>
          <w:szCs w:val="24"/>
        </w:rPr>
      </w:pPr>
      <w:r w:rsidRPr="00B066EC">
        <w:rPr>
          <w:rFonts w:ascii="Times New Roman" w:eastAsia="SimSun" w:hAnsi="Times New Roman" w:cs="Times New Roman"/>
          <w:sz w:val="24"/>
          <w:szCs w:val="24"/>
        </w:rPr>
        <w:t xml:space="preserve">An extraction circuit is set up according to </w:t>
      </w:r>
      <w:r w:rsidRPr="00B066EC">
        <w:rPr>
          <w:rFonts w:ascii="Times New Roman" w:eastAsia="SimSun" w:hAnsi="Times New Roman" w:cs="Times New Roman"/>
          <w:sz w:val="24"/>
          <w:szCs w:val="24"/>
          <w:highlight w:val="yellow"/>
        </w:rPr>
        <w:fldChar w:fldCharType="begin"/>
      </w:r>
      <w:r w:rsidRPr="00B066EC">
        <w:rPr>
          <w:rFonts w:ascii="Times New Roman" w:eastAsia="SimSun" w:hAnsi="Times New Roman" w:cs="Times New Roman"/>
          <w:sz w:val="24"/>
          <w:szCs w:val="24"/>
        </w:rPr>
        <w:instrText xml:space="preserve"> REF _Ref536167624 \h </w:instrText>
      </w:r>
      <w:r w:rsidRPr="00B066EC">
        <w:rPr>
          <w:rFonts w:ascii="Times New Roman" w:eastAsia="SimSun" w:hAnsi="Times New Roman" w:cs="Times New Roman"/>
          <w:sz w:val="24"/>
          <w:szCs w:val="24"/>
          <w:highlight w:val="yellow"/>
        </w:rPr>
      </w:r>
      <w:r w:rsidRPr="00B066EC">
        <w:rPr>
          <w:rFonts w:ascii="Times New Roman" w:eastAsia="SimSun" w:hAnsi="Times New Roman" w:cs="Times New Roman"/>
          <w:sz w:val="24"/>
          <w:szCs w:val="24"/>
          <w:highlight w:val="yellow"/>
        </w:rPr>
        <w:fldChar w:fldCharType="separate"/>
      </w:r>
      <w:r w:rsidRPr="00B066EC">
        <w:rPr>
          <w:rFonts w:ascii="Times New Roman" w:eastAsia="SimSun" w:hAnsi="Times New Roman" w:cs="Times New Roman"/>
          <w:sz w:val="24"/>
          <w:szCs w:val="24"/>
        </w:rPr>
        <w:t xml:space="preserve">Figure </w:t>
      </w:r>
      <w:r w:rsidRPr="00B066EC">
        <w:rPr>
          <w:rFonts w:ascii="Times New Roman" w:eastAsia="SimSun" w:hAnsi="Times New Roman" w:cs="Times New Roman"/>
          <w:noProof/>
          <w:sz w:val="24"/>
          <w:szCs w:val="24"/>
        </w:rPr>
        <w:t>39</w:t>
      </w:r>
      <w:r w:rsidRPr="00B066EC">
        <w:rPr>
          <w:rFonts w:ascii="Times New Roman" w:eastAsia="SimSun" w:hAnsi="Times New Roman" w:cs="Times New Roman"/>
          <w:sz w:val="24"/>
          <w:szCs w:val="24"/>
          <w:highlight w:val="yellow"/>
        </w:rPr>
        <w:fldChar w:fldCharType="end"/>
      </w:r>
      <w:r w:rsidRPr="00B066EC">
        <w:rPr>
          <w:rFonts w:ascii="Times New Roman" w:eastAsia="SimSun" w:hAnsi="Times New Roman" w:cs="Times New Roman"/>
          <w:sz w:val="24"/>
          <w:szCs w:val="24"/>
        </w:rPr>
        <w:t xml:space="preserve">.  The switch is configured into the “On” state.  This assumes that the </w:t>
      </w:r>
      <w:proofErr w:type="spellStart"/>
      <w:r w:rsidRPr="00B066EC">
        <w:rPr>
          <w:rFonts w:ascii="Times New Roman" w:eastAsia="SimSun" w:hAnsi="Times New Roman" w:cs="Times New Roman"/>
          <w:sz w:val="24"/>
          <w:szCs w:val="24"/>
        </w:rPr>
        <w:t>Vcc</w:t>
      </w:r>
      <w:proofErr w:type="spellEnd"/>
      <w:r w:rsidRPr="00B066EC">
        <w:rPr>
          <w:rFonts w:ascii="Times New Roman" w:eastAsia="SimSun" w:hAnsi="Times New Roman" w:cs="Times New Roman"/>
          <w:sz w:val="24"/>
          <w:szCs w:val="24"/>
        </w:rPr>
        <w:t xml:space="preserve"> voltage will be applied to the gate by internal logic.  Designate one </w:t>
      </w:r>
      <w:del w:id="245" w:author="Author">
        <w:r w:rsidR="00D30D85" w:rsidRPr="00D30D85">
          <w:rPr>
            <w:rFonts w:ascii="Times New Roman" w:eastAsia="SimSun" w:hAnsi="Times New Roman" w:cs="Times New Roman"/>
            <w:sz w:val="24"/>
            <w:szCs w:val="24"/>
          </w:rPr>
          <w:delText>pin</w:delText>
        </w:r>
      </w:del>
      <w:ins w:id="246" w:author="Author">
        <w:r w:rsidR="00B1093D">
          <w:rPr>
            <w:rFonts w:ascii="Times New Roman" w:eastAsia="SimSun" w:hAnsi="Times New Roman" w:cs="Times New Roman"/>
            <w:sz w:val="24"/>
            <w:szCs w:val="24"/>
          </w:rPr>
          <w:t>terminal</w:t>
        </w:r>
      </w:ins>
      <w:r w:rsidRPr="00B066EC">
        <w:rPr>
          <w:rFonts w:ascii="Times New Roman" w:eastAsia="SimSun" w:hAnsi="Times New Roman" w:cs="Times New Roman"/>
          <w:sz w:val="24"/>
          <w:szCs w:val="24"/>
        </w:rPr>
        <w:t xml:space="preserve"> of the switch as the source node, and the other </w:t>
      </w:r>
      <w:del w:id="247" w:author="Author">
        <w:r w:rsidR="00D30D85" w:rsidRPr="00D30D85">
          <w:rPr>
            <w:rFonts w:ascii="Times New Roman" w:eastAsia="SimSun" w:hAnsi="Times New Roman" w:cs="Times New Roman"/>
            <w:sz w:val="24"/>
            <w:szCs w:val="24"/>
          </w:rPr>
          <w:delText>pin</w:delText>
        </w:r>
      </w:del>
      <w:ins w:id="248" w:author="Author">
        <w:r w:rsidR="00B1093D">
          <w:rPr>
            <w:rFonts w:ascii="Times New Roman" w:eastAsia="SimSun" w:hAnsi="Times New Roman" w:cs="Times New Roman"/>
            <w:sz w:val="24"/>
            <w:szCs w:val="24"/>
          </w:rPr>
          <w:t>terminal</w:t>
        </w:r>
      </w:ins>
      <w:r w:rsidRPr="00B066EC">
        <w:rPr>
          <w:rFonts w:ascii="Times New Roman" w:eastAsia="SimSun" w:hAnsi="Times New Roman" w:cs="Times New Roman"/>
          <w:sz w:val="24"/>
          <w:szCs w:val="24"/>
        </w:rPr>
        <w:t xml:space="preserve"> as the drain node. The table currents designated as Ids are derived directly as a function of the Vs voltage at the source node as Vs is varied from 0 to </w:t>
      </w:r>
      <w:proofErr w:type="spellStart"/>
      <w:r w:rsidRPr="00B066EC">
        <w:rPr>
          <w:rFonts w:ascii="Times New Roman" w:eastAsia="SimSun" w:hAnsi="Times New Roman" w:cs="Times New Roman"/>
          <w:sz w:val="24"/>
          <w:szCs w:val="24"/>
        </w:rPr>
        <w:t>Vcc</w:t>
      </w:r>
      <w:proofErr w:type="spellEnd"/>
      <w:r w:rsidRPr="00B066EC">
        <w:rPr>
          <w:rFonts w:ascii="Times New Roman" w:eastAsia="SimSun" w:hAnsi="Times New Roman" w:cs="Times New Roman"/>
          <w:sz w:val="24"/>
          <w:szCs w:val="24"/>
        </w:rPr>
        <w:t xml:space="preserve">.  This voltage is entered as a </w:t>
      </w:r>
      <w:proofErr w:type="spellStart"/>
      <w:r w:rsidRPr="00B066EC">
        <w:rPr>
          <w:rFonts w:ascii="Times New Roman" w:eastAsia="SimSun" w:hAnsi="Times New Roman" w:cs="Times New Roman"/>
          <w:sz w:val="24"/>
          <w:szCs w:val="24"/>
        </w:rPr>
        <w:t>Vgs</w:t>
      </w:r>
      <w:proofErr w:type="spellEnd"/>
      <w:r w:rsidRPr="00B066EC">
        <w:rPr>
          <w:rFonts w:ascii="Times New Roman" w:eastAsia="SimSun" w:hAnsi="Times New Roman" w:cs="Times New Roman"/>
          <w:sz w:val="24"/>
          <w:szCs w:val="24"/>
        </w:rPr>
        <w:t xml:space="preserve"> value </w:t>
      </w:r>
      <w:proofErr w:type="gramStart"/>
      <w:r w:rsidRPr="00B066EC">
        <w:rPr>
          <w:rFonts w:ascii="Times New Roman" w:eastAsia="SimSun" w:hAnsi="Times New Roman" w:cs="Times New Roman"/>
          <w:sz w:val="24"/>
          <w:szCs w:val="24"/>
        </w:rPr>
        <w:t>as a consequence of</w:t>
      </w:r>
      <w:proofErr w:type="gramEnd"/>
      <w:r w:rsidRPr="00B066EC">
        <w:rPr>
          <w:rFonts w:ascii="Times New Roman" w:eastAsia="SimSun" w:hAnsi="Times New Roman" w:cs="Times New Roman"/>
          <w:sz w:val="24"/>
          <w:szCs w:val="24"/>
        </w:rPr>
        <w:t xml:space="preserve"> the relationship </w:t>
      </w:r>
      <w:proofErr w:type="spellStart"/>
      <w:r w:rsidRPr="00B066EC">
        <w:rPr>
          <w:rFonts w:ascii="Times New Roman" w:eastAsia="SimSun" w:hAnsi="Times New Roman" w:cs="Times New Roman"/>
          <w:sz w:val="24"/>
          <w:szCs w:val="24"/>
        </w:rPr>
        <w:t>Vtable</w:t>
      </w:r>
      <w:proofErr w:type="spellEnd"/>
      <w:r w:rsidRPr="00B066EC">
        <w:rPr>
          <w:rFonts w:ascii="Times New Roman" w:eastAsia="SimSun" w:hAnsi="Times New Roman" w:cs="Times New Roman"/>
          <w:sz w:val="24"/>
          <w:szCs w:val="24"/>
        </w:rPr>
        <w:t xml:space="preserve"> = </w:t>
      </w:r>
      <w:del w:id="249" w:author="Author">
        <w:r w:rsidR="00D30D85" w:rsidRPr="00D30D85">
          <w:rPr>
            <w:rFonts w:ascii="Times New Roman" w:eastAsia="SimSun" w:hAnsi="Times New Roman" w:cs="Times New Roman"/>
            <w:sz w:val="24"/>
            <w:szCs w:val="24"/>
          </w:rPr>
          <w:delText>Vgs = Vcc - Vs.</w:delText>
        </w:r>
      </w:del>
      <w:ins w:id="250" w:author="Author">
        <w:r w:rsidRPr="00B066EC">
          <w:rPr>
            <w:rFonts w:ascii="Times New Roman" w:eastAsia="SimSun" w:hAnsi="Times New Roman" w:cs="Times New Roman"/>
            <w:sz w:val="24"/>
            <w:szCs w:val="24"/>
          </w:rPr>
          <w:t>V(</w:t>
        </w:r>
        <w:proofErr w:type="spellStart"/>
        <w:r w:rsidRPr="00B066EC">
          <w:rPr>
            <w:rFonts w:ascii="Times New Roman" w:eastAsia="SimSun" w:hAnsi="Times New Roman" w:cs="Times New Roman"/>
            <w:sz w:val="24"/>
            <w:szCs w:val="24"/>
          </w:rPr>
          <w:t>g,s</w:t>
        </w:r>
        <w:proofErr w:type="spellEnd"/>
        <w:r w:rsidRPr="00B066EC">
          <w:rPr>
            <w:rFonts w:ascii="Times New Roman" w:eastAsia="SimSun" w:hAnsi="Times New Roman" w:cs="Times New Roman"/>
            <w:sz w:val="24"/>
            <w:szCs w:val="24"/>
          </w:rPr>
          <w:t>).</w:t>
        </w:r>
      </w:ins>
      <w:r w:rsidRPr="00B066EC">
        <w:rPr>
          <w:rFonts w:ascii="Times New Roman" w:eastAsia="SimSun" w:hAnsi="Times New Roman" w:cs="Times New Roman"/>
          <w:sz w:val="24"/>
          <w:szCs w:val="24"/>
        </w:rPr>
        <w:t xml:space="preserve">  </w:t>
      </w:r>
      <w:proofErr w:type="spellStart"/>
      <w:r w:rsidRPr="00B066EC">
        <w:rPr>
          <w:rFonts w:ascii="Times New Roman" w:eastAsia="SimSun" w:hAnsi="Times New Roman" w:cs="Times New Roman"/>
          <w:sz w:val="24"/>
          <w:szCs w:val="24"/>
        </w:rPr>
        <w:t>Vds</w:t>
      </w:r>
      <w:proofErr w:type="spellEnd"/>
      <w:r w:rsidRPr="00B066EC">
        <w:rPr>
          <w:rFonts w:ascii="Times New Roman" w:eastAsia="SimSun" w:hAnsi="Times New Roman" w:cs="Times New Roman"/>
          <w:sz w:val="24"/>
          <w:szCs w:val="24"/>
        </w:rPr>
        <w:t xml:space="preserve"> is held constant by having a fixed voltage </w:t>
      </w:r>
      <w:proofErr w:type="spellStart"/>
      <w:r w:rsidRPr="00B066EC">
        <w:rPr>
          <w:rFonts w:ascii="Times New Roman" w:eastAsia="SimSun" w:hAnsi="Times New Roman" w:cs="Times New Roman"/>
          <w:sz w:val="24"/>
          <w:szCs w:val="24"/>
        </w:rPr>
        <w:t>Vds</w:t>
      </w:r>
      <w:proofErr w:type="spellEnd"/>
      <w:r w:rsidRPr="00B066EC">
        <w:rPr>
          <w:rFonts w:ascii="Times New Roman" w:eastAsia="SimSun" w:hAnsi="Times New Roman" w:cs="Times New Roman"/>
          <w:sz w:val="24"/>
          <w:szCs w:val="24"/>
        </w:rPr>
        <w:t xml:space="preserve"> between the drain and source nodes.  Note</w:t>
      </w:r>
      <w:del w:id="251" w:author="Author">
        <w:r w:rsidR="00D30D85" w:rsidRPr="00D30D85">
          <w:rPr>
            <w:rFonts w:ascii="Times New Roman" w:eastAsia="SimSun" w:hAnsi="Times New Roman" w:cs="Times New Roman"/>
            <w:sz w:val="24"/>
            <w:szCs w:val="24"/>
          </w:rPr>
          <w:delText>,</w:delText>
        </w:r>
      </w:del>
      <w:ins w:id="252" w:author="Author">
        <w:r w:rsidRPr="00B066EC">
          <w:rPr>
            <w:rFonts w:ascii="Times New Roman" w:eastAsia="SimSun" w:hAnsi="Times New Roman" w:cs="Times New Roman"/>
            <w:sz w:val="24"/>
            <w:szCs w:val="24"/>
          </w:rPr>
          <w:t xml:space="preserve"> that</w:t>
        </w:r>
      </w:ins>
      <w:r w:rsidRPr="00B066EC">
        <w:rPr>
          <w:rFonts w:ascii="Times New Roman" w:eastAsia="SimSun" w:hAnsi="Times New Roman" w:cs="Times New Roman"/>
          <w:sz w:val="24"/>
          <w:szCs w:val="24"/>
        </w:rPr>
        <w:t xml:space="preserve"> </w:t>
      </w:r>
      <w:proofErr w:type="spellStart"/>
      <w:r w:rsidRPr="00B066EC">
        <w:rPr>
          <w:rFonts w:ascii="Times New Roman" w:eastAsia="SimSun" w:hAnsi="Times New Roman" w:cs="Times New Roman"/>
          <w:sz w:val="24"/>
          <w:szCs w:val="24"/>
        </w:rPr>
        <w:t>Vds</w:t>
      </w:r>
      <w:proofErr w:type="spellEnd"/>
      <w:r w:rsidRPr="00B066EC">
        <w:rPr>
          <w:rFonts w:ascii="Times New Roman" w:eastAsia="SimSun" w:hAnsi="Times New Roman" w:cs="Times New Roman"/>
          <w:sz w:val="24"/>
          <w:szCs w:val="24"/>
        </w:rPr>
        <w:t xml:space="preserve"> </w:t>
      </w:r>
      <w:del w:id="253" w:author="Author">
        <w:r w:rsidR="00D30D85" w:rsidRPr="00D30D85">
          <w:rPr>
            <w:rFonts w:ascii="Times New Roman" w:eastAsia="SimSun" w:hAnsi="Times New Roman" w:cs="Times New Roman"/>
            <w:sz w:val="24"/>
            <w:szCs w:val="24"/>
          </w:rPr>
          <w:delText>&gt;</w:delText>
        </w:r>
      </w:del>
      <w:ins w:id="254" w:author="Author">
        <w:r w:rsidRPr="00B066EC">
          <w:rPr>
            <w:rFonts w:ascii="Times New Roman" w:eastAsia="SimSun" w:hAnsi="Times New Roman" w:cs="Times New Roman"/>
            <w:sz w:val="24"/>
            <w:szCs w:val="24"/>
          </w:rPr>
          <w:t>is expected to be greater than</w:t>
        </w:r>
      </w:ins>
      <w:r w:rsidRPr="00B066EC">
        <w:rPr>
          <w:rFonts w:ascii="Times New Roman" w:eastAsia="SimSun" w:hAnsi="Times New Roman" w:cs="Times New Roman"/>
          <w:sz w:val="24"/>
          <w:szCs w:val="24"/>
        </w:rPr>
        <w:t xml:space="preserve"> 0 V.  The current flowing into the drain is tabulated in the table for the corresponding Vs points.</w:t>
      </w:r>
    </w:p>
    <w:p w14:paraId="18B835CE" w14:textId="77777777"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p w14:paraId="6DF4E8AA" w14:textId="77777777" w:rsidR="001B23D0" w:rsidRDefault="00E46FA3" w:rsidP="001B23D0">
      <w:r>
        <w:t xml:space="preserve">These changes were </w:t>
      </w:r>
      <w:r w:rsidR="0072444E">
        <w:t xml:space="preserve">initially </w:t>
      </w:r>
      <w:r>
        <w:t>discussed in IBIS Editorial Task Group meetings on April 01 and 22, and July 15, 2016.</w:t>
      </w:r>
      <w:r w:rsidR="003B2BF4">
        <w:t xml:space="preserve"> The BIRD draft was reviewed by the IBIS Advanced Technology Modeling Task Group August 09, 2016 and by the IBIS Editorial Task Group August 19, 2016.</w:t>
      </w:r>
      <w:bookmarkEnd w:id="0"/>
      <w:bookmarkEnd w:id="1"/>
      <w:bookmarkEnd w:id="2"/>
    </w:p>
    <w:p w14:paraId="678EB0E0" w14:textId="29632A28" w:rsidR="00914F1A" w:rsidRDefault="006F6B94" w:rsidP="001B23D0">
      <w:r>
        <w:t xml:space="preserve">BIRD181.1 Changes were in response to comments at the IBIS Teleconference meeting on September </w:t>
      </w:r>
      <w:r w:rsidR="0089297B">
        <w:t>23</w:t>
      </w:r>
      <w:r>
        <w:t>, 2016 by Radek Biernacki and others.</w:t>
      </w:r>
    </w:p>
    <w:p w14:paraId="68246999" w14:textId="5C76129A" w:rsidR="006F6B94" w:rsidRDefault="0089297B" w:rsidP="001B23D0">
      <w:r>
        <w:t xml:space="preserve">Also, per Quality Task Group discussion on October 11, 2016, the ibischk message description was significantly edited because </w:t>
      </w:r>
      <w:r w:rsidR="00914F1A">
        <w:t xml:space="preserve">the IBIS Specification might suggest briefly </w:t>
      </w:r>
      <w:r>
        <w:t>parser message</w:t>
      </w:r>
      <w:r w:rsidR="00914F1A">
        <w:t>s, but not get into their detail</w:t>
      </w:r>
      <w:r>
        <w:t xml:space="preserve">.  The message verbiage is different than </w:t>
      </w:r>
      <w:r w:rsidR="00C867E0">
        <w:t xml:space="preserve">as </w:t>
      </w:r>
      <w:r>
        <w:t>stated</w:t>
      </w:r>
      <w:r w:rsidR="00C867E0">
        <w:t>.</w:t>
      </w:r>
      <w:r>
        <w:t xml:space="preserve">  </w:t>
      </w:r>
      <w:r w:rsidR="00C867E0">
        <w:t>A</w:t>
      </w:r>
      <w:r>
        <w:t>ll the mo</w:t>
      </w:r>
      <w:r w:rsidR="00914F1A">
        <w:t>notonic messages have been reclassified as</w:t>
      </w:r>
      <w:r>
        <w:t xml:space="preserve"> N</w:t>
      </w:r>
      <w:r w:rsidR="00C867E0">
        <w:t>OTEs</w:t>
      </w:r>
      <w:r>
        <w:t xml:space="preserve"> messages</w:t>
      </w:r>
      <w:r w:rsidR="00914F1A">
        <w:t xml:space="preserve"> per BUG140;  I</w:t>
      </w:r>
      <w:r>
        <w:t xml:space="preserve">ndividual I-V tables and summed I-V tables are checked. </w:t>
      </w:r>
      <w:r w:rsidR="00914F1A">
        <w:t xml:space="preserve"> Also, it is legal to have monotonic I-V tables.</w:t>
      </w:r>
      <w:r>
        <w:t xml:space="preserve"> </w:t>
      </w:r>
      <w:r w:rsidR="00C867E0">
        <w:t xml:space="preserve"> </w:t>
      </w:r>
      <w:proofErr w:type="gramStart"/>
      <w:r w:rsidR="00C867E0">
        <w:t>So</w:t>
      </w:r>
      <w:proofErr w:type="gramEnd"/>
      <w:r w:rsidR="00C867E0">
        <w:t xml:space="preserve"> the details in these paragraphs are no longer correct and relevant and appropriate for the IBIS Specification.</w:t>
      </w:r>
    </w:p>
    <w:p w14:paraId="38B47862" w14:textId="56EE5C6A" w:rsidR="0016083B" w:rsidRPr="00175664" w:rsidRDefault="007656FF" w:rsidP="007656FF">
      <w:ins w:id="255" w:author="Author">
        <w:r>
          <w:t xml:space="preserve">BIRD181.2 is refactored to use text from IBIS 7.0 instead of IBIS 6.1 as the basis, with the same changes applied. It also includes changes recommended by Walter Katz, to use “terminal” in places where “pin” was inaccurate. Additional changes in other sections for consistency in how </w:t>
        </w:r>
        <w:proofErr w:type="spellStart"/>
        <w:r>
          <w:t>Vtable</w:t>
        </w:r>
        <w:proofErr w:type="spellEnd"/>
        <w:r>
          <w:t xml:space="preserve"> is described, recommended by Bob Ross, are included.</w:t>
        </w:r>
        <w:r w:rsidR="00B066EC">
          <w:t xml:space="preserve"> The style of presentation is also changed, using Microsoft Word markup to show the changes instead of separate tracts of “change from” and “change </w:t>
        </w:r>
        <w:proofErr w:type="spellStart"/>
        <w:r w:rsidR="00B066EC">
          <w:t>to”text</w:t>
        </w:r>
        <w:proofErr w:type="spellEnd"/>
        <w:r w:rsidR="00B066EC">
          <w:t>.</w:t>
        </w:r>
      </w:ins>
    </w:p>
    <w:sectPr w:rsidR="0016083B" w:rsidRPr="00175664"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D7FCC9" w14:textId="77777777" w:rsidR="00AD760A" w:rsidRDefault="00AD760A">
      <w:r>
        <w:separator/>
      </w:r>
    </w:p>
  </w:endnote>
  <w:endnote w:type="continuationSeparator" w:id="0">
    <w:p w14:paraId="2D183F26" w14:textId="77777777" w:rsidR="00AD760A" w:rsidRDefault="00AD760A">
      <w:r>
        <w:continuationSeparator/>
      </w:r>
    </w:p>
  </w:endnote>
  <w:endnote w:type="continuationNotice" w:id="1">
    <w:p w14:paraId="7CE8F176" w14:textId="77777777" w:rsidR="00AD760A" w:rsidRDefault="00AD760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FD546" w14:textId="77777777" w:rsidR="003441A0" w:rsidRDefault="003441A0"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ADFA1" w14:textId="20C98BD0" w:rsidR="003441A0" w:rsidRPr="000C746A" w:rsidRDefault="003441A0"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59D54" w14:textId="77777777" w:rsidR="00AD760A" w:rsidRDefault="00AD760A">
      <w:r>
        <w:separator/>
      </w:r>
    </w:p>
  </w:footnote>
  <w:footnote w:type="continuationSeparator" w:id="0">
    <w:p w14:paraId="4662E725" w14:textId="77777777" w:rsidR="00AD760A" w:rsidRDefault="00AD760A">
      <w:r>
        <w:continuationSeparator/>
      </w:r>
    </w:p>
  </w:footnote>
  <w:footnote w:type="continuationNotice" w:id="1">
    <w:p w14:paraId="4C10B62C" w14:textId="77777777" w:rsidR="00AD760A" w:rsidRDefault="00AD760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405D2" w14:textId="77777777" w:rsidR="003441A0" w:rsidRDefault="003441A0">
    <w:pPr>
      <w:pStyle w:val="Header"/>
    </w:pPr>
    <w:r>
      <w:t>BIRD Template, Rev.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7229C" w14:textId="77777777" w:rsidR="003441A0" w:rsidRDefault="003441A0" w:rsidP="0031681A">
    <w:pPr>
      <w:pStyle w:val="Header"/>
      <w:jc w:val="right"/>
    </w:pPr>
    <w:r>
      <w:t>IBIS Specification Change Template, Rev. 1.3</w:t>
    </w:r>
  </w:p>
  <w:p w14:paraId="69B76E72" w14:textId="77777777" w:rsidR="003441A0" w:rsidRPr="0031681A" w:rsidRDefault="003441A0" w:rsidP="00316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C27D3E"/>
    <w:multiLevelType w:val="hybridMultilevel"/>
    <w:tmpl w:val="F71E0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2072EDA"/>
    <w:multiLevelType w:val="hybridMultilevel"/>
    <w:tmpl w:val="F71E0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07B662F"/>
    <w:multiLevelType w:val="hybridMultilevel"/>
    <w:tmpl w:val="F71E0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3"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41"/>
  </w:num>
  <w:num w:numId="13">
    <w:abstractNumId w:val="13"/>
  </w:num>
  <w:num w:numId="14">
    <w:abstractNumId w:val="56"/>
  </w:num>
  <w:num w:numId="15">
    <w:abstractNumId w:val="8"/>
  </w:num>
  <w:num w:numId="16">
    <w:abstractNumId w:val="11"/>
  </w:num>
  <w:num w:numId="17">
    <w:abstractNumId w:val="55"/>
  </w:num>
  <w:num w:numId="18">
    <w:abstractNumId w:val="40"/>
  </w:num>
  <w:num w:numId="19">
    <w:abstractNumId w:val="23"/>
  </w:num>
  <w:num w:numId="20">
    <w:abstractNumId w:val="31"/>
  </w:num>
  <w:num w:numId="21">
    <w:abstractNumId w:val="44"/>
  </w:num>
  <w:num w:numId="22">
    <w:abstractNumId w:val="31"/>
    <w:lvlOverride w:ilvl="0">
      <w:startOverride w:val="1"/>
    </w:lvlOverride>
  </w:num>
  <w:num w:numId="23">
    <w:abstractNumId w:val="31"/>
    <w:lvlOverride w:ilvl="0">
      <w:startOverride w:val="1"/>
    </w:lvlOverride>
  </w:num>
  <w:num w:numId="24">
    <w:abstractNumId w:val="31"/>
    <w:lvlOverride w:ilvl="0">
      <w:startOverride w:val="7"/>
    </w:lvlOverride>
  </w:num>
  <w:num w:numId="25">
    <w:abstractNumId w:val="31"/>
    <w:lvlOverride w:ilvl="0">
      <w:startOverride w:val="7"/>
    </w:lvlOverride>
  </w:num>
  <w:num w:numId="26">
    <w:abstractNumId w:val="53"/>
  </w:num>
  <w:num w:numId="27">
    <w:abstractNumId w:val="35"/>
  </w:num>
  <w:num w:numId="28">
    <w:abstractNumId w:val="35"/>
    <w:lvlOverride w:ilvl="0">
      <w:startOverride w:val="1"/>
    </w:lvlOverride>
  </w:num>
  <w:num w:numId="29">
    <w:abstractNumId w:val="35"/>
    <w:lvlOverride w:ilvl="0">
      <w:startOverride w:val="1"/>
    </w:lvlOverride>
  </w:num>
  <w:num w:numId="30">
    <w:abstractNumId w:val="19"/>
  </w:num>
  <w:num w:numId="31">
    <w:abstractNumId w:val="35"/>
    <w:lvlOverride w:ilvl="0">
      <w:startOverride w:val="1"/>
    </w:lvlOverride>
  </w:num>
  <w:num w:numId="32">
    <w:abstractNumId w:val="35"/>
    <w:lvlOverride w:ilvl="0">
      <w:startOverride w:val="1"/>
    </w:lvlOverride>
  </w:num>
  <w:num w:numId="33">
    <w:abstractNumId w:val="28"/>
  </w:num>
  <w:num w:numId="34">
    <w:abstractNumId w:val="30"/>
  </w:num>
  <w:num w:numId="35">
    <w:abstractNumId w:val="18"/>
  </w:num>
  <w:num w:numId="36">
    <w:abstractNumId w:val="13"/>
    <w:lvlOverride w:ilvl="0">
      <w:startOverride w:val="1"/>
    </w:lvlOverride>
  </w:num>
  <w:num w:numId="37">
    <w:abstractNumId w:val="46"/>
  </w:num>
  <w:num w:numId="38">
    <w:abstractNumId w:val="54"/>
  </w:num>
  <w:num w:numId="39">
    <w:abstractNumId w:val="15"/>
  </w:num>
  <w:num w:numId="40">
    <w:abstractNumId w:val="13"/>
    <w:lvlOverride w:ilvl="0">
      <w:startOverride w:val="1"/>
    </w:lvlOverride>
  </w:num>
  <w:num w:numId="41">
    <w:abstractNumId w:val="56"/>
    <w:lvlOverride w:ilvl="0">
      <w:startOverride w:val="1"/>
    </w:lvlOverride>
  </w:num>
  <w:num w:numId="42">
    <w:abstractNumId w:val="32"/>
  </w:num>
  <w:num w:numId="43">
    <w:abstractNumId w:val="43"/>
  </w:num>
  <w:num w:numId="44">
    <w:abstractNumId w:val="50"/>
  </w:num>
  <w:num w:numId="45">
    <w:abstractNumId w:val="49"/>
  </w:num>
  <w:num w:numId="46">
    <w:abstractNumId w:val="45"/>
  </w:num>
  <w:num w:numId="47">
    <w:abstractNumId w:val="27"/>
  </w:num>
  <w:num w:numId="48">
    <w:abstractNumId w:val="39"/>
  </w:num>
  <w:num w:numId="49">
    <w:abstractNumId w:val="21"/>
  </w:num>
  <w:num w:numId="50">
    <w:abstractNumId w:val="10"/>
  </w:num>
  <w:num w:numId="51">
    <w:abstractNumId w:val="24"/>
  </w:num>
  <w:num w:numId="52">
    <w:abstractNumId w:val="57"/>
  </w:num>
  <w:num w:numId="53">
    <w:abstractNumId w:val="29"/>
  </w:num>
  <w:num w:numId="54">
    <w:abstractNumId w:val="25"/>
  </w:num>
  <w:num w:numId="55">
    <w:abstractNumId w:val="51"/>
  </w:num>
  <w:num w:numId="56">
    <w:abstractNumId w:val="16"/>
  </w:num>
  <w:num w:numId="57">
    <w:abstractNumId w:val="22"/>
  </w:num>
  <w:num w:numId="58">
    <w:abstractNumId w:val="42"/>
  </w:num>
  <w:num w:numId="59">
    <w:abstractNumId w:val="52"/>
  </w:num>
  <w:num w:numId="60">
    <w:abstractNumId w:val="12"/>
  </w:num>
  <w:num w:numId="61">
    <w:abstractNumId w:val="14"/>
  </w:num>
  <w:num w:numId="62">
    <w:abstractNumId w:val="58"/>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48"/>
  </w:num>
  <w:num w:numId="66">
    <w:abstractNumId w:val="26"/>
  </w:num>
  <w:num w:numId="67">
    <w:abstractNumId w:val="17"/>
  </w:num>
  <w:num w:numId="68">
    <w:abstractNumId w:val="33"/>
  </w:num>
  <w:num w:numId="69">
    <w:abstractNumId w:val="38"/>
  </w:num>
  <w:num w:numId="70">
    <w:abstractNumId w:val="20"/>
  </w:num>
  <w:num w:numId="71">
    <w:abstractNumId w:val="47"/>
  </w:num>
  <w:num w:numId="72">
    <w:abstractNumId w:val="3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459E"/>
    <w:rsid w:val="0001634D"/>
    <w:rsid w:val="00017A01"/>
    <w:rsid w:val="0002165B"/>
    <w:rsid w:val="0002221D"/>
    <w:rsid w:val="000227C3"/>
    <w:rsid w:val="00022B96"/>
    <w:rsid w:val="000233ED"/>
    <w:rsid w:val="00026608"/>
    <w:rsid w:val="00026894"/>
    <w:rsid w:val="00027139"/>
    <w:rsid w:val="00027975"/>
    <w:rsid w:val="00027AB5"/>
    <w:rsid w:val="00031605"/>
    <w:rsid w:val="0003190E"/>
    <w:rsid w:val="00041681"/>
    <w:rsid w:val="00041D9F"/>
    <w:rsid w:val="0004274A"/>
    <w:rsid w:val="0004354A"/>
    <w:rsid w:val="00046694"/>
    <w:rsid w:val="00046BDF"/>
    <w:rsid w:val="00050E63"/>
    <w:rsid w:val="00051835"/>
    <w:rsid w:val="000546B6"/>
    <w:rsid w:val="0005511F"/>
    <w:rsid w:val="00055180"/>
    <w:rsid w:val="00056123"/>
    <w:rsid w:val="000605BE"/>
    <w:rsid w:val="00061188"/>
    <w:rsid w:val="00064761"/>
    <w:rsid w:val="00072B88"/>
    <w:rsid w:val="00073576"/>
    <w:rsid w:val="00073819"/>
    <w:rsid w:val="00075321"/>
    <w:rsid w:val="0007545A"/>
    <w:rsid w:val="00080303"/>
    <w:rsid w:val="00080E4F"/>
    <w:rsid w:val="00083837"/>
    <w:rsid w:val="00083C43"/>
    <w:rsid w:val="00087E05"/>
    <w:rsid w:val="00090538"/>
    <w:rsid w:val="00091BEA"/>
    <w:rsid w:val="000925E4"/>
    <w:rsid w:val="00092FBE"/>
    <w:rsid w:val="00094836"/>
    <w:rsid w:val="000954EC"/>
    <w:rsid w:val="0009560E"/>
    <w:rsid w:val="000979E0"/>
    <w:rsid w:val="000A265C"/>
    <w:rsid w:val="000A2673"/>
    <w:rsid w:val="000A282C"/>
    <w:rsid w:val="000A330C"/>
    <w:rsid w:val="000A33DD"/>
    <w:rsid w:val="000B35DE"/>
    <w:rsid w:val="000B35F6"/>
    <w:rsid w:val="000C078D"/>
    <w:rsid w:val="000C15F8"/>
    <w:rsid w:val="000C395E"/>
    <w:rsid w:val="000C5860"/>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083B"/>
    <w:rsid w:val="00161ADC"/>
    <w:rsid w:val="00162555"/>
    <w:rsid w:val="001630F6"/>
    <w:rsid w:val="00170A11"/>
    <w:rsid w:val="00173087"/>
    <w:rsid w:val="00174154"/>
    <w:rsid w:val="00175664"/>
    <w:rsid w:val="00175874"/>
    <w:rsid w:val="00176440"/>
    <w:rsid w:val="00176CDE"/>
    <w:rsid w:val="0018007D"/>
    <w:rsid w:val="00180481"/>
    <w:rsid w:val="001809AB"/>
    <w:rsid w:val="0018353F"/>
    <w:rsid w:val="00185D5A"/>
    <w:rsid w:val="001865A4"/>
    <w:rsid w:val="001868BD"/>
    <w:rsid w:val="00187389"/>
    <w:rsid w:val="001875D0"/>
    <w:rsid w:val="00190351"/>
    <w:rsid w:val="00192BE8"/>
    <w:rsid w:val="00192DF6"/>
    <w:rsid w:val="00193BA7"/>
    <w:rsid w:val="00193E60"/>
    <w:rsid w:val="00194905"/>
    <w:rsid w:val="0019635E"/>
    <w:rsid w:val="00196CD0"/>
    <w:rsid w:val="00197E3E"/>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C5C4C"/>
    <w:rsid w:val="001C6858"/>
    <w:rsid w:val="001D1221"/>
    <w:rsid w:val="001D2898"/>
    <w:rsid w:val="001D2D70"/>
    <w:rsid w:val="001D3319"/>
    <w:rsid w:val="001D489B"/>
    <w:rsid w:val="001D49B0"/>
    <w:rsid w:val="001D5D59"/>
    <w:rsid w:val="001E1A70"/>
    <w:rsid w:val="001E3706"/>
    <w:rsid w:val="001E4D19"/>
    <w:rsid w:val="001E7A31"/>
    <w:rsid w:val="001F054C"/>
    <w:rsid w:val="001F109C"/>
    <w:rsid w:val="001F20B5"/>
    <w:rsid w:val="001F5165"/>
    <w:rsid w:val="001F5F9F"/>
    <w:rsid w:val="001F6B89"/>
    <w:rsid w:val="001F6D19"/>
    <w:rsid w:val="001F6F55"/>
    <w:rsid w:val="00202075"/>
    <w:rsid w:val="00202906"/>
    <w:rsid w:val="00202FAF"/>
    <w:rsid w:val="00203ED0"/>
    <w:rsid w:val="00204B7B"/>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311B"/>
    <w:rsid w:val="00274CA3"/>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2554"/>
    <w:rsid w:val="002F35BE"/>
    <w:rsid w:val="002F3C2B"/>
    <w:rsid w:val="002F467D"/>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41A0"/>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5A4B"/>
    <w:rsid w:val="0037648E"/>
    <w:rsid w:val="0037652B"/>
    <w:rsid w:val="0037693F"/>
    <w:rsid w:val="00376E17"/>
    <w:rsid w:val="00377A9F"/>
    <w:rsid w:val="00381731"/>
    <w:rsid w:val="003818FF"/>
    <w:rsid w:val="003829E8"/>
    <w:rsid w:val="00382F0A"/>
    <w:rsid w:val="00385170"/>
    <w:rsid w:val="00385239"/>
    <w:rsid w:val="003857C0"/>
    <w:rsid w:val="0038631D"/>
    <w:rsid w:val="00386D0A"/>
    <w:rsid w:val="00393AD8"/>
    <w:rsid w:val="00394971"/>
    <w:rsid w:val="003950D2"/>
    <w:rsid w:val="003972DB"/>
    <w:rsid w:val="00397407"/>
    <w:rsid w:val="003A109E"/>
    <w:rsid w:val="003A23A9"/>
    <w:rsid w:val="003A5B32"/>
    <w:rsid w:val="003A780F"/>
    <w:rsid w:val="003A7EB6"/>
    <w:rsid w:val="003B0B0D"/>
    <w:rsid w:val="003B19B4"/>
    <w:rsid w:val="003B206B"/>
    <w:rsid w:val="003B2BF4"/>
    <w:rsid w:val="003B2FA2"/>
    <w:rsid w:val="003B429D"/>
    <w:rsid w:val="003B51B9"/>
    <w:rsid w:val="003B60AE"/>
    <w:rsid w:val="003C0083"/>
    <w:rsid w:val="003C03EE"/>
    <w:rsid w:val="003C1937"/>
    <w:rsid w:val="003C46AA"/>
    <w:rsid w:val="003C4739"/>
    <w:rsid w:val="003C7767"/>
    <w:rsid w:val="003D2E5F"/>
    <w:rsid w:val="003D4551"/>
    <w:rsid w:val="003D5D19"/>
    <w:rsid w:val="003D639D"/>
    <w:rsid w:val="003D79F7"/>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1FC5"/>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C611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214D0"/>
    <w:rsid w:val="00522AB4"/>
    <w:rsid w:val="00523B37"/>
    <w:rsid w:val="00523CC0"/>
    <w:rsid w:val="00524C69"/>
    <w:rsid w:val="00526735"/>
    <w:rsid w:val="0052795B"/>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95"/>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775"/>
    <w:rsid w:val="005946DC"/>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286"/>
    <w:rsid w:val="005C2AD1"/>
    <w:rsid w:val="005C2D1D"/>
    <w:rsid w:val="005C3C3F"/>
    <w:rsid w:val="005C65E0"/>
    <w:rsid w:val="005C6B16"/>
    <w:rsid w:val="005C6D45"/>
    <w:rsid w:val="005C7758"/>
    <w:rsid w:val="005C7AF3"/>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7DD7"/>
    <w:rsid w:val="00607EE6"/>
    <w:rsid w:val="00611E99"/>
    <w:rsid w:val="00611FAB"/>
    <w:rsid w:val="0061245E"/>
    <w:rsid w:val="006132A8"/>
    <w:rsid w:val="00614125"/>
    <w:rsid w:val="006176B4"/>
    <w:rsid w:val="00620B2C"/>
    <w:rsid w:val="00621999"/>
    <w:rsid w:val="00623FBF"/>
    <w:rsid w:val="00624FD7"/>
    <w:rsid w:val="00625F43"/>
    <w:rsid w:val="006279D1"/>
    <w:rsid w:val="00630284"/>
    <w:rsid w:val="006339D8"/>
    <w:rsid w:val="00637240"/>
    <w:rsid w:val="0063740D"/>
    <w:rsid w:val="006379FC"/>
    <w:rsid w:val="00641D60"/>
    <w:rsid w:val="00643A30"/>
    <w:rsid w:val="006449B6"/>
    <w:rsid w:val="006455F3"/>
    <w:rsid w:val="00645A67"/>
    <w:rsid w:val="00645FFF"/>
    <w:rsid w:val="0064667C"/>
    <w:rsid w:val="00646AC9"/>
    <w:rsid w:val="006477CE"/>
    <w:rsid w:val="00652ED6"/>
    <w:rsid w:val="0065307C"/>
    <w:rsid w:val="00655557"/>
    <w:rsid w:val="00656045"/>
    <w:rsid w:val="0065644A"/>
    <w:rsid w:val="00656EE5"/>
    <w:rsid w:val="00662FC7"/>
    <w:rsid w:val="0066354B"/>
    <w:rsid w:val="00664C6D"/>
    <w:rsid w:val="006659CF"/>
    <w:rsid w:val="006663C0"/>
    <w:rsid w:val="00667595"/>
    <w:rsid w:val="00675875"/>
    <w:rsid w:val="0067710D"/>
    <w:rsid w:val="00677C9B"/>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6F3AEF"/>
    <w:rsid w:val="006F6B94"/>
    <w:rsid w:val="00700CFF"/>
    <w:rsid w:val="00703409"/>
    <w:rsid w:val="007056A3"/>
    <w:rsid w:val="00707D66"/>
    <w:rsid w:val="007115B9"/>
    <w:rsid w:val="007140AA"/>
    <w:rsid w:val="007165E1"/>
    <w:rsid w:val="0071693C"/>
    <w:rsid w:val="007205AB"/>
    <w:rsid w:val="0072090B"/>
    <w:rsid w:val="00720E8F"/>
    <w:rsid w:val="00722578"/>
    <w:rsid w:val="00722E1A"/>
    <w:rsid w:val="0072444E"/>
    <w:rsid w:val="007248CF"/>
    <w:rsid w:val="00724AB0"/>
    <w:rsid w:val="0072512C"/>
    <w:rsid w:val="0072555D"/>
    <w:rsid w:val="0072632B"/>
    <w:rsid w:val="007265A8"/>
    <w:rsid w:val="00726F51"/>
    <w:rsid w:val="00727FD6"/>
    <w:rsid w:val="0073008C"/>
    <w:rsid w:val="00731EAC"/>
    <w:rsid w:val="00733600"/>
    <w:rsid w:val="007337FD"/>
    <w:rsid w:val="007352F3"/>
    <w:rsid w:val="00735AB9"/>
    <w:rsid w:val="00735AE5"/>
    <w:rsid w:val="00737631"/>
    <w:rsid w:val="0074016B"/>
    <w:rsid w:val="00740323"/>
    <w:rsid w:val="00742D4A"/>
    <w:rsid w:val="00743224"/>
    <w:rsid w:val="007436C5"/>
    <w:rsid w:val="00744EE4"/>
    <w:rsid w:val="00745D3F"/>
    <w:rsid w:val="00746108"/>
    <w:rsid w:val="00747BAB"/>
    <w:rsid w:val="00751ADD"/>
    <w:rsid w:val="00751FBE"/>
    <w:rsid w:val="007531DA"/>
    <w:rsid w:val="007545F2"/>
    <w:rsid w:val="0075611D"/>
    <w:rsid w:val="007561F3"/>
    <w:rsid w:val="00756278"/>
    <w:rsid w:val="00760D35"/>
    <w:rsid w:val="00762DA5"/>
    <w:rsid w:val="00763EDD"/>
    <w:rsid w:val="007656FF"/>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800A5C"/>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1476"/>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297B"/>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4FC1"/>
    <w:rsid w:val="009051FE"/>
    <w:rsid w:val="00906D4A"/>
    <w:rsid w:val="00907990"/>
    <w:rsid w:val="00910E1A"/>
    <w:rsid w:val="00914842"/>
    <w:rsid w:val="00914F1A"/>
    <w:rsid w:val="00916997"/>
    <w:rsid w:val="0091778B"/>
    <w:rsid w:val="009208A2"/>
    <w:rsid w:val="00921EC0"/>
    <w:rsid w:val="009223F1"/>
    <w:rsid w:val="00933EE2"/>
    <w:rsid w:val="009369EE"/>
    <w:rsid w:val="00937352"/>
    <w:rsid w:val="009377BF"/>
    <w:rsid w:val="00940426"/>
    <w:rsid w:val="00941673"/>
    <w:rsid w:val="00941BBA"/>
    <w:rsid w:val="0094246C"/>
    <w:rsid w:val="009442D7"/>
    <w:rsid w:val="0094505D"/>
    <w:rsid w:val="009454D7"/>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1C94"/>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3C67"/>
    <w:rsid w:val="00AC41D0"/>
    <w:rsid w:val="00AC4830"/>
    <w:rsid w:val="00AC5E35"/>
    <w:rsid w:val="00AC6345"/>
    <w:rsid w:val="00AD0E6D"/>
    <w:rsid w:val="00AD5596"/>
    <w:rsid w:val="00AD760A"/>
    <w:rsid w:val="00AD7A76"/>
    <w:rsid w:val="00AE394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6EC"/>
    <w:rsid w:val="00B06CD5"/>
    <w:rsid w:val="00B06FED"/>
    <w:rsid w:val="00B07FEB"/>
    <w:rsid w:val="00B1050D"/>
    <w:rsid w:val="00B1093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29D1"/>
    <w:rsid w:val="00B42C52"/>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87B6E"/>
    <w:rsid w:val="00B92FB1"/>
    <w:rsid w:val="00B92FBB"/>
    <w:rsid w:val="00B93DAB"/>
    <w:rsid w:val="00B95248"/>
    <w:rsid w:val="00B95927"/>
    <w:rsid w:val="00B95E5B"/>
    <w:rsid w:val="00B96C73"/>
    <w:rsid w:val="00BA2817"/>
    <w:rsid w:val="00BA31F2"/>
    <w:rsid w:val="00BA6709"/>
    <w:rsid w:val="00BA7FEA"/>
    <w:rsid w:val="00BB0F7F"/>
    <w:rsid w:val="00BB3290"/>
    <w:rsid w:val="00BB3E2B"/>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037E0"/>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5DF0"/>
    <w:rsid w:val="00C46F0F"/>
    <w:rsid w:val="00C47003"/>
    <w:rsid w:val="00C47482"/>
    <w:rsid w:val="00C474CD"/>
    <w:rsid w:val="00C50195"/>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867E0"/>
    <w:rsid w:val="00C90C90"/>
    <w:rsid w:val="00C915BC"/>
    <w:rsid w:val="00C91795"/>
    <w:rsid w:val="00C9493C"/>
    <w:rsid w:val="00C94FFA"/>
    <w:rsid w:val="00C97CA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32D0"/>
    <w:rsid w:val="00CF32FC"/>
    <w:rsid w:val="00CF4B6D"/>
    <w:rsid w:val="00CF6100"/>
    <w:rsid w:val="00D03E8C"/>
    <w:rsid w:val="00D0625E"/>
    <w:rsid w:val="00D06A09"/>
    <w:rsid w:val="00D07194"/>
    <w:rsid w:val="00D0792E"/>
    <w:rsid w:val="00D125E7"/>
    <w:rsid w:val="00D13BE9"/>
    <w:rsid w:val="00D14F49"/>
    <w:rsid w:val="00D17085"/>
    <w:rsid w:val="00D20E42"/>
    <w:rsid w:val="00D240EE"/>
    <w:rsid w:val="00D246F0"/>
    <w:rsid w:val="00D2642B"/>
    <w:rsid w:val="00D27005"/>
    <w:rsid w:val="00D30D85"/>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09D4"/>
    <w:rsid w:val="00DA4669"/>
    <w:rsid w:val="00DA5A8F"/>
    <w:rsid w:val="00DA7924"/>
    <w:rsid w:val="00DB1599"/>
    <w:rsid w:val="00DB4113"/>
    <w:rsid w:val="00DB75EF"/>
    <w:rsid w:val="00DC3F22"/>
    <w:rsid w:val="00DC66DB"/>
    <w:rsid w:val="00DC6ADB"/>
    <w:rsid w:val="00DC72CD"/>
    <w:rsid w:val="00DD1948"/>
    <w:rsid w:val="00DD62F7"/>
    <w:rsid w:val="00DD7CAC"/>
    <w:rsid w:val="00DE0513"/>
    <w:rsid w:val="00DE2F9A"/>
    <w:rsid w:val="00DE7219"/>
    <w:rsid w:val="00DE7DF1"/>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46FA3"/>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4C8C"/>
    <w:rsid w:val="00E86E4F"/>
    <w:rsid w:val="00E90B81"/>
    <w:rsid w:val="00E915FB"/>
    <w:rsid w:val="00E92D29"/>
    <w:rsid w:val="00E930B1"/>
    <w:rsid w:val="00E96BD9"/>
    <w:rsid w:val="00E972B4"/>
    <w:rsid w:val="00E97FD9"/>
    <w:rsid w:val="00EA2BB8"/>
    <w:rsid w:val="00EA3AFC"/>
    <w:rsid w:val="00EA4B3F"/>
    <w:rsid w:val="00EA5E02"/>
    <w:rsid w:val="00EA5EC8"/>
    <w:rsid w:val="00EA663D"/>
    <w:rsid w:val="00EA7086"/>
    <w:rsid w:val="00EB01A7"/>
    <w:rsid w:val="00EB2256"/>
    <w:rsid w:val="00EC0B23"/>
    <w:rsid w:val="00EC0C6A"/>
    <w:rsid w:val="00EC1C6E"/>
    <w:rsid w:val="00EC27A5"/>
    <w:rsid w:val="00EC32C5"/>
    <w:rsid w:val="00EC3571"/>
    <w:rsid w:val="00EC35D5"/>
    <w:rsid w:val="00EC4BDC"/>
    <w:rsid w:val="00EC7644"/>
    <w:rsid w:val="00ED0B3D"/>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3DB7"/>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2952"/>
    <w:rsid w:val="00F85102"/>
    <w:rsid w:val="00F853A3"/>
    <w:rsid w:val="00F8611A"/>
    <w:rsid w:val="00F87EE4"/>
    <w:rsid w:val="00F9065F"/>
    <w:rsid w:val="00F941C5"/>
    <w:rsid w:val="00F9450B"/>
    <w:rsid w:val="00F94F99"/>
    <w:rsid w:val="00F955F2"/>
    <w:rsid w:val="00F95A55"/>
    <w:rsid w:val="00F95DD1"/>
    <w:rsid w:val="00F95F2F"/>
    <w:rsid w:val="00F964BE"/>
    <w:rsid w:val="00F96526"/>
    <w:rsid w:val="00F966FB"/>
    <w:rsid w:val="00F96B21"/>
    <w:rsid w:val="00F97255"/>
    <w:rsid w:val="00F9758C"/>
    <w:rsid w:val="00FA07E4"/>
    <w:rsid w:val="00FA10C4"/>
    <w:rsid w:val="00FA3C71"/>
    <w:rsid w:val="00FA3E19"/>
    <w:rsid w:val="00FA417F"/>
    <w:rsid w:val="00FA4473"/>
    <w:rsid w:val="00FA4AD2"/>
    <w:rsid w:val="00FA54C2"/>
    <w:rsid w:val="00FA5C52"/>
    <w:rsid w:val="00FA6172"/>
    <w:rsid w:val="00FB04BE"/>
    <w:rsid w:val="00FB0F7D"/>
    <w:rsid w:val="00FB4D30"/>
    <w:rsid w:val="00FC4152"/>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60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TOC">
    <w:name w:val="Keyword Name TOC"/>
    <w:basedOn w:val="KeywordDescriptions"/>
    <w:link w:val="KeywordNameTOCChar"/>
    <w:qFormat/>
    <w:rsid w:val="00BB3E2B"/>
    <w:pPr>
      <w:spacing w:before="0"/>
    </w:pPr>
    <w:rPr>
      <w:b/>
    </w:rPr>
  </w:style>
  <w:style w:type="character" w:customStyle="1" w:styleId="KeywordNameTOCChar">
    <w:name w:val="Keyword Name TOC Char"/>
    <w:basedOn w:val="KeywordDescriptionsChar"/>
    <w:link w:val="KeywordNameTOC"/>
    <w:rsid w:val="00BB3E2B"/>
    <w:rPr>
      <w:b/>
      <w:i w:val="0"/>
      <w:sz w:val="24"/>
      <w:szCs w:val="24"/>
      <w:lang w:eastAsia="zh-CN"/>
    </w:rPr>
  </w:style>
  <w:style w:type="character" w:styleId="CommentReference">
    <w:name w:val="annotation reference"/>
    <w:basedOn w:val="DefaultParagraphFont"/>
    <w:semiHidden/>
    <w:unhideWhenUsed/>
    <w:rsid w:val="00F82952"/>
    <w:rPr>
      <w:sz w:val="16"/>
      <w:szCs w:val="16"/>
    </w:rPr>
  </w:style>
  <w:style w:type="paragraph" w:styleId="CommentText">
    <w:name w:val="annotation text"/>
    <w:basedOn w:val="Normal"/>
    <w:link w:val="CommentTextChar"/>
    <w:semiHidden/>
    <w:unhideWhenUsed/>
    <w:rsid w:val="00F82952"/>
    <w:rPr>
      <w:sz w:val="20"/>
      <w:szCs w:val="20"/>
    </w:rPr>
  </w:style>
  <w:style w:type="character" w:customStyle="1" w:styleId="CommentTextChar">
    <w:name w:val="Comment Text Char"/>
    <w:basedOn w:val="DefaultParagraphFont"/>
    <w:link w:val="CommentText"/>
    <w:semiHidden/>
    <w:rsid w:val="00F82952"/>
    <w:rPr>
      <w:lang w:eastAsia="zh-CN"/>
    </w:rPr>
  </w:style>
  <w:style w:type="paragraph" w:styleId="CommentSubject">
    <w:name w:val="annotation subject"/>
    <w:basedOn w:val="CommentText"/>
    <w:next w:val="CommentText"/>
    <w:link w:val="CommentSubjectChar"/>
    <w:semiHidden/>
    <w:unhideWhenUsed/>
    <w:rsid w:val="00F82952"/>
    <w:rPr>
      <w:b/>
      <w:bCs/>
    </w:rPr>
  </w:style>
  <w:style w:type="character" w:customStyle="1" w:styleId="CommentSubjectChar">
    <w:name w:val="Comment Subject Char"/>
    <w:basedOn w:val="CommentTextChar"/>
    <w:link w:val="CommentSubject"/>
    <w:semiHidden/>
    <w:rsid w:val="00F82952"/>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829E3-723D-4311-8017-BC0B024A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2751</Words>
  <Characters>15681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18396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2019-12-03T22:54:00Z</dcterms:created>
  <dcterms:modified xsi:type="dcterms:W3CDTF">2019-12-03T23:22:00Z</dcterms:modified>
</cp:coreProperties>
</file>