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655BA" w14:textId="77777777"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14:paraId="4FD39251" w14:textId="77777777"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14:paraId="02A10DCA" w14:textId="62989660"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  <w:r w:rsidR="0077531F">
        <w:rPr>
          <w:rFonts w:ascii="Times New Roman" w:hAnsi="Times New Roman" w:cs="Times New Roman"/>
          <w:b/>
          <w:sz w:val="24"/>
          <w:szCs w:val="24"/>
        </w:rPr>
        <w:t>197</w:t>
      </w:r>
      <w:r w:rsidR="008F3AAF">
        <w:rPr>
          <w:rFonts w:ascii="Times New Roman" w:hAnsi="Times New Roman" w:cs="Times New Roman"/>
          <w:b/>
          <w:sz w:val="24"/>
          <w:szCs w:val="24"/>
        </w:rPr>
        <w:t>.</w:t>
      </w:r>
      <w:ins w:id="3" w:author="Author">
        <w:r w:rsidR="00221F0D">
          <w:rPr>
            <w:rFonts w:ascii="Times New Roman" w:hAnsi="Times New Roman" w:cs="Times New Roman"/>
            <w:b/>
            <w:sz w:val="24"/>
            <w:szCs w:val="24"/>
          </w:rPr>
          <w:t>3</w:t>
        </w:r>
        <w:del w:id="4" w:author="Author">
          <w:r w:rsidR="00946A77" w:rsidDel="00221F0D">
            <w:rPr>
              <w:rFonts w:ascii="Times New Roman" w:hAnsi="Times New Roman" w:cs="Times New Roman"/>
              <w:b/>
              <w:sz w:val="24"/>
              <w:szCs w:val="24"/>
            </w:rPr>
            <w:delText>4</w:delText>
          </w:r>
        </w:del>
      </w:ins>
      <w:del w:id="5" w:author="Author">
        <w:r w:rsidR="00B67DFB" w:rsidDel="00946A77">
          <w:rPr>
            <w:rFonts w:ascii="Times New Roman" w:hAnsi="Times New Roman" w:cs="Times New Roman"/>
            <w:b/>
            <w:sz w:val="24"/>
            <w:szCs w:val="24"/>
          </w:rPr>
          <w:delText>3</w:delText>
        </w:r>
      </w:del>
      <w:r w:rsidR="00B67DFB">
        <w:rPr>
          <w:rFonts w:ascii="Times New Roman" w:hAnsi="Times New Roman" w:cs="Times New Roman"/>
          <w:b/>
          <w:sz w:val="24"/>
          <w:szCs w:val="24"/>
        </w:rPr>
        <w:t>_draft_</w:t>
      </w:r>
      <w:ins w:id="6" w:author="Author">
        <w:r w:rsidR="00421CF6">
          <w:rPr>
            <w:rFonts w:ascii="Times New Roman" w:hAnsi="Times New Roman" w:cs="Times New Roman"/>
            <w:b/>
            <w:sz w:val="24"/>
            <w:szCs w:val="24"/>
          </w:rPr>
          <w:t>4</w:t>
        </w:r>
        <w:del w:id="7" w:author="Author">
          <w:r w:rsidR="00946A77" w:rsidDel="00F82D55">
            <w:rPr>
              <w:rFonts w:ascii="Times New Roman" w:hAnsi="Times New Roman" w:cs="Times New Roman"/>
              <w:b/>
              <w:sz w:val="24"/>
              <w:szCs w:val="24"/>
            </w:rPr>
            <w:delText>.0</w:delText>
          </w:r>
        </w:del>
      </w:ins>
      <w:del w:id="8" w:author="Author">
        <w:r w:rsidR="00521EA9" w:rsidDel="00421CF6">
          <w:rPr>
            <w:rFonts w:ascii="Times New Roman" w:hAnsi="Times New Roman" w:cs="Times New Roman"/>
            <w:b/>
            <w:sz w:val="24"/>
            <w:szCs w:val="24"/>
          </w:rPr>
          <w:delText>3</w:delText>
        </w:r>
      </w:del>
    </w:p>
    <w:p w14:paraId="024A71C2" w14:textId="0F680B1A" w:rsidR="00F33DBA" w:rsidRPr="00026894" w:rsidRDefault="00B71144" w:rsidP="00E81AC1">
      <w:pPr>
        <w:pStyle w:val="HTMLPreformatted"/>
        <w:spacing w:before="60"/>
        <w:ind w:left="1832" w:hanging="1832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77531F">
        <w:rPr>
          <w:rFonts w:ascii="Times New Roman" w:hAnsi="Times New Roman" w:cs="Times New Roman"/>
          <w:sz w:val="24"/>
          <w:szCs w:val="24"/>
        </w:rPr>
        <w:t>New AMI Reserved Parameter</w:t>
      </w:r>
      <w:ins w:id="9" w:author="Author">
        <w:r w:rsidR="00552A32">
          <w:rPr>
            <w:rFonts w:ascii="Times New Roman" w:hAnsi="Times New Roman" w:cs="Times New Roman"/>
            <w:sz w:val="24"/>
            <w:szCs w:val="24"/>
          </w:rPr>
          <w:t>s</w:t>
        </w:r>
      </w:ins>
      <w:r w:rsidR="007753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31F">
        <w:rPr>
          <w:rFonts w:ascii="Times New Roman" w:hAnsi="Times New Roman" w:cs="Times New Roman"/>
          <w:sz w:val="24"/>
          <w:szCs w:val="24"/>
        </w:rPr>
        <w:t>DC_Offset</w:t>
      </w:r>
      <w:proofErr w:type="spellEnd"/>
      <w:ins w:id="10" w:author="Author">
        <w:r w:rsidR="00552A32">
          <w:rPr>
            <w:rFonts w:ascii="Times New Roman" w:hAnsi="Times New Roman" w:cs="Times New Roman"/>
            <w:sz w:val="24"/>
            <w:szCs w:val="24"/>
          </w:rPr>
          <w:t xml:space="preserve"> and </w:t>
        </w:r>
        <w:proofErr w:type="spellStart"/>
        <w:r w:rsidR="00552A32">
          <w:rPr>
            <w:rFonts w:ascii="Times New Roman" w:hAnsi="Times New Roman" w:cs="Times New Roman"/>
            <w:sz w:val="24"/>
            <w:szCs w:val="24"/>
          </w:rPr>
          <w:t>DC_for_Statistical</w:t>
        </w:r>
      </w:ins>
      <w:proofErr w:type="spellEnd"/>
    </w:p>
    <w:p w14:paraId="3E56227D" w14:textId="7BABC7A7" w:rsidR="00131AAB" w:rsidRDefault="00B71144" w:rsidP="00E81AC1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77531F">
        <w:rPr>
          <w:rFonts w:ascii="Times New Roman" w:hAnsi="Times New Roman" w:cs="Times New Roman"/>
          <w:sz w:val="24"/>
          <w:szCs w:val="24"/>
        </w:rPr>
        <w:t xml:space="preserve">Walter Katz, </w:t>
      </w:r>
      <w:proofErr w:type="spellStart"/>
      <w:r w:rsidR="0077531F">
        <w:rPr>
          <w:rFonts w:ascii="Times New Roman" w:hAnsi="Times New Roman" w:cs="Times New Roman"/>
          <w:sz w:val="24"/>
          <w:szCs w:val="24"/>
        </w:rPr>
        <w:t>SiSoft</w:t>
      </w:r>
      <w:proofErr w:type="spellEnd"/>
      <w:r w:rsidR="002C5860">
        <w:rPr>
          <w:rFonts w:ascii="Times New Roman" w:hAnsi="Times New Roman" w:cs="Times New Roman"/>
          <w:sz w:val="24"/>
          <w:szCs w:val="24"/>
        </w:rPr>
        <w:t>,</w:t>
      </w:r>
    </w:p>
    <w:p w14:paraId="14822BBC" w14:textId="22313182" w:rsidR="0077531F" w:rsidRDefault="0077531F" w:rsidP="0077531F">
      <w:pPr>
        <w:pStyle w:val="HTMLPreformatted"/>
        <w:spacing w:before="60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Ambrish Varma, Cadence</w:t>
      </w:r>
      <w:r w:rsidR="002C5860">
        <w:rPr>
          <w:rFonts w:ascii="Times New Roman" w:hAnsi="Times New Roman" w:cs="Times New Roman"/>
          <w:sz w:val="24"/>
          <w:szCs w:val="24"/>
        </w:rPr>
        <w:t xml:space="preserve"> Design Systems,</w:t>
      </w:r>
    </w:p>
    <w:p w14:paraId="00B71E0C" w14:textId="5E7FE464" w:rsidR="00F8191C" w:rsidRDefault="006352D8" w:rsidP="0077531F">
      <w:pPr>
        <w:pStyle w:val="HTMLPreformatted"/>
        <w:spacing w:before="60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Randy Wolff, Micron</w:t>
      </w:r>
      <w:r w:rsidR="002C5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860">
        <w:rPr>
          <w:rFonts w:ascii="Times New Roman" w:hAnsi="Times New Roman" w:cs="Times New Roman"/>
          <w:sz w:val="24"/>
          <w:szCs w:val="24"/>
        </w:rPr>
        <w:t>Techology</w:t>
      </w:r>
      <w:proofErr w:type="spellEnd"/>
      <w:r w:rsidR="002C5860">
        <w:rPr>
          <w:rFonts w:ascii="Times New Roman" w:hAnsi="Times New Roman" w:cs="Times New Roman"/>
          <w:sz w:val="24"/>
          <w:szCs w:val="24"/>
        </w:rPr>
        <w:t>,</w:t>
      </w:r>
    </w:p>
    <w:p w14:paraId="11DE689C" w14:textId="63403C3C" w:rsidR="006352D8" w:rsidRDefault="006352D8" w:rsidP="0077531F">
      <w:pPr>
        <w:pStyle w:val="HTMLPreformatted"/>
        <w:spacing w:before="60"/>
        <w:ind w:left="2748"/>
        <w:rPr>
          <w:ins w:id="11" w:author="Author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Justin Butterfield, Micron</w:t>
      </w:r>
      <w:r w:rsidR="002C5860">
        <w:rPr>
          <w:rFonts w:ascii="Times New Roman" w:hAnsi="Times New Roman" w:cs="Times New Roman"/>
          <w:sz w:val="24"/>
          <w:szCs w:val="24"/>
        </w:rPr>
        <w:t xml:space="preserve"> Technology</w:t>
      </w:r>
      <w:ins w:id="12" w:author="Author">
        <w:r w:rsidR="00576DFA">
          <w:rPr>
            <w:rFonts w:ascii="Times New Roman" w:hAnsi="Times New Roman" w:cs="Times New Roman"/>
            <w:sz w:val="24"/>
            <w:szCs w:val="24"/>
          </w:rPr>
          <w:t>,</w:t>
        </w:r>
      </w:ins>
    </w:p>
    <w:p w14:paraId="4C9E7E33" w14:textId="0FB8D9EB" w:rsidR="00E46D83" w:rsidRPr="00175664" w:rsidRDefault="00E46D83" w:rsidP="0077531F">
      <w:pPr>
        <w:pStyle w:val="HTMLPreformatted"/>
        <w:spacing w:before="60"/>
        <w:ind w:left="2748"/>
        <w:rPr>
          <w:rFonts w:ascii="Times New Roman" w:hAnsi="Times New Roman" w:cs="Times New Roman"/>
          <w:sz w:val="24"/>
          <w:szCs w:val="24"/>
        </w:rPr>
      </w:pPr>
      <w:ins w:id="13" w:author="Author">
        <w:r>
          <w:rPr>
            <w:rFonts w:ascii="Times New Roman" w:hAnsi="Times New Roman" w:cs="Times New Roman"/>
            <w:sz w:val="24"/>
            <w:szCs w:val="24"/>
          </w:rPr>
          <w:t>Fangyi Rao, Keysight Technologies</w:t>
        </w:r>
      </w:ins>
    </w:p>
    <w:p w14:paraId="0975D939" w14:textId="2A7D294C"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86734F">
        <w:rPr>
          <w:rFonts w:ascii="Times New Roman" w:hAnsi="Times New Roman" w:cs="Times New Roman"/>
          <w:sz w:val="24"/>
          <w:szCs w:val="24"/>
        </w:rPr>
        <w:t>November</w:t>
      </w:r>
      <w:r w:rsidR="003259B9">
        <w:rPr>
          <w:rFonts w:ascii="Times New Roman" w:hAnsi="Times New Roman" w:cs="Times New Roman"/>
          <w:sz w:val="24"/>
          <w:szCs w:val="24"/>
        </w:rPr>
        <w:t xml:space="preserve"> </w:t>
      </w:r>
      <w:r w:rsidR="00295150">
        <w:rPr>
          <w:rFonts w:ascii="Times New Roman" w:hAnsi="Times New Roman" w:cs="Times New Roman"/>
          <w:sz w:val="24"/>
          <w:szCs w:val="24"/>
        </w:rPr>
        <w:t>27</w:t>
      </w:r>
      <w:r w:rsidR="004B0780">
        <w:rPr>
          <w:rFonts w:ascii="Times New Roman" w:hAnsi="Times New Roman" w:cs="Times New Roman"/>
          <w:sz w:val="24"/>
          <w:szCs w:val="24"/>
        </w:rPr>
        <w:t>, 2018</w:t>
      </w:r>
    </w:p>
    <w:p w14:paraId="091B21F3" w14:textId="4913B02B" w:rsidR="00281A26" w:rsidRPr="00026894" w:rsidRDefault="00FF1F59" w:rsidP="00281A26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C44C63">
        <w:rPr>
          <w:rFonts w:ascii="Times New Roman" w:hAnsi="Times New Roman" w:cs="Times New Roman"/>
          <w:sz w:val="24"/>
          <w:szCs w:val="24"/>
        </w:rPr>
        <w:t>December 4, 2018</w:t>
      </w:r>
      <w:r w:rsidR="000B0898">
        <w:rPr>
          <w:rFonts w:ascii="Times New Roman" w:hAnsi="Times New Roman" w:cs="Times New Roman"/>
          <w:sz w:val="24"/>
          <w:szCs w:val="24"/>
        </w:rPr>
        <w:t>, January 15, 2019</w:t>
      </w:r>
      <w:ins w:id="14" w:author="Author">
        <w:del w:id="15" w:author="Author">
          <w:r w:rsidR="001A07C8" w:rsidDel="00221F0D">
            <w:rPr>
              <w:rFonts w:ascii="Times New Roman" w:hAnsi="Times New Roman" w:cs="Times New Roman"/>
              <w:sz w:val="24"/>
              <w:szCs w:val="24"/>
            </w:rPr>
            <w:delText>, May 11, 2019</w:delText>
          </w:r>
        </w:del>
      </w:ins>
    </w:p>
    <w:p w14:paraId="70F20A44" w14:textId="77777777"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1080CC3D" w14:textId="77777777" w:rsidR="00EA7086" w:rsidRPr="00175664" w:rsidRDefault="00EA7086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280B9D" w14:textId="77777777"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73525C80" w14:textId="6BBD6035" w:rsidR="00EA7086" w:rsidRPr="00175664" w:rsidRDefault="0077531F" w:rsidP="00090538">
      <w:r>
        <w:t xml:space="preserve">AMI modeling is now being applied to </w:t>
      </w:r>
      <w:r w:rsidR="00611C6D">
        <w:t>single-ended</w:t>
      </w:r>
      <w:r>
        <w:t xml:space="preserve"> channels (e.g. DDR5). The current input to </w:t>
      </w:r>
      <w:proofErr w:type="spellStart"/>
      <w:r>
        <w:t>AMI_Init</w:t>
      </w:r>
      <w:proofErr w:type="spellEnd"/>
      <w:r>
        <w:t xml:space="preserve"> is an Impulse Response. </w:t>
      </w:r>
      <w:r w:rsidR="00784779">
        <w:t xml:space="preserve">This </w:t>
      </w:r>
      <w:r>
        <w:t xml:space="preserve">forces all AMI simulations to be centered around the </w:t>
      </w:r>
      <w:r w:rsidR="00CB76A2">
        <w:t>mid-level</w:t>
      </w:r>
      <w:r>
        <w:t xml:space="preserve"> of the si</w:t>
      </w:r>
      <w:r w:rsidR="000A0FA7">
        <w:t>gnal</w:t>
      </w:r>
      <w:r w:rsidR="00C132B4">
        <w:t xml:space="preserve"> of a </w:t>
      </w:r>
      <w:r w:rsidR="00611C6D">
        <w:t>single-ended</w:t>
      </w:r>
      <w:r w:rsidR="00C132B4">
        <w:t xml:space="preserve"> port</w:t>
      </w:r>
      <w:r>
        <w:t xml:space="preserve">. </w:t>
      </w:r>
      <w:r w:rsidR="00C132B4">
        <w:t xml:space="preserve"> </w:t>
      </w:r>
      <w:r>
        <w:t xml:space="preserve">A DLL may need to know the </w:t>
      </w:r>
      <w:r w:rsidR="00611C6D">
        <w:t>single-ended</w:t>
      </w:r>
      <w:r>
        <w:t xml:space="preserve"> voltage leve</w:t>
      </w:r>
      <w:r w:rsidR="000A0FA7">
        <w:t>l</w:t>
      </w:r>
      <w:r>
        <w:t>s (e.g. to handle saturation in a DFE sum</w:t>
      </w:r>
      <w:r w:rsidR="003C421F">
        <w:t>m</w:t>
      </w:r>
      <w:r>
        <w:t xml:space="preserve">er). </w:t>
      </w:r>
      <w:ins w:id="16" w:author="Author">
        <w:r w:rsidR="0090795C">
          <w:t xml:space="preserve">On the other hand, </w:t>
        </w:r>
        <w:r w:rsidR="006308D3">
          <w:t xml:space="preserve">to </w:t>
        </w:r>
        <w:r w:rsidR="002D5777">
          <w:t xml:space="preserve">support </w:t>
        </w:r>
        <w:del w:id="17" w:author="Author">
          <w:r w:rsidR="006308D3" w:rsidDel="002D5777">
            <w:delText xml:space="preserve">assist </w:delText>
          </w:r>
        </w:del>
        <w:r w:rsidR="006308D3">
          <w:t xml:space="preserve">statistical simulations, </w:t>
        </w:r>
        <w:r w:rsidR="0090795C">
          <w:t xml:space="preserve">the Rx model </w:t>
        </w:r>
        <w:del w:id="18" w:author="Author">
          <w:r w:rsidR="0090795C" w:rsidDel="002F3801">
            <w:delText xml:space="preserve">may </w:delText>
          </w:r>
        </w:del>
        <w:r w:rsidR="0090795C">
          <w:t>need</w:t>
        </w:r>
        <w:r w:rsidR="002F3801">
          <w:t>s</w:t>
        </w:r>
        <w:r w:rsidR="0090795C">
          <w:t xml:space="preserve"> to provide the EDA tool the Rx latch DC </w:t>
        </w:r>
        <w:r w:rsidR="00856B97">
          <w:t>component</w:t>
        </w:r>
        <w:r w:rsidR="00AF10CE">
          <w:t>.</w:t>
        </w:r>
        <w:r w:rsidR="00856B97">
          <w:t xml:space="preserve"> </w:t>
        </w:r>
        <w:del w:id="19" w:author="Author">
          <w:r w:rsidR="0090795C" w:rsidDel="00856B97">
            <w:delText xml:space="preserve">value </w:delText>
          </w:r>
          <w:r w:rsidR="0090795C" w:rsidDel="005A169B">
            <w:delText>to be</w:delText>
          </w:r>
          <w:r w:rsidR="0090795C" w:rsidDel="00916C79">
            <w:delText xml:space="preserve"> used in statistical simulations.</w:delText>
          </w:r>
          <w:r w:rsidR="0090795C" w:rsidDel="00AF10CE">
            <w:delText xml:space="preserve"> </w:delText>
          </w:r>
        </w:del>
      </w:ins>
      <w:r w:rsidR="000A0FA7">
        <w:t xml:space="preserve">This BIRD proposes </w:t>
      </w:r>
      <w:ins w:id="20" w:author="Author">
        <w:r w:rsidR="004E6C19">
          <w:t>two</w:t>
        </w:r>
      </w:ins>
      <w:del w:id="21" w:author="Author">
        <w:r w:rsidR="000A0FA7" w:rsidDel="004E6C19">
          <w:delText>a</w:delText>
        </w:r>
      </w:del>
      <w:r w:rsidR="000A0FA7">
        <w:t xml:space="preserve"> new AMI Reserved Parameter</w:t>
      </w:r>
      <w:ins w:id="22" w:author="Author">
        <w:r w:rsidR="004E6C19">
          <w:t>s. The first one,</w:t>
        </w:r>
      </w:ins>
      <w:r w:rsidR="000A0FA7">
        <w:t xml:space="preserve"> </w:t>
      </w:r>
      <w:proofErr w:type="spellStart"/>
      <w:r w:rsidR="000A0FA7">
        <w:t>DC_Offset</w:t>
      </w:r>
      <w:proofErr w:type="spellEnd"/>
      <w:r w:rsidR="003C421F">
        <w:t>,</w:t>
      </w:r>
      <w:r w:rsidR="000A0FA7">
        <w:t xml:space="preserve"> </w:t>
      </w:r>
      <w:del w:id="23" w:author="Author">
        <w:r w:rsidR="000A0FA7" w:rsidDel="004E6C19">
          <w:delText xml:space="preserve">which </w:delText>
        </w:r>
      </w:del>
      <w:r w:rsidR="000A0FA7">
        <w:t xml:space="preserve">is the mid value of the beginning and end of the step response of </w:t>
      </w:r>
      <w:r w:rsidR="00E945A9">
        <w:t>the</w:t>
      </w:r>
      <w:r w:rsidR="000A0FA7">
        <w:t xml:space="preserve"> channel.</w:t>
      </w:r>
      <w:ins w:id="24" w:author="Author">
        <w:r w:rsidR="004E6C19">
          <w:t xml:space="preserve"> The second one, </w:t>
        </w:r>
        <w:proofErr w:type="spellStart"/>
        <w:r w:rsidR="004E6C19">
          <w:t>DC_for_Statistical</w:t>
        </w:r>
        <w:proofErr w:type="spellEnd"/>
        <w:r w:rsidR="004E6C19">
          <w:t xml:space="preserve">, is the DC component at the receiver </w:t>
        </w:r>
        <w:r w:rsidR="0087565B">
          <w:t xml:space="preserve">latch </w:t>
        </w:r>
        <w:del w:id="25" w:author="Author">
          <w:r w:rsidR="004E6C19" w:rsidDel="0087565B">
            <w:delText xml:space="preserve">output </w:delText>
          </w:r>
        </w:del>
        <w:r w:rsidR="004B1327">
          <w:t>us</w:t>
        </w:r>
        <w:del w:id="26" w:author="Author">
          <w:r w:rsidR="004E6C19" w:rsidDel="004B1327">
            <w:delText>us</w:delText>
          </w:r>
        </w:del>
        <w:r w:rsidR="004E6C19">
          <w:t xml:space="preserve">ed </w:t>
        </w:r>
        <w:r w:rsidR="00C42243">
          <w:t xml:space="preserve">by EDA tools </w:t>
        </w:r>
        <w:r w:rsidR="004E6C19">
          <w:t>in statistical simulations.</w:t>
        </w:r>
      </w:ins>
    </w:p>
    <w:p w14:paraId="39B38BDE" w14:textId="77777777"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0996BF" w14:textId="77777777"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62E8E1B8" w14:textId="77777777" w:rsidR="00EA7086" w:rsidRPr="00945793" w:rsidRDefault="00EA7086" w:rsidP="00090538">
      <w:r>
        <w:t>The IBIS specification must meet these requirements:</w:t>
      </w:r>
    </w:p>
    <w:p w14:paraId="1B2842DC" w14:textId="77777777" w:rsidR="00EA7086" w:rsidRDefault="00EA7086" w:rsidP="00EA7086">
      <w:pPr>
        <w:pStyle w:val="Caption"/>
        <w:keepNext/>
      </w:pPr>
      <w:r>
        <w:t xml:space="preserve">Table </w:t>
      </w:r>
      <w:r w:rsidR="00A8307B">
        <w:rPr>
          <w:noProof/>
        </w:rPr>
        <w:fldChar w:fldCharType="begin"/>
      </w:r>
      <w:r w:rsidR="00A8307B">
        <w:rPr>
          <w:noProof/>
        </w:rPr>
        <w:instrText xml:space="preserve"> SEQ Table \* ARABIC </w:instrText>
      </w:r>
      <w:r w:rsidR="00A8307B">
        <w:rPr>
          <w:noProof/>
        </w:rPr>
        <w:fldChar w:fldCharType="separate"/>
      </w:r>
      <w:r>
        <w:rPr>
          <w:noProof/>
        </w:rPr>
        <w:t>1</w:t>
      </w:r>
      <w:r w:rsidR="00A8307B"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78"/>
        <w:gridCol w:w="4928"/>
      </w:tblGrid>
      <w:tr w:rsidR="00EA7086" w:rsidRPr="007F4749" w14:paraId="21ED083A" w14:textId="77777777" w:rsidTr="00F074DA">
        <w:tc>
          <w:tcPr>
            <w:tcW w:w="2487" w:type="pct"/>
          </w:tcPr>
          <w:p w14:paraId="7299C4CA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14:paraId="101F758B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14:paraId="1F10CE70" w14:textId="77777777" w:rsidTr="00F074DA">
        <w:tc>
          <w:tcPr>
            <w:tcW w:w="2487" w:type="pct"/>
          </w:tcPr>
          <w:p w14:paraId="446BBCAD" w14:textId="77777777" w:rsidR="00EA7086" w:rsidRPr="00387182" w:rsidRDefault="00CB76A2" w:rsidP="00784779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ins w:id="27" w:author="Author"/>
                <w:rFonts w:ascii="Times New Roman" w:hAnsi="Times New Roman" w:cs="Times New Roman"/>
                <w:sz w:val="24"/>
                <w:szCs w:val="24"/>
                <w:rPrChange w:id="28" w:author="Author">
                  <w:rPr>
                    <w:ins w:id="29" w:author="Author"/>
                    <w:rFonts w:ascii="Times New Roman" w:hAnsi="Times New Roman" w:cs="Times New Roman"/>
                  </w:rPr>
                </w:rPrChange>
              </w:rPr>
            </w:pPr>
            <w:r w:rsidRPr="00704D04">
              <w:rPr>
                <w:rFonts w:ascii="Times New Roman" w:hAnsi="Times New Roman" w:cs="Times New Roman"/>
              </w:rPr>
              <w:t xml:space="preserve">Allow the EDA tool to convey to the model the mid-point of the steady state high and low voltages found during analog model characterization of </w:t>
            </w:r>
            <w:r w:rsidR="00611C6D">
              <w:rPr>
                <w:rFonts w:ascii="Times New Roman" w:hAnsi="Times New Roman" w:cs="Times New Roman"/>
              </w:rPr>
              <w:t>single-ended</w:t>
            </w:r>
            <w:r w:rsidRPr="00704D04">
              <w:rPr>
                <w:rFonts w:ascii="Times New Roman" w:hAnsi="Times New Roman" w:cs="Times New Roman"/>
              </w:rPr>
              <w:t xml:space="preserve"> signals.</w:t>
            </w:r>
          </w:p>
          <w:p w14:paraId="1D614B6D" w14:textId="7C49B4C4" w:rsidR="00387182" w:rsidRPr="00387182" w:rsidRDefault="00387182" w:rsidP="00784779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  <w:rPrChange w:id="30" w:author="Author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</w:pPr>
            <w:ins w:id="31" w:author="Author">
              <w:r w:rsidRPr="00387182">
                <w:rPr>
                  <w:rFonts w:ascii="Times New Roman" w:hAnsi="Times New Roman" w:cs="Times New Roman"/>
                  <w:rPrChange w:id="32" w:author="Author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t xml:space="preserve">Allow </w:t>
              </w:r>
              <w:r>
                <w:rPr>
                  <w:rFonts w:ascii="Times New Roman" w:hAnsi="Times New Roman" w:cs="Times New Roman"/>
                </w:rPr>
                <w:t xml:space="preserve">the </w:t>
              </w:r>
              <w:r w:rsidRPr="00387182">
                <w:rPr>
                  <w:rFonts w:ascii="Times New Roman" w:hAnsi="Times New Roman" w:cs="Times New Roman"/>
                  <w:rPrChange w:id="33" w:author="Author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t xml:space="preserve">receiver </w:t>
              </w:r>
              <w:r>
                <w:rPr>
                  <w:rFonts w:ascii="Times New Roman" w:hAnsi="Times New Roman" w:cs="Times New Roman"/>
                </w:rPr>
                <w:t xml:space="preserve">model to convey to the EDA tool the </w:t>
              </w:r>
              <w:r w:rsidR="000E2784" w:rsidRPr="00704D04">
                <w:rPr>
                  <w:rFonts w:ascii="Times New Roman" w:hAnsi="Times New Roman" w:cs="Times New Roman"/>
                </w:rPr>
                <w:t>mid-point of the steady state high and low voltages</w:t>
              </w:r>
              <w:del w:id="34" w:author="Author">
                <w:r w:rsidDel="006E1636">
                  <w:rPr>
                    <w:rFonts w:ascii="Times New Roman" w:hAnsi="Times New Roman" w:cs="Times New Roman"/>
                  </w:rPr>
                  <w:delText>DC component</w:delText>
                </w:r>
              </w:del>
              <w:r>
                <w:rPr>
                  <w:rFonts w:ascii="Times New Roman" w:hAnsi="Times New Roman" w:cs="Times New Roman"/>
                </w:rPr>
                <w:t xml:space="preserve"> at the receiver </w:t>
              </w:r>
              <w:r w:rsidR="0087565B">
                <w:rPr>
                  <w:rFonts w:ascii="Times New Roman" w:hAnsi="Times New Roman" w:cs="Times New Roman"/>
                </w:rPr>
                <w:t xml:space="preserve">latch </w:t>
              </w:r>
              <w:r w:rsidR="00AC7199">
                <w:rPr>
                  <w:rFonts w:ascii="Times New Roman" w:hAnsi="Times New Roman" w:cs="Times New Roman"/>
                </w:rPr>
                <w:t xml:space="preserve">used </w:t>
              </w:r>
              <w:del w:id="35" w:author="Author">
                <w:r w:rsidDel="0087565B">
                  <w:rPr>
                    <w:rFonts w:ascii="Times New Roman" w:hAnsi="Times New Roman" w:cs="Times New Roman"/>
                  </w:rPr>
                  <w:delText xml:space="preserve">output </w:delText>
                </w:r>
              </w:del>
              <w:r>
                <w:rPr>
                  <w:rFonts w:ascii="Times New Roman" w:hAnsi="Times New Roman" w:cs="Times New Roman"/>
                </w:rPr>
                <w:t>in statistical simulations.</w:t>
              </w:r>
            </w:ins>
          </w:p>
        </w:tc>
        <w:tc>
          <w:tcPr>
            <w:tcW w:w="2513" w:type="pct"/>
          </w:tcPr>
          <w:p w14:paraId="38974A79" w14:textId="77777777" w:rsidR="00EA7086" w:rsidRPr="007F4749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9FF9A" w14:textId="77777777"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59F870C" w14:textId="77777777"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136D9E8" w14:textId="4CDEA998" w:rsidR="00094836" w:rsidRDefault="000A0FA7" w:rsidP="00E81AC1">
      <w:r>
        <w:t>Add new AMI Reserved Parameter</w:t>
      </w:r>
      <w:ins w:id="36" w:author="Author">
        <w:r w:rsidR="00666A07">
          <w:t>s</w:t>
        </w:r>
      </w:ins>
      <w:r>
        <w:t xml:space="preserve"> </w:t>
      </w:r>
      <w:proofErr w:type="spellStart"/>
      <w:r>
        <w:t>DC_Offset</w:t>
      </w:r>
      <w:proofErr w:type="spellEnd"/>
      <w:ins w:id="37" w:author="Author">
        <w:r w:rsidR="00666A07">
          <w:t xml:space="preserve"> and </w:t>
        </w:r>
        <w:proofErr w:type="spellStart"/>
        <w:r w:rsidR="00666A07">
          <w:t>DC_for_Statistical</w:t>
        </w:r>
        <w:proofErr w:type="spellEnd"/>
        <w:r w:rsidR="00666A07">
          <w:t>.</w:t>
        </w:r>
      </w:ins>
      <w:del w:id="38" w:author="Author">
        <w:r w:rsidR="00C44C63" w:rsidDel="00666A07">
          <w:delText>.</w:delText>
        </w:r>
      </w:del>
    </w:p>
    <w:p w14:paraId="312A29DE" w14:textId="526932CF" w:rsidR="00C44C63" w:rsidRDefault="00C44C63">
      <w:pPr>
        <w:spacing w:before="0"/>
        <w:rPr>
          <w:rFonts w:eastAsia="Times New Roman"/>
        </w:rPr>
      </w:pPr>
      <w:r>
        <w:br w:type="page"/>
      </w:r>
    </w:p>
    <w:p w14:paraId="28CF1F72" w14:textId="77777777" w:rsidR="00CF1827" w:rsidRPr="00175664" w:rsidRDefault="00CF1827" w:rsidP="00CF1827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994EF68" w14:textId="77777777" w:rsidR="00CF1827" w:rsidRDefault="00CF1827" w:rsidP="00CF1827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PROPOSED CHANGES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0BCDB382" w14:textId="74D38264" w:rsidR="000A0FA7" w:rsidRPr="00892AAB" w:rsidRDefault="000A0FA7" w:rsidP="000A0FA7">
      <w:pPr>
        <w:shd w:val="clear" w:color="auto" w:fill="FFFFFF"/>
        <w:spacing w:before="100" w:beforeAutospacing="1" w:after="80"/>
        <w:rPr>
          <w:rFonts w:eastAsia="Times New Roman"/>
          <w:color w:val="222222"/>
          <w:sz w:val="25"/>
          <w:szCs w:val="25"/>
          <w:lang w:eastAsia="en-US"/>
        </w:rPr>
      </w:pPr>
      <w:r w:rsidRPr="00892AAB">
        <w:rPr>
          <w:rFonts w:eastAsia="Times New Roman"/>
          <w:i/>
          <w:iCs/>
          <w:color w:val="222222"/>
          <w:sz w:val="25"/>
          <w:szCs w:val="25"/>
          <w:lang w:eastAsia="en-US"/>
        </w:rPr>
        <w:t>Parameter:</w:t>
      </w:r>
      <w:r w:rsidR="003C421F">
        <w:rPr>
          <w:rFonts w:eastAsia="Times New Roman"/>
          <w:color w:val="222222"/>
          <w:sz w:val="25"/>
          <w:lang w:eastAsia="en-US"/>
        </w:rPr>
        <w:tab/>
      </w:r>
      <w:proofErr w:type="spellStart"/>
      <w:r>
        <w:rPr>
          <w:rFonts w:eastAsia="Times New Roman"/>
          <w:b/>
          <w:bCs/>
          <w:color w:val="222222"/>
          <w:sz w:val="25"/>
          <w:szCs w:val="25"/>
          <w:lang w:eastAsia="en-US"/>
        </w:rPr>
        <w:t>DC_Offset</w:t>
      </w:r>
      <w:proofErr w:type="spellEnd"/>
    </w:p>
    <w:p w14:paraId="6D6C3507" w14:textId="733DA2A3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Required:</w:t>
      </w:r>
      <w:r w:rsidRPr="00704D04">
        <w:rPr>
          <w:i/>
        </w:rPr>
        <w:tab/>
      </w:r>
      <w:r w:rsidRPr="00704D04">
        <w:t xml:space="preserve">No, and illegal before </w:t>
      </w:r>
      <w:proofErr w:type="spellStart"/>
      <w:r w:rsidRPr="00704D04">
        <w:t>AMI_Version</w:t>
      </w:r>
      <w:proofErr w:type="spellEnd"/>
      <w:r w:rsidRPr="00704D04">
        <w:t xml:space="preserve"> </w:t>
      </w:r>
      <w:proofErr w:type="spellStart"/>
      <w:r w:rsidR="00611C6D">
        <w:t>X.x</w:t>
      </w:r>
      <w:proofErr w:type="spellEnd"/>
    </w:p>
    <w:p w14:paraId="6B3B2D39" w14:textId="7A1818A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Direction:</w:t>
      </w:r>
      <w:r w:rsidR="003C421F" w:rsidRPr="00704D04">
        <w:rPr>
          <w:i/>
        </w:rPr>
        <w:tab/>
      </w:r>
      <w:r w:rsidRPr="00704D04">
        <w:t>Rx</w:t>
      </w:r>
    </w:p>
    <w:p w14:paraId="5842E242" w14:textId="7777777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Descriptors:</w:t>
      </w:r>
    </w:p>
    <w:p w14:paraId="22694A18" w14:textId="564D53CA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Usage:                   </w:t>
      </w:r>
      <w:r w:rsidR="008129D5">
        <w:rPr>
          <w:rFonts w:eastAsia="Times New Roman"/>
          <w:color w:val="222222"/>
          <w:lang w:eastAsia="en-US"/>
        </w:rPr>
        <w:t>In</w:t>
      </w:r>
      <w:del w:id="39" w:author="Author">
        <w:r w:rsidR="00521EA9" w:rsidDel="0015242E">
          <w:rPr>
            <w:rFonts w:eastAsia="Times New Roman"/>
            <w:color w:val="222222"/>
            <w:lang w:eastAsia="en-US"/>
          </w:rPr>
          <w:delText>Out</w:delText>
        </w:r>
      </w:del>
    </w:p>
    <w:p w14:paraId="3C4C3C95" w14:textId="6B8D4CAA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Type:                     </w:t>
      </w:r>
      <w:r>
        <w:rPr>
          <w:rFonts w:eastAsia="Times New Roman"/>
          <w:color w:val="222222"/>
          <w:lang w:eastAsia="en-US"/>
        </w:rPr>
        <w:t>Float</w:t>
      </w:r>
    </w:p>
    <w:p w14:paraId="53BCED01" w14:textId="77777777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Format:                  Value</w:t>
      </w:r>
    </w:p>
    <w:p w14:paraId="11DD2724" w14:textId="0976A7F2" w:rsidR="000A0FA7" w:rsidRPr="00F80EA2" w:rsidRDefault="000A0FA7" w:rsidP="003C421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Default:                 </w:t>
      </w:r>
      <w:r w:rsidR="008F3AAF">
        <w:rPr>
          <w:rFonts w:eastAsia="Times New Roman"/>
          <w:color w:val="222222"/>
          <w:lang w:eastAsia="en-US"/>
        </w:rPr>
        <w:t>&lt;</w:t>
      </w:r>
      <w:proofErr w:type="spellStart"/>
      <w:r w:rsidR="005A45C4">
        <w:rPr>
          <w:rFonts w:eastAsia="Times New Roman"/>
          <w:color w:val="222222"/>
          <w:lang w:eastAsia="en-US"/>
        </w:rPr>
        <w:t>numeric_literal</w:t>
      </w:r>
      <w:proofErr w:type="spellEnd"/>
      <w:r w:rsidR="008F3AAF">
        <w:rPr>
          <w:rFonts w:eastAsia="Times New Roman"/>
          <w:color w:val="222222"/>
          <w:lang w:eastAsia="en-US"/>
        </w:rPr>
        <w:t>&gt;</w:t>
      </w:r>
    </w:p>
    <w:p w14:paraId="6C335981" w14:textId="2E6F9441" w:rsidR="000A0FA7" w:rsidRPr="00F80EA2" w:rsidRDefault="000A0FA7" w:rsidP="000A0FA7">
      <w:pPr>
        <w:shd w:val="clear" w:color="auto" w:fill="FFFFFF"/>
        <w:spacing w:before="0" w:after="8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Description:</w:t>
      </w:r>
      <w:r w:rsidRPr="000939EE">
        <w:rPr>
          <w:rFonts w:eastAsia="Times New Roman"/>
          <w:i/>
          <w:iCs/>
          <w:color w:val="222222"/>
          <w:lang w:eastAsia="en-US"/>
        </w:rPr>
        <w:t>           </w:t>
      </w:r>
      <w:r w:rsidR="008F3AAF">
        <w:rPr>
          <w:rFonts w:eastAsia="Times New Roman"/>
          <w:color w:val="222222"/>
          <w:lang w:eastAsia="en-US"/>
        </w:rPr>
        <w:t>&lt;string&gt;</w:t>
      </w:r>
    </w:p>
    <w:p w14:paraId="6F4779B7" w14:textId="075FF47C" w:rsidR="00DA5E77" w:rsidRDefault="000A0FA7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Definition:</w:t>
      </w:r>
      <w:r w:rsidRPr="000939EE">
        <w:rPr>
          <w:rFonts w:eastAsia="Times New Roman"/>
          <w:color w:val="222222"/>
          <w:lang w:eastAsia="en-US"/>
        </w:rPr>
        <w:tab/>
      </w:r>
      <w:r w:rsidR="00BC2CFA">
        <w:rPr>
          <w:rFonts w:eastAsia="Times New Roman"/>
          <w:color w:val="222222"/>
          <w:lang w:eastAsia="en-US"/>
        </w:rPr>
        <w:t xml:space="preserve">The </w:t>
      </w:r>
      <w:r w:rsidR="004058EB">
        <w:rPr>
          <w:rFonts w:eastAsia="Times New Roman"/>
          <w:color w:val="222222"/>
          <w:lang w:eastAsia="en-US"/>
        </w:rPr>
        <w:t xml:space="preserve">mean value </w:t>
      </w:r>
      <w:r w:rsidR="006352D8">
        <w:rPr>
          <w:rFonts w:eastAsia="Times New Roman"/>
          <w:color w:val="222222"/>
          <w:lang w:eastAsia="en-US"/>
        </w:rPr>
        <w:t>of the steady state high and low voltage</w:t>
      </w:r>
      <w:ins w:id="40" w:author="Author">
        <w:r w:rsidR="00CE786F">
          <w:rPr>
            <w:rFonts w:eastAsia="Times New Roman"/>
            <w:color w:val="222222"/>
            <w:lang w:eastAsia="en-US"/>
          </w:rPr>
          <w:t>s</w:t>
        </w:r>
      </w:ins>
      <w:r w:rsidR="006352D8">
        <w:rPr>
          <w:rFonts w:eastAsia="Times New Roman"/>
          <w:color w:val="222222"/>
          <w:lang w:eastAsia="en-US"/>
        </w:rPr>
        <w:t xml:space="preserve"> of the channel at the Rx pad.</w:t>
      </w:r>
    </w:p>
    <w:p w14:paraId="06531E82" w14:textId="0CD6B6E8" w:rsidR="00B80128" w:rsidRDefault="00DA5E77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Usage Rules: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  <w:r w:rsidR="006352D8">
        <w:rPr>
          <w:rFonts w:eastAsia="Times New Roman"/>
          <w:color w:val="222222"/>
          <w:lang w:eastAsia="en-US"/>
        </w:rPr>
        <w:t xml:space="preserve">If the impulse response was generated by differentiating the step response, then </w:t>
      </w:r>
      <w:r w:rsidR="00BC2CFA">
        <w:rPr>
          <w:rFonts w:eastAsia="Times New Roman"/>
          <w:color w:val="222222"/>
          <w:lang w:eastAsia="en-US"/>
        </w:rPr>
        <w:t xml:space="preserve">the value of </w:t>
      </w:r>
      <w:proofErr w:type="spellStart"/>
      <w:r w:rsidR="00B80128">
        <w:rPr>
          <w:rFonts w:eastAsia="Times New Roman"/>
          <w:color w:val="222222"/>
          <w:lang w:eastAsia="en-US"/>
        </w:rPr>
        <w:t>DC</w:t>
      </w:r>
      <w:r w:rsidR="00BC2CFA">
        <w:rPr>
          <w:rFonts w:eastAsia="Times New Roman"/>
          <w:color w:val="222222"/>
          <w:lang w:eastAsia="en-US"/>
        </w:rPr>
        <w:t>_Offset</w:t>
      </w:r>
      <w:proofErr w:type="spellEnd"/>
      <w:r w:rsidR="00BC2CFA">
        <w:rPr>
          <w:rFonts w:eastAsia="Times New Roman"/>
          <w:color w:val="222222"/>
          <w:lang w:eastAsia="en-US"/>
        </w:rPr>
        <w:t xml:space="preserve"> </w:t>
      </w:r>
      <w:r w:rsidR="006352D8">
        <w:rPr>
          <w:rFonts w:eastAsia="Times New Roman"/>
          <w:color w:val="222222"/>
          <w:lang w:eastAsia="en-US"/>
        </w:rPr>
        <w:t xml:space="preserve">should be the same as the average of the step response </w:t>
      </w:r>
      <w:r w:rsidR="000B0898">
        <w:rPr>
          <w:rFonts w:eastAsia="Times New Roman"/>
          <w:color w:val="222222"/>
          <w:lang w:eastAsia="en-US"/>
        </w:rPr>
        <w:t>initial and final</w:t>
      </w:r>
      <w:r w:rsidR="006352D8">
        <w:rPr>
          <w:rFonts w:eastAsia="Times New Roman"/>
          <w:color w:val="222222"/>
          <w:lang w:eastAsia="en-US"/>
        </w:rPr>
        <w:t xml:space="preserve"> voltage</w:t>
      </w:r>
      <w:r w:rsidR="003C421F">
        <w:rPr>
          <w:rFonts w:eastAsia="Times New Roman"/>
          <w:color w:val="222222"/>
          <w:lang w:eastAsia="en-US"/>
        </w:rPr>
        <w:t>s</w:t>
      </w:r>
      <w:r w:rsidR="006352D8">
        <w:rPr>
          <w:rFonts w:eastAsia="Times New Roman"/>
          <w:color w:val="222222"/>
          <w:lang w:eastAsia="en-US"/>
        </w:rPr>
        <w:t>.</w:t>
      </w:r>
      <w:r w:rsidR="008129D5">
        <w:rPr>
          <w:rFonts w:eastAsia="Times New Roman"/>
          <w:color w:val="222222"/>
          <w:lang w:eastAsia="en-US"/>
        </w:rPr>
        <w:t xml:space="preserve"> </w:t>
      </w:r>
    </w:p>
    <w:p w14:paraId="7956B2ED" w14:textId="245FE6A6" w:rsidR="004C692B" w:rsidRPr="004C692B" w:rsidDel="000B7A6D" w:rsidRDefault="00697BA9" w:rsidP="004C692B">
      <w:pPr>
        <w:shd w:val="clear" w:color="auto" w:fill="FFFFFF"/>
        <w:spacing w:before="0" w:after="80"/>
        <w:rPr>
          <w:del w:id="41" w:author="Author"/>
          <w:rFonts w:eastAsia="Times New Roman"/>
          <w:color w:val="222222"/>
          <w:lang w:eastAsia="en-US"/>
        </w:rPr>
      </w:pPr>
      <w:del w:id="42" w:author="Author">
        <w:r w:rsidDel="000B7A6D">
          <w:rPr>
            <w:rFonts w:eastAsia="Times New Roman"/>
            <w:color w:val="222222"/>
            <w:lang w:eastAsia="en-US"/>
          </w:rPr>
          <w:delText>The AMI_Init function may alter the value of DC_Offset and pass the new value to the EDA tool</w:delText>
        </w:r>
        <w:r w:rsidR="00772FD1" w:rsidDel="000B7A6D">
          <w:rPr>
            <w:rFonts w:eastAsia="Times New Roman"/>
            <w:color w:val="222222"/>
            <w:lang w:eastAsia="en-US"/>
          </w:rPr>
          <w:delText>.</w:delText>
        </w:r>
        <w:r w:rsidR="00913069" w:rsidDel="000B7A6D">
          <w:rPr>
            <w:rFonts w:eastAsia="Times New Roman"/>
            <w:color w:val="222222"/>
            <w:lang w:eastAsia="en-US"/>
          </w:rPr>
          <w:delText xml:space="preserve"> T</w:delText>
        </w:r>
        <w:r w:rsidR="00913069" w:rsidRPr="00913069" w:rsidDel="000B7A6D">
          <w:rPr>
            <w:rFonts w:eastAsia="Times New Roman"/>
            <w:color w:val="222222"/>
            <w:lang w:eastAsia="en-US"/>
          </w:rPr>
          <w:delText>he EDA tool shall use only the values returned by the AMI_Init function</w:delText>
        </w:r>
        <w:r w:rsidR="004C692B" w:rsidDel="000B7A6D">
          <w:rPr>
            <w:rFonts w:eastAsia="Times New Roman"/>
            <w:color w:val="222222"/>
            <w:lang w:eastAsia="en-US"/>
          </w:rPr>
          <w:delText xml:space="preserve">. </w:delText>
        </w:r>
        <w:r w:rsidR="004C692B" w:rsidRPr="004C692B" w:rsidDel="000B7A6D">
          <w:rPr>
            <w:rFonts w:eastAsia="Times New Roman"/>
            <w:color w:val="222222"/>
            <w:lang w:eastAsia="en-US"/>
          </w:rPr>
          <w:delText xml:space="preserve">The model’s AMI_GetWave function may also return values </w:delText>
        </w:r>
        <w:r w:rsidR="00A72D12" w:rsidDel="000B7A6D">
          <w:rPr>
            <w:rFonts w:eastAsia="Times New Roman"/>
            <w:color w:val="222222"/>
            <w:lang w:eastAsia="en-US"/>
          </w:rPr>
          <w:delText>of DC_Offset</w:delText>
        </w:r>
        <w:r w:rsidR="004C692B" w:rsidRPr="004C692B" w:rsidDel="000B7A6D">
          <w:rPr>
            <w:rFonts w:eastAsia="Times New Roman"/>
            <w:color w:val="222222"/>
            <w:lang w:eastAsia="en-US"/>
          </w:rPr>
          <w:delText xml:space="preserve"> to the EDA tool, </w:delText>
        </w:r>
      </w:del>
    </w:p>
    <w:p w14:paraId="0E1B22C4" w14:textId="7C7D97E3" w:rsidR="004C692B" w:rsidRPr="004C692B" w:rsidDel="000B7A6D" w:rsidRDefault="004C692B" w:rsidP="004C692B">
      <w:pPr>
        <w:shd w:val="clear" w:color="auto" w:fill="FFFFFF"/>
        <w:spacing w:before="0" w:after="80"/>
        <w:rPr>
          <w:del w:id="43" w:author="Author"/>
          <w:rFonts w:eastAsia="Times New Roman"/>
          <w:color w:val="222222"/>
          <w:lang w:eastAsia="en-US"/>
        </w:rPr>
      </w:pPr>
      <w:del w:id="44" w:author="Author">
        <w:r w:rsidRPr="004C692B" w:rsidDel="000B7A6D">
          <w:rPr>
            <w:rFonts w:eastAsia="Times New Roman"/>
            <w:color w:val="222222"/>
            <w:lang w:eastAsia="en-US"/>
          </w:rPr>
          <w:delText xml:space="preserve">and these values are not required to be the same as the values previously returned by the AMI_Init </w:delText>
        </w:r>
      </w:del>
    </w:p>
    <w:p w14:paraId="421165A3" w14:textId="15511BCD" w:rsidR="004C692B" w:rsidRPr="004C692B" w:rsidDel="000B7A6D" w:rsidRDefault="004C692B" w:rsidP="004C692B">
      <w:pPr>
        <w:shd w:val="clear" w:color="auto" w:fill="FFFFFF"/>
        <w:spacing w:before="0" w:after="80"/>
        <w:rPr>
          <w:del w:id="45" w:author="Author"/>
          <w:rFonts w:eastAsia="Times New Roman"/>
          <w:color w:val="222222"/>
          <w:lang w:eastAsia="en-US"/>
        </w:rPr>
      </w:pPr>
      <w:del w:id="46" w:author="Author">
        <w:r w:rsidRPr="004C692B" w:rsidDel="000B7A6D">
          <w:rPr>
            <w:rFonts w:eastAsia="Times New Roman"/>
            <w:color w:val="222222"/>
            <w:lang w:eastAsia="en-US"/>
          </w:rPr>
          <w:delText xml:space="preserve">function.  The EDA tool may report the values returned by the AMI_GetWave function to the user, </w:delText>
        </w:r>
      </w:del>
    </w:p>
    <w:p w14:paraId="3074ED0A" w14:textId="2EBB4AD9" w:rsidR="004C692B" w:rsidRPr="004C692B" w:rsidDel="000B7A6D" w:rsidRDefault="004C692B" w:rsidP="004C692B">
      <w:pPr>
        <w:shd w:val="clear" w:color="auto" w:fill="FFFFFF"/>
        <w:spacing w:before="0" w:after="80"/>
        <w:rPr>
          <w:del w:id="47" w:author="Author"/>
          <w:rFonts w:eastAsia="Times New Roman"/>
          <w:color w:val="222222"/>
          <w:lang w:eastAsia="en-US"/>
        </w:rPr>
      </w:pPr>
      <w:del w:id="48" w:author="Author">
        <w:r w:rsidRPr="004C692B" w:rsidDel="000B7A6D">
          <w:rPr>
            <w:rFonts w:eastAsia="Times New Roman"/>
            <w:color w:val="222222"/>
            <w:lang w:eastAsia="en-US"/>
          </w:rPr>
          <w:delText xml:space="preserve">but these values shall not be used by the EDA tool to modify or calculate parameter values passed </w:delText>
        </w:r>
      </w:del>
    </w:p>
    <w:p w14:paraId="10B675C6" w14:textId="5FE0BF36" w:rsidR="004C692B" w:rsidRPr="004C692B" w:rsidDel="000B7A6D" w:rsidRDefault="004C692B" w:rsidP="004C692B">
      <w:pPr>
        <w:shd w:val="clear" w:color="auto" w:fill="FFFFFF"/>
        <w:spacing w:before="0" w:after="80"/>
        <w:rPr>
          <w:del w:id="49" w:author="Author"/>
          <w:rFonts w:eastAsia="Times New Roman"/>
          <w:color w:val="222222"/>
          <w:lang w:eastAsia="en-US"/>
        </w:rPr>
      </w:pPr>
      <w:del w:id="50" w:author="Author">
        <w:r w:rsidRPr="004C692B" w:rsidDel="000B7A6D">
          <w:rPr>
            <w:rFonts w:eastAsia="Times New Roman"/>
            <w:color w:val="222222"/>
            <w:lang w:eastAsia="en-US"/>
          </w:rPr>
          <w:delText xml:space="preserve">into simulation models in subsequent function calls or simulations, or to modify or calculate the </w:delText>
        </w:r>
      </w:del>
    </w:p>
    <w:p w14:paraId="18965157" w14:textId="457141B9" w:rsidR="001B18C1" w:rsidDel="000B7A6D" w:rsidRDefault="004C692B" w:rsidP="004C692B">
      <w:pPr>
        <w:shd w:val="clear" w:color="auto" w:fill="FFFFFF"/>
        <w:spacing w:before="0" w:after="80"/>
        <w:rPr>
          <w:del w:id="51" w:author="Author"/>
          <w:rFonts w:eastAsia="Times New Roman"/>
          <w:color w:val="222222"/>
          <w:lang w:eastAsia="en-US"/>
        </w:rPr>
      </w:pPr>
      <w:del w:id="52" w:author="Author">
        <w:r w:rsidRPr="004C692B" w:rsidDel="000B7A6D">
          <w:rPr>
            <w:rFonts w:eastAsia="Times New Roman"/>
            <w:color w:val="222222"/>
            <w:lang w:eastAsia="en-US"/>
          </w:rPr>
          <w:delText>simulation results in any way.</w:delText>
        </w:r>
      </w:del>
    </w:p>
    <w:p w14:paraId="22DCC31E" w14:textId="24F33DAF" w:rsidR="0019264B" w:rsidDel="000B7A6D" w:rsidRDefault="0019264B" w:rsidP="004C692B">
      <w:pPr>
        <w:shd w:val="clear" w:color="auto" w:fill="FFFFFF"/>
        <w:spacing w:before="0" w:after="80"/>
        <w:rPr>
          <w:del w:id="53" w:author="Author"/>
          <w:rFonts w:eastAsia="Times New Roman"/>
          <w:color w:val="222222"/>
          <w:lang w:eastAsia="en-US"/>
        </w:rPr>
      </w:pPr>
    </w:p>
    <w:p w14:paraId="3A911760" w14:textId="0E5ED8F5" w:rsidR="00FD7967" w:rsidRDefault="001B18C1" w:rsidP="00704D04">
      <w:pPr>
        <w:shd w:val="clear" w:color="auto" w:fill="FFFFFF"/>
        <w:spacing w:before="0" w:after="80"/>
        <w:rPr>
          <w:ins w:id="54" w:author="Author"/>
          <w:rFonts w:eastAsia="Times New Roman"/>
          <w:lang w:eastAsia="en-US"/>
        </w:rPr>
      </w:pPr>
      <w:r>
        <w:rPr>
          <w:rFonts w:eastAsia="Times New Roman"/>
          <w:color w:val="222222"/>
          <w:lang w:eastAsia="en-US"/>
        </w:rPr>
        <w:t xml:space="preserve">It is assumed that the waveform input to the Rx </w:t>
      </w:r>
      <w:proofErr w:type="spellStart"/>
      <w:r>
        <w:rPr>
          <w:rFonts w:eastAsia="Times New Roman"/>
          <w:color w:val="222222"/>
          <w:lang w:eastAsia="en-US"/>
        </w:rPr>
        <w:t>AMI_GetWave</w:t>
      </w:r>
      <w:proofErr w:type="spellEnd"/>
      <w:r>
        <w:rPr>
          <w:rFonts w:eastAsia="Times New Roman"/>
          <w:color w:val="222222"/>
          <w:lang w:eastAsia="en-US"/>
        </w:rPr>
        <w:t xml:space="preserve"> function is the </w:t>
      </w:r>
      <w:r w:rsidR="006C3229" w:rsidRPr="00AA707D">
        <w:rPr>
          <w:rFonts w:eastAsia="Times New Roman"/>
          <w:color w:val="222222"/>
          <w:lang w:eastAsia="en-US"/>
        </w:rPr>
        <w:t>physical</w:t>
      </w:r>
      <w:r w:rsidR="006C3229">
        <w:rPr>
          <w:rFonts w:eastAsia="Times New Roman"/>
          <w:color w:val="222222"/>
          <w:lang w:eastAsia="en-US"/>
        </w:rPr>
        <w:t xml:space="preserve"> </w:t>
      </w:r>
      <w:ins w:id="55" w:author="Author">
        <w:r w:rsidR="00CD365C">
          <w:rPr>
            <w:rFonts w:eastAsia="Times New Roman"/>
            <w:color w:val="222222"/>
            <w:lang w:eastAsia="en-US"/>
          </w:rPr>
          <w:t xml:space="preserve">Rx input </w:t>
        </w:r>
      </w:ins>
      <w:r>
        <w:rPr>
          <w:rFonts w:eastAsia="Times New Roman"/>
          <w:color w:val="222222"/>
          <w:lang w:eastAsia="en-US"/>
        </w:rPr>
        <w:t>waveform</w:t>
      </w:r>
      <w:del w:id="56" w:author="Author">
        <w:r w:rsidDel="00CD365C">
          <w:rPr>
            <w:rFonts w:eastAsia="Times New Roman"/>
            <w:color w:val="222222"/>
            <w:lang w:eastAsia="en-US"/>
          </w:rPr>
          <w:delText xml:space="preserve"> </w:delText>
        </w:r>
      </w:del>
      <w:ins w:id="57" w:author="Author">
        <w:del w:id="58" w:author="Author">
          <w:r w:rsidR="00FC5A26" w:rsidDel="00CD365C">
            <w:rPr>
              <w:rFonts w:eastAsia="Times New Roman"/>
              <w:color w:val="222222"/>
              <w:lang w:eastAsia="en-US"/>
            </w:rPr>
            <w:delText>input to the Rx</w:delText>
          </w:r>
        </w:del>
        <w:r w:rsidR="00FC5A26">
          <w:rPr>
            <w:rFonts w:eastAsia="Times New Roman"/>
            <w:color w:val="222222"/>
            <w:lang w:eastAsia="en-US"/>
          </w:rPr>
          <w:t xml:space="preserve"> </w:t>
        </w:r>
      </w:ins>
      <w:r>
        <w:rPr>
          <w:rFonts w:eastAsia="Times New Roman"/>
          <w:color w:val="222222"/>
          <w:lang w:eastAsia="en-US"/>
        </w:rPr>
        <w:t xml:space="preserve">minus this </w:t>
      </w:r>
      <w:proofErr w:type="spellStart"/>
      <w:r>
        <w:rPr>
          <w:rFonts w:eastAsia="Times New Roman"/>
          <w:color w:val="222222"/>
          <w:lang w:eastAsia="en-US"/>
        </w:rPr>
        <w:t>DC_Offset</w:t>
      </w:r>
      <w:proofErr w:type="spellEnd"/>
      <w:r>
        <w:rPr>
          <w:rFonts w:eastAsia="Times New Roman"/>
          <w:color w:val="222222"/>
          <w:lang w:eastAsia="en-US"/>
        </w:rPr>
        <w:t xml:space="preserve">. </w:t>
      </w:r>
      <w:r w:rsidRPr="00421CF6">
        <w:rPr>
          <w:rFonts w:eastAsia="Times New Roman"/>
          <w:lang w:eastAsia="en-US"/>
        </w:rPr>
        <w:t xml:space="preserve">The </w:t>
      </w:r>
      <w:r w:rsidR="00BC2CFA" w:rsidRPr="00421CF6">
        <w:rPr>
          <w:rFonts w:eastAsia="Times New Roman"/>
          <w:lang w:eastAsia="en-US"/>
        </w:rPr>
        <w:t xml:space="preserve">Rx </w:t>
      </w:r>
      <w:proofErr w:type="spellStart"/>
      <w:r w:rsidRPr="00421CF6">
        <w:rPr>
          <w:rFonts w:eastAsia="Times New Roman"/>
          <w:lang w:eastAsia="en-US"/>
        </w:rPr>
        <w:t>AMI_GetWave</w:t>
      </w:r>
      <w:proofErr w:type="spellEnd"/>
      <w:r w:rsidRPr="00421CF6">
        <w:rPr>
          <w:rFonts w:eastAsia="Times New Roman"/>
          <w:lang w:eastAsia="en-US"/>
        </w:rPr>
        <w:t xml:space="preserve"> function </w:t>
      </w:r>
      <w:r w:rsidR="00663280" w:rsidRPr="00421CF6">
        <w:rPr>
          <w:rFonts w:eastAsia="Times New Roman"/>
          <w:lang w:eastAsia="en-US"/>
        </w:rPr>
        <w:t>may</w:t>
      </w:r>
      <w:r w:rsidRPr="00421CF6">
        <w:rPr>
          <w:rFonts w:eastAsia="Times New Roman"/>
          <w:lang w:eastAsia="en-US"/>
        </w:rPr>
        <w:t xml:space="preserve"> choose to </w:t>
      </w:r>
      <w:r w:rsidR="00663280" w:rsidRPr="00421CF6">
        <w:rPr>
          <w:rFonts w:eastAsia="Times New Roman"/>
          <w:lang w:eastAsia="en-US"/>
        </w:rPr>
        <w:t>re</w:t>
      </w:r>
      <w:r w:rsidRPr="00421CF6">
        <w:rPr>
          <w:rFonts w:eastAsia="Times New Roman"/>
          <w:lang w:eastAsia="en-US"/>
        </w:rPr>
        <w:t xml:space="preserve">construct the </w:t>
      </w:r>
      <w:r w:rsidR="00663280" w:rsidRPr="00421CF6">
        <w:rPr>
          <w:rFonts w:eastAsia="Times New Roman"/>
          <w:lang w:eastAsia="en-US"/>
        </w:rPr>
        <w:t>physical</w:t>
      </w:r>
      <w:r w:rsidRPr="00754881">
        <w:rPr>
          <w:rFonts w:eastAsia="Times New Roman"/>
          <w:lang w:eastAsia="en-US"/>
        </w:rPr>
        <w:t xml:space="preserve"> waveform by addin</w:t>
      </w:r>
      <w:r w:rsidR="005E351A" w:rsidRPr="00754881">
        <w:rPr>
          <w:rFonts w:eastAsia="Times New Roman"/>
          <w:lang w:eastAsia="en-US"/>
        </w:rPr>
        <w:t>g</w:t>
      </w:r>
      <w:r w:rsidRPr="00754881">
        <w:rPr>
          <w:rFonts w:eastAsia="Times New Roman"/>
          <w:lang w:eastAsia="en-US"/>
        </w:rPr>
        <w:t xml:space="preserve"> </w:t>
      </w:r>
      <w:proofErr w:type="spellStart"/>
      <w:r w:rsidRPr="00754881">
        <w:rPr>
          <w:rFonts w:eastAsia="Times New Roman"/>
          <w:lang w:eastAsia="en-US"/>
        </w:rPr>
        <w:t>DC_Offset</w:t>
      </w:r>
      <w:proofErr w:type="spellEnd"/>
      <w:r w:rsidRPr="00754881">
        <w:rPr>
          <w:rFonts w:eastAsia="Times New Roman"/>
          <w:lang w:eastAsia="en-US"/>
        </w:rPr>
        <w:t xml:space="preserve"> to the input waveform.</w:t>
      </w:r>
    </w:p>
    <w:p w14:paraId="48CCAAE9" w14:textId="4918FC3A" w:rsidR="002E2064" w:rsidRPr="002E2064" w:rsidDel="00C11969" w:rsidRDefault="002E2064" w:rsidP="00704D04">
      <w:pPr>
        <w:shd w:val="clear" w:color="auto" w:fill="FFFFFF"/>
        <w:spacing w:before="0" w:after="80"/>
        <w:rPr>
          <w:del w:id="59" w:author="Author"/>
          <w:rFonts w:eastAsia="Times New Roman"/>
          <w:lang w:eastAsia="en-US"/>
          <w:rPrChange w:id="60" w:author="Author">
            <w:rPr>
              <w:del w:id="61" w:author="Author"/>
              <w:rFonts w:eastAsia="Times New Roman"/>
              <w:color w:val="222222"/>
              <w:lang w:eastAsia="en-US"/>
            </w:rPr>
          </w:rPrChange>
        </w:rPr>
      </w:pPr>
      <w:ins w:id="62" w:author="Author">
        <w:del w:id="63" w:author="Author">
          <w:r w:rsidDel="00C11969">
            <w:rPr>
              <w:rFonts w:eastAsia="Times New Roman"/>
              <w:lang w:eastAsia="en-US"/>
            </w:rPr>
            <w:delText>The Rx AMI_GetWave output waveform can have a non-zero DC component.</w:delText>
          </w:r>
        </w:del>
      </w:ins>
    </w:p>
    <w:p w14:paraId="2BDE52C8" w14:textId="4403B1A2" w:rsidR="00663280" w:rsidRPr="00421CF6" w:rsidDel="00765DF1" w:rsidRDefault="00754881" w:rsidP="00754881">
      <w:pPr>
        <w:pStyle w:val="xmsonormal"/>
        <w:rPr>
          <w:del w:id="64" w:author="Author"/>
          <w:rFonts w:ascii="Times New Roman" w:hAnsi="Times New Roman" w:cs="Times New Roman"/>
          <w:sz w:val="24"/>
        </w:rPr>
      </w:pPr>
      <w:del w:id="65" w:author="Author">
        <w:r w:rsidDel="00765DF1">
          <w:rPr>
            <w:rFonts w:ascii="Times New Roman" w:hAnsi="Times New Roman" w:cs="Times New Roman"/>
            <w:sz w:val="24"/>
          </w:rPr>
          <w:delText>The EDA tool constructs t</w:delText>
        </w:r>
        <w:r w:rsidR="00663280" w:rsidRPr="00421CF6" w:rsidDel="00765DF1">
          <w:rPr>
            <w:rFonts w:ascii="Times New Roman" w:hAnsi="Times New Roman" w:cs="Times New Roman"/>
            <w:sz w:val="24"/>
          </w:rPr>
          <w:delText xml:space="preserve">he physical waveform at the latch </w:delText>
        </w:r>
        <w:r w:rsidR="00F84C82" w:rsidDel="00765DF1">
          <w:rPr>
            <w:rFonts w:ascii="Times New Roman" w:hAnsi="Times New Roman" w:cs="Times New Roman"/>
            <w:sz w:val="24"/>
          </w:rPr>
          <w:delText xml:space="preserve">by summing the </w:delText>
        </w:r>
        <w:r w:rsidR="00663280" w:rsidRPr="00421CF6" w:rsidDel="00765DF1">
          <w:rPr>
            <w:rFonts w:ascii="Times New Roman" w:hAnsi="Times New Roman" w:cs="Times New Roman"/>
            <w:sz w:val="24"/>
          </w:rPr>
          <w:delText xml:space="preserve">Rx AMI GetWave output waveform </w:delText>
        </w:r>
        <w:r w:rsidR="00F84C82" w:rsidDel="00765DF1">
          <w:rPr>
            <w:rFonts w:ascii="Times New Roman" w:hAnsi="Times New Roman" w:cs="Times New Roman"/>
            <w:sz w:val="24"/>
          </w:rPr>
          <w:delText xml:space="preserve">and </w:delText>
        </w:r>
        <w:r w:rsidR="00663280" w:rsidRPr="00421CF6" w:rsidDel="00765DF1">
          <w:rPr>
            <w:rFonts w:ascii="Times New Roman" w:hAnsi="Times New Roman" w:cs="Times New Roman"/>
            <w:sz w:val="24"/>
          </w:rPr>
          <w:delText>the DC_Offset returned by the RX AMI_Init function.</w:delText>
        </w:r>
      </w:del>
    </w:p>
    <w:p w14:paraId="5B121DCC" w14:textId="363D3AD2" w:rsidR="002E2F1A" w:rsidDel="00765DF1" w:rsidRDefault="002E2F1A" w:rsidP="00754881">
      <w:pPr>
        <w:pStyle w:val="xmsonormal"/>
        <w:rPr>
          <w:del w:id="66" w:author="Author"/>
          <w:rFonts w:eastAsia="Times New Roman"/>
          <w:color w:val="222222"/>
        </w:rPr>
      </w:pPr>
    </w:p>
    <w:p w14:paraId="1C5928A8" w14:textId="0ED75D99" w:rsidR="000A0FA7" w:rsidDel="00765DF1" w:rsidRDefault="006E61B1" w:rsidP="00704D04">
      <w:pPr>
        <w:shd w:val="clear" w:color="auto" w:fill="FFFFFF"/>
        <w:spacing w:before="0" w:after="80"/>
        <w:rPr>
          <w:del w:id="67" w:author="Author"/>
          <w:rFonts w:eastAsia="Times New Roman"/>
          <w:color w:val="222222"/>
          <w:lang w:eastAsia="en-US"/>
        </w:rPr>
      </w:pPr>
      <w:del w:id="68" w:author="Author">
        <w:r w:rsidRPr="00421CF6" w:rsidDel="00765DF1">
          <w:rPr>
            <w:rFonts w:eastAsia="Times New Roman"/>
            <w:color w:val="222222"/>
            <w:highlight w:val="yellow"/>
            <w:lang w:eastAsia="en-US"/>
          </w:rPr>
          <w:delText>T</w:delText>
        </w:r>
        <w:r w:rsidR="00BC2CFA" w:rsidRPr="00421CF6" w:rsidDel="00765DF1">
          <w:rPr>
            <w:rFonts w:eastAsia="Times New Roman"/>
            <w:color w:val="222222"/>
            <w:highlight w:val="yellow"/>
            <w:lang w:eastAsia="en-US"/>
          </w:rPr>
          <w:delText>he EDA tool can add DC_Offset to get the voltage of the waveform at the slicer (aka latch, decision point)</w:delText>
        </w:r>
        <w:r w:rsidR="00E2568F" w:rsidRPr="00421CF6" w:rsidDel="00765DF1">
          <w:rPr>
            <w:rFonts w:eastAsia="Times New Roman"/>
            <w:color w:val="222222"/>
            <w:highlight w:val="yellow"/>
            <w:lang w:eastAsia="en-US"/>
          </w:rPr>
          <w:delText xml:space="preserve"> of the </w:delText>
        </w:r>
        <w:r w:rsidR="00611C6D" w:rsidRPr="00421CF6" w:rsidDel="00765DF1">
          <w:rPr>
            <w:rFonts w:eastAsia="Times New Roman"/>
            <w:color w:val="222222"/>
            <w:highlight w:val="yellow"/>
            <w:lang w:eastAsia="en-US"/>
          </w:rPr>
          <w:delText>single-ended</w:delText>
        </w:r>
        <w:r w:rsidR="00E2568F" w:rsidRPr="00421CF6" w:rsidDel="00765DF1">
          <w:rPr>
            <w:rFonts w:eastAsia="Times New Roman"/>
            <w:color w:val="222222"/>
            <w:highlight w:val="yellow"/>
            <w:lang w:eastAsia="en-US"/>
          </w:rPr>
          <w:delText xml:space="preserve"> port</w:delText>
        </w:r>
        <w:r w:rsidR="00BC2CFA" w:rsidRPr="00421CF6" w:rsidDel="00765DF1">
          <w:rPr>
            <w:rFonts w:eastAsia="Times New Roman"/>
            <w:color w:val="222222"/>
            <w:highlight w:val="yellow"/>
            <w:lang w:eastAsia="en-US"/>
          </w:rPr>
          <w:delText>.</w:delText>
        </w:r>
      </w:del>
    </w:p>
    <w:p w14:paraId="7BE5DA0B" w14:textId="77777777" w:rsidR="00121F97" w:rsidDel="00765DF1" w:rsidRDefault="00121F97" w:rsidP="00CA30C9">
      <w:pPr>
        <w:shd w:val="clear" w:color="auto" w:fill="FFFFFF"/>
        <w:spacing w:before="0" w:after="80"/>
        <w:rPr>
          <w:del w:id="69" w:author="Author"/>
          <w:rFonts w:eastAsia="Times New Roman"/>
          <w:color w:val="222222"/>
          <w:lang w:eastAsia="en-US"/>
        </w:rPr>
      </w:pPr>
    </w:p>
    <w:p w14:paraId="02E56D8E" w14:textId="77777777" w:rsidR="00CA30C9" w:rsidRPr="00F80EA2" w:rsidRDefault="00CA30C9" w:rsidP="00704D04">
      <w:pPr>
        <w:shd w:val="clear" w:color="auto" w:fill="FFFFFF"/>
        <w:spacing w:before="0" w:after="80"/>
      </w:pPr>
    </w:p>
    <w:p w14:paraId="44DC0C28" w14:textId="77777777" w:rsidR="00C11969" w:rsidRDefault="00DA5E77" w:rsidP="00704D04">
      <w:pPr>
        <w:autoSpaceDE w:val="0"/>
        <w:autoSpaceDN w:val="0"/>
        <w:adjustRightInd w:val="0"/>
        <w:spacing w:before="0" w:afterLines="40" w:after="96"/>
        <w:rPr>
          <w:ins w:id="70" w:author="Author"/>
          <w:rFonts w:eastAsia="Times New Roman"/>
          <w:i/>
          <w:iCs/>
          <w:color w:val="222222"/>
          <w:lang w:eastAsia="en-US"/>
        </w:rPr>
      </w:pPr>
      <w:r>
        <w:rPr>
          <w:rFonts w:eastAsia="Times New Roman"/>
          <w:i/>
          <w:iCs/>
          <w:color w:val="222222"/>
          <w:lang w:eastAsia="en-US"/>
        </w:rPr>
        <w:t>Other Note</w:t>
      </w:r>
      <w:r w:rsidR="000A0FA7" w:rsidRPr="000939EE">
        <w:rPr>
          <w:rFonts w:eastAsia="Times New Roman"/>
          <w:i/>
          <w:iCs/>
          <w:color w:val="222222"/>
          <w:lang w:eastAsia="en-US"/>
        </w:rPr>
        <w:t>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</w:p>
    <w:p w14:paraId="0A752E44" w14:textId="5C9FBBAD" w:rsidR="009837CC" w:rsidRDefault="005E351A" w:rsidP="00C11969">
      <w:pPr>
        <w:pStyle w:val="ListParagraph"/>
        <w:numPr>
          <w:ilvl w:val="0"/>
          <w:numId w:val="75"/>
        </w:numPr>
        <w:autoSpaceDE w:val="0"/>
        <w:autoSpaceDN w:val="0"/>
        <w:adjustRightInd w:val="0"/>
        <w:spacing w:before="0" w:afterLines="40" w:after="96"/>
        <w:rPr>
          <w:ins w:id="71" w:author="Author"/>
        </w:rPr>
      </w:pPr>
      <w:r>
        <w:t>It</w:t>
      </w:r>
      <w:r w:rsidR="008129D5">
        <w:t xml:space="preserve"> </w:t>
      </w:r>
      <w:r w:rsidR="001B18C1">
        <w:t>is th</w:t>
      </w:r>
      <w:r w:rsidR="00CB76A2">
        <w:t>e</w:t>
      </w:r>
      <w:r w:rsidR="001B18C1">
        <w:t xml:space="preserve"> responsibility of the EDA tool to determine the </w:t>
      </w:r>
      <w:proofErr w:type="spellStart"/>
      <w:r w:rsidR="001B18C1">
        <w:t>DC_Offset</w:t>
      </w:r>
      <w:proofErr w:type="spellEnd"/>
      <w:r w:rsidR="001B18C1">
        <w:t>. The EDA tool may use any method to do this.</w:t>
      </w:r>
    </w:p>
    <w:p w14:paraId="76EFD2AE" w14:textId="45AFCDC7" w:rsidR="00C11969" w:rsidRDefault="00C11969">
      <w:pPr>
        <w:pStyle w:val="ListParagraph"/>
        <w:numPr>
          <w:ilvl w:val="0"/>
          <w:numId w:val="75"/>
        </w:numPr>
        <w:autoSpaceDE w:val="0"/>
        <w:autoSpaceDN w:val="0"/>
        <w:adjustRightInd w:val="0"/>
        <w:spacing w:before="0" w:afterLines="40" w:after="96"/>
        <w:pPrChange w:id="72" w:author="Author">
          <w:pPr>
            <w:autoSpaceDE w:val="0"/>
            <w:autoSpaceDN w:val="0"/>
            <w:adjustRightInd w:val="0"/>
            <w:spacing w:before="0" w:afterLines="40" w:after="96"/>
          </w:pPr>
        </w:pPrChange>
      </w:pPr>
      <w:ins w:id="73" w:author="Author">
        <w:r>
          <w:rPr>
            <w:rFonts w:eastAsia="Times New Roman"/>
            <w:lang w:eastAsia="en-US"/>
          </w:rPr>
          <w:t xml:space="preserve">The Rx </w:t>
        </w:r>
        <w:proofErr w:type="spellStart"/>
        <w:r>
          <w:rPr>
            <w:rFonts w:eastAsia="Times New Roman"/>
            <w:lang w:eastAsia="en-US"/>
          </w:rPr>
          <w:t>AMI_GetWave</w:t>
        </w:r>
        <w:proofErr w:type="spellEnd"/>
        <w:r>
          <w:rPr>
            <w:rFonts w:eastAsia="Times New Roman"/>
            <w:lang w:eastAsia="en-US"/>
          </w:rPr>
          <w:t xml:space="preserve"> output waveform </w:t>
        </w:r>
        <w:r w:rsidR="003770AD">
          <w:rPr>
            <w:rFonts w:eastAsia="Times New Roman"/>
            <w:lang w:eastAsia="en-US"/>
          </w:rPr>
          <w:t xml:space="preserve">is the physical waveform at the Rx latch. It </w:t>
        </w:r>
        <w:r>
          <w:rPr>
            <w:rFonts w:eastAsia="Times New Roman"/>
            <w:lang w:eastAsia="en-US"/>
          </w:rPr>
          <w:t>can have a non-zero DC component</w:t>
        </w:r>
        <w:r w:rsidR="00912B07">
          <w:rPr>
            <w:rFonts w:eastAsia="Times New Roman"/>
            <w:lang w:eastAsia="en-US"/>
          </w:rPr>
          <w:t xml:space="preserve">, </w:t>
        </w:r>
        <w:r w:rsidR="00FD70F7">
          <w:rPr>
            <w:rFonts w:eastAsia="Times New Roman"/>
            <w:lang w:eastAsia="en-US"/>
          </w:rPr>
          <w:t>which</w:t>
        </w:r>
        <w:del w:id="74" w:author="Author">
          <w:r w:rsidR="00B56F08" w:rsidDel="00FD70F7">
            <w:rPr>
              <w:rFonts w:eastAsia="Times New Roman"/>
              <w:lang w:eastAsia="en-US"/>
            </w:rPr>
            <w:delText>and it</w:delText>
          </w:r>
        </w:del>
        <w:r w:rsidR="00B56F08">
          <w:rPr>
            <w:rFonts w:eastAsia="Times New Roman"/>
            <w:lang w:eastAsia="en-US"/>
          </w:rPr>
          <w:t xml:space="preserve"> </w:t>
        </w:r>
        <w:del w:id="75" w:author="Author">
          <w:r w:rsidR="00912B07" w:rsidDel="00B56F08">
            <w:rPr>
              <w:rFonts w:eastAsia="Times New Roman"/>
              <w:lang w:eastAsia="en-US"/>
            </w:rPr>
            <w:delText xml:space="preserve">which </w:delText>
          </w:r>
        </w:del>
        <w:r w:rsidR="00912B07">
          <w:rPr>
            <w:rFonts w:eastAsia="Times New Roman"/>
            <w:lang w:eastAsia="en-US"/>
          </w:rPr>
          <w:t>can be time-varying.</w:t>
        </w:r>
        <w:del w:id="76" w:author="Author">
          <w:r w:rsidDel="00912B07">
            <w:rPr>
              <w:rFonts w:eastAsia="Times New Roman"/>
              <w:lang w:eastAsia="en-US"/>
            </w:rPr>
            <w:delText>.</w:delText>
          </w:r>
        </w:del>
      </w:ins>
    </w:p>
    <w:p w14:paraId="0AC70F10" w14:textId="5CFD295F" w:rsidR="00DA5E77" w:rsidRPr="007D1579" w:rsidRDefault="000A0FA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color w:val="222222"/>
          <w:lang w:eastAsia="en-US"/>
        </w:rPr>
      </w:pPr>
      <w:r w:rsidRPr="007D1579">
        <w:rPr>
          <w:rFonts w:eastAsia="Times New Roman"/>
          <w:i/>
          <w:iCs/>
          <w:color w:val="222222"/>
          <w:lang w:eastAsia="en-US"/>
        </w:rPr>
        <w:t>Example:</w:t>
      </w:r>
    </w:p>
    <w:p w14:paraId="470DD3A6" w14:textId="7399A94D" w:rsidR="000A0FA7" w:rsidRPr="00704D04" w:rsidRDefault="001B18C1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proofErr w:type="spellStart"/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DC_Offset</w:t>
      </w:r>
      <w:proofErr w:type="spellEnd"/>
      <w:r w:rsidR="000A0FA7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(Usage In</w:t>
      </w:r>
      <w:del w:id="77" w:author="Author">
        <w:r w:rsidR="00534FDD" w:rsidDel="00BD02AF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delText>Out</w:delText>
        </w:r>
      </w:del>
      <w:r w:rsidR="000A0FA7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(Type </w:t>
      </w:r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Float</w:t>
      </w:r>
      <w:r w:rsidR="000A0FA7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(Value </w:t>
      </w:r>
      <w:r w:rsidR="000B0898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0</w:t>
      </w:r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.5)</w:t>
      </w:r>
    </w:p>
    <w:p w14:paraId="787D553A" w14:textId="17DB2FDB" w:rsidR="000A0FA7" w:rsidRPr="00704D04" w:rsidRDefault="000A0FA7">
      <w:pPr>
        <w:shd w:val="clear" w:color="auto" w:fill="FFFFFF"/>
        <w:spacing w:before="0"/>
        <w:ind w:left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(Description </w:t>
      </w:r>
      <w:r w:rsidR="003C421F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“</w:t>
      </w:r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The EDA tool is responsible for determining the </w:t>
      </w:r>
      <w:proofErr w:type="spellStart"/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DC_Offset</w:t>
      </w:r>
      <w:proofErr w:type="spellEnd"/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value to input to the </w:t>
      </w:r>
      <w:r w:rsidR="008F3AAF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executable model</w:t>
      </w:r>
      <w:r w:rsidR="003C421F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.</w:t>
      </w:r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”)</w:t>
      </w:r>
    </w:p>
    <w:p w14:paraId="7FA36595" w14:textId="77777777" w:rsidR="00EF51EA" w:rsidRPr="00E81AC1" w:rsidRDefault="00EF51EA" w:rsidP="00EF51EA">
      <w:pPr>
        <w:rPr>
          <w:rFonts w:ascii="TimesNewRomanPSMT" w:hAnsi="TimesNewRomanPSMT" w:hint="eastAsia"/>
          <w:color w:val="000000"/>
        </w:rPr>
      </w:pPr>
    </w:p>
    <w:p w14:paraId="0CD4CDDE" w14:textId="74102470" w:rsidR="004326B4" w:rsidRPr="00892AAB" w:rsidRDefault="004326B4" w:rsidP="004326B4">
      <w:pPr>
        <w:shd w:val="clear" w:color="auto" w:fill="FFFFFF"/>
        <w:spacing w:before="100" w:beforeAutospacing="1" w:after="80"/>
        <w:rPr>
          <w:ins w:id="78" w:author="Author"/>
          <w:rFonts w:eastAsia="Times New Roman"/>
          <w:color w:val="222222"/>
          <w:sz w:val="25"/>
          <w:szCs w:val="25"/>
          <w:lang w:eastAsia="en-US"/>
        </w:rPr>
      </w:pPr>
      <w:ins w:id="79" w:author="Author">
        <w:r w:rsidRPr="00892AAB">
          <w:rPr>
            <w:rFonts w:eastAsia="Times New Roman"/>
            <w:i/>
            <w:iCs/>
            <w:color w:val="222222"/>
            <w:sz w:val="25"/>
            <w:szCs w:val="25"/>
            <w:lang w:eastAsia="en-US"/>
          </w:rPr>
          <w:t>Parameter:</w:t>
        </w:r>
        <w:r>
          <w:rPr>
            <w:rFonts w:eastAsia="Times New Roman"/>
            <w:color w:val="222222"/>
            <w:sz w:val="25"/>
            <w:lang w:eastAsia="en-US"/>
          </w:rPr>
          <w:tab/>
        </w:r>
        <w:proofErr w:type="spellStart"/>
        <w:r>
          <w:rPr>
            <w:rFonts w:eastAsia="Times New Roman"/>
            <w:b/>
            <w:bCs/>
            <w:color w:val="222222"/>
            <w:sz w:val="25"/>
            <w:szCs w:val="25"/>
            <w:lang w:eastAsia="en-US"/>
          </w:rPr>
          <w:t>DC_for_Statistical</w:t>
        </w:r>
        <w:proofErr w:type="spellEnd"/>
      </w:ins>
    </w:p>
    <w:p w14:paraId="5AEA7E03" w14:textId="77777777" w:rsidR="004326B4" w:rsidRPr="00704D04" w:rsidRDefault="004326B4" w:rsidP="004326B4">
      <w:pPr>
        <w:pStyle w:val="KeywordDescriptions"/>
        <w:spacing w:before="0"/>
        <w:rPr>
          <w:ins w:id="80" w:author="Author"/>
          <w:i/>
        </w:rPr>
      </w:pPr>
      <w:ins w:id="81" w:author="Author">
        <w:r w:rsidRPr="00704D04">
          <w:rPr>
            <w:i/>
          </w:rPr>
          <w:t>Required:</w:t>
        </w:r>
        <w:r w:rsidRPr="00704D04">
          <w:rPr>
            <w:i/>
          </w:rPr>
          <w:tab/>
        </w:r>
        <w:r w:rsidRPr="00704D04">
          <w:t xml:space="preserve">No, and illegal before </w:t>
        </w:r>
        <w:proofErr w:type="spellStart"/>
        <w:r w:rsidRPr="00704D04">
          <w:t>AMI_Version</w:t>
        </w:r>
        <w:proofErr w:type="spellEnd"/>
        <w:r w:rsidRPr="00704D04">
          <w:t xml:space="preserve"> </w:t>
        </w:r>
        <w:proofErr w:type="spellStart"/>
        <w:r>
          <w:t>X.x</w:t>
        </w:r>
        <w:proofErr w:type="spellEnd"/>
      </w:ins>
    </w:p>
    <w:p w14:paraId="70F1140D" w14:textId="77777777" w:rsidR="004326B4" w:rsidRPr="00704D04" w:rsidRDefault="004326B4" w:rsidP="004326B4">
      <w:pPr>
        <w:pStyle w:val="KeywordDescriptions"/>
        <w:spacing w:before="0"/>
        <w:rPr>
          <w:ins w:id="82" w:author="Author"/>
          <w:i/>
        </w:rPr>
      </w:pPr>
      <w:ins w:id="83" w:author="Author">
        <w:r w:rsidRPr="00704D04">
          <w:rPr>
            <w:i/>
          </w:rPr>
          <w:t>Direction:</w:t>
        </w:r>
        <w:r w:rsidRPr="00704D04">
          <w:rPr>
            <w:i/>
          </w:rPr>
          <w:tab/>
        </w:r>
        <w:r w:rsidRPr="00704D04">
          <w:t>Rx</w:t>
        </w:r>
      </w:ins>
    </w:p>
    <w:p w14:paraId="6B9B2431" w14:textId="77777777" w:rsidR="004326B4" w:rsidRPr="00704D04" w:rsidRDefault="004326B4" w:rsidP="004326B4">
      <w:pPr>
        <w:pStyle w:val="KeywordDescriptions"/>
        <w:spacing w:before="0"/>
        <w:rPr>
          <w:ins w:id="84" w:author="Author"/>
          <w:i/>
        </w:rPr>
      </w:pPr>
      <w:ins w:id="85" w:author="Author">
        <w:r w:rsidRPr="00704D04">
          <w:rPr>
            <w:i/>
          </w:rPr>
          <w:t>Descriptors:</w:t>
        </w:r>
      </w:ins>
    </w:p>
    <w:p w14:paraId="39C8542D" w14:textId="7D239363" w:rsidR="004326B4" w:rsidRPr="00F80EA2" w:rsidRDefault="004326B4" w:rsidP="004326B4">
      <w:pPr>
        <w:shd w:val="clear" w:color="auto" w:fill="FFFFFF"/>
        <w:spacing w:before="0"/>
        <w:ind w:left="360"/>
        <w:rPr>
          <w:ins w:id="86" w:author="Author"/>
          <w:rFonts w:eastAsia="Times New Roman"/>
          <w:color w:val="222222"/>
          <w:lang w:eastAsia="en-US"/>
        </w:rPr>
      </w:pPr>
      <w:ins w:id="87" w:author="Author">
        <w:r w:rsidRPr="000939EE">
          <w:rPr>
            <w:rFonts w:eastAsia="Times New Roman"/>
            <w:color w:val="222222"/>
            <w:lang w:eastAsia="en-US"/>
          </w:rPr>
          <w:t xml:space="preserve">Usage:                   </w:t>
        </w:r>
        <w:r>
          <w:rPr>
            <w:rFonts w:eastAsia="Times New Roman"/>
            <w:color w:val="222222"/>
            <w:lang w:eastAsia="en-US"/>
          </w:rPr>
          <w:t>Out</w:t>
        </w:r>
      </w:ins>
    </w:p>
    <w:p w14:paraId="55521D3C" w14:textId="77777777" w:rsidR="004326B4" w:rsidRPr="00F80EA2" w:rsidRDefault="004326B4" w:rsidP="004326B4">
      <w:pPr>
        <w:shd w:val="clear" w:color="auto" w:fill="FFFFFF"/>
        <w:spacing w:before="0"/>
        <w:ind w:left="360"/>
        <w:rPr>
          <w:ins w:id="88" w:author="Author"/>
          <w:rFonts w:eastAsia="Times New Roman"/>
          <w:color w:val="222222"/>
          <w:lang w:eastAsia="en-US"/>
        </w:rPr>
      </w:pPr>
      <w:ins w:id="89" w:author="Author">
        <w:r w:rsidRPr="000939EE">
          <w:rPr>
            <w:rFonts w:eastAsia="Times New Roman"/>
            <w:color w:val="222222"/>
            <w:lang w:eastAsia="en-US"/>
          </w:rPr>
          <w:t xml:space="preserve">Type:                     </w:t>
        </w:r>
        <w:r>
          <w:rPr>
            <w:rFonts w:eastAsia="Times New Roman"/>
            <w:color w:val="222222"/>
            <w:lang w:eastAsia="en-US"/>
          </w:rPr>
          <w:t>Float</w:t>
        </w:r>
      </w:ins>
    </w:p>
    <w:p w14:paraId="4A386D4C" w14:textId="77777777" w:rsidR="004326B4" w:rsidRPr="00F80EA2" w:rsidRDefault="004326B4" w:rsidP="004326B4">
      <w:pPr>
        <w:shd w:val="clear" w:color="auto" w:fill="FFFFFF"/>
        <w:spacing w:before="0"/>
        <w:ind w:left="360"/>
        <w:rPr>
          <w:ins w:id="90" w:author="Author"/>
          <w:rFonts w:eastAsia="Times New Roman"/>
          <w:color w:val="222222"/>
          <w:lang w:eastAsia="en-US"/>
        </w:rPr>
      </w:pPr>
      <w:ins w:id="91" w:author="Author">
        <w:r w:rsidRPr="000939EE">
          <w:rPr>
            <w:rFonts w:eastAsia="Times New Roman"/>
            <w:color w:val="222222"/>
            <w:lang w:eastAsia="en-US"/>
          </w:rPr>
          <w:t>Format:                  Value</w:t>
        </w:r>
      </w:ins>
    </w:p>
    <w:p w14:paraId="71C5E907" w14:textId="77777777" w:rsidR="004326B4" w:rsidRPr="00F80EA2" w:rsidRDefault="004326B4" w:rsidP="004326B4">
      <w:pPr>
        <w:shd w:val="clear" w:color="auto" w:fill="FFFFFF"/>
        <w:spacing w:before="0"/>
        <w:ind w:left="360"/>
        <w:rPr>
          <w:ins w:id="92" w:author="Author"/>
          <w:rFonts w:eastAsia="Times New Roman"/>
          <w:color w:val="222222"/>
          <w:lang w:eastAsia="en-US"/>
        </w:rPr>
      </w:pPr>
      <w:ins w:id="93" w:author="Author">
        <w:r w:rsidRPr="000939EE">
          <w:rPr>
            <w:rFonts w:eastAsia="Times New Roman"/>
            <w:color w:val="222222"/>
            <w:lang w:eastAsia="en-US"/>
          </w:rPr>
          <w:t xml:space="preserve">Default:                 </w:t>
        </w:r>
        <w:r>
          <w:rPr>
            <w:rFonts w:eastAsia="Times New Roman"/>
            <w:color w:val="222222"/>
            <w:lang w:eastAsia="en-US"/>
          </w:rPr>
          <w:t>&lt;</w:t>
        </w:r>
        <w:proofErr w:type="spellStart"/>
        <w:r>
          <w:rPr>
            <w:rFonts w:eastAsia="Times New Roman"/>
            <w:color w:val="222222"/>
            <w:lang w:eastAsia="en-US"/>
          </w:rPr>
          <w:t>numeric_literal</w:t>
        </w:r>
        <w:proofErr w:type="spellEnd"/>
        <w:r>
          <w:rPr>
            <w:rFonts w:eastAsia="Times New Roman"/>
            <w:color w:val="222222"/>
            <w:lang w:eastAsia="en-US"/>
          </w:rPr>
          <w:t>&gt;</w:t>
        </w:r>
      </w:ins>
    </w:p>
    <w:p w14:paraId="5089AB60" w14:textId="77777777" w:rsidR="004326B4" w:rsidRPr="00F80EA2" w:rsidRDefault="004326B4" w:rsidP="004326B4">
      <w:pPr>
        <w:shd w:val="clear" w:color="auto" w:fill="FFFFFF"/>
        <w:spacing w:before="0" w:after="80"/>
        <w:ind w:left="360"/>
        <w:rPr>
          <w:ins w:id="94" w:author="Author"/>
          <w:rFonts w:eastAsia="Times New Roman"/>
          <w:color w:val="222222"/>
          <w:lang w:eastAsia="en-US"/>
        </w:rPr>
      </w:pPr>
      <w:ins w:id="95" w:author="Author">
        <w:r w:rsidRPr="000939EE">
          <w:rPr>
            <w:rFonts w:eastAsia="Times New Roman"/>
            <w:color w:val="222222"/>
            <w:lang w:eastAsia="en-US"/>
          </w:rPr>
          <w:t>Description:</w:t>
        </w:r>
        <w:r w:rsidRPr="000939EE">
          <w:rPr>
            <w:rFonts w:eastAsia="Times New Roman"/>
            <w:i/>
            <w:iCs/>
            <w:color w:val="222222"/>
            <w:lang w:eastAsia="en-US"/>
          </w:rPr>
          <w:t>           </w:t>
        </w:r>
        <w:r>
          <w:rPr>
            <w:rFonts w:eastAsia="Times New Roman"/>
            <w:color w:val="222222"/>
            <w:lang w:eastAsia="en-US"/>
          </w:rPr>
          <w:t>&lt;string&gt;</w:t>
        </w:r>
      </w:ins>
    </w:p>
    <w:p w14:paraId="4C806933" w14:textId="59FBEC5F" w:rsidR="004326B4" w:rsidRDefault="004326B4" w:rsidP="004326B4">
      <w:pPr>
        <w:shd w:val="clear" w:color="auto" w:fill="FFFFFF"/>
        <w:spacing w:before="0" w:after="80"/>
        <w:rPr>
          <w:ins w:id="96" w:author="Author"/>
          <w:rFonts w:eastAsia="Times New Roman"/>
          <w:color w:val="222222"/>
          <w:lang w:eastAsia="en-US"/>
        </w:rPr>
      </w:pPr>
      <w:ins w:id="97" w:author="Author">
        <w:r w:rsidRPr="000939EE">
          <w:rPr>
            <w:rFonts w:eastAsia="Times New Roman"/>
            <w:i/>
            <w:iCs/>
            <w:color w:val="222222"/>
            <w:lang w:eastAsia="en-US"/>
          </w:rPr>
          <w:lastRenderedPageBreak/>
          <w:t>Definition:</w:t>
        </w:r>
        <w:r w:rsidRPr="000939EE">
          <w:rPr>
            <w:rFonts w:eastAsia="Times New Roman"/>
            <w:color w:val="222222"/>
            <w:lang w:eastAsia="en-US"/>
          </w:rPr>
          <w:tab/>
        </w:r>
        <w:r>
          <w:rPr>
            <w:rFonts w:eastAsia="Times New Roman"/>
            <w:color w:val="222222"/>
            <w:lang w:eastAsia="en-US"/>
          </w:rPr>
          <w:t xml:space="preserve">The </w:t>
        </w:r>
        <w:r w:rsidR="003C2F5F" w:rsidRPr="00704D04">
          <w:t>mid-point of the steady state high and low voltages</w:t>
        </w:r>
        <w:del w:id="98" w:author="Author">
          <w:r w:rsidR="00B170D8" w:rsidDel="003C2F5F">
            <w:rPr>
              <w:rFonts w:eastAsia="Times New Roman"/>
              <w:color w:val="222222"/>
              <w:lang w:eastAsia="en-US"/>
            </w:rPr>
            <w:delText>DC component</w:delText>
          </w:r>
        </w:del>
        <w:r w:rsidR="00B170D8">
          <w:rPr>
            <w:rFonts w:eastAsia="Times New Roman"/>
            <w:color w:val="222222"/>
            <w:lang w:eastAsia="en-US"/>
          </w:rPr>
          <w:t xml:space="preserve"> </w:t>
        </w:r>
        <w:del w:id="99" w:author="Author">
          <w:r w:rsidDel="00B170D8">
            <w:rPr>
              <w:rFonts w:eastAsia="Times New Roman"/>
              <w:color w:val="222222"/>
              <w:lang w:eastAsia="en-US"/>
            </w:rPr>
            <w:delText xml:space="preserve">mean value of the steady state high and low voltage of the channel </w:delText>
          </w:r>
        </w:del>
        <w:r>
          <w:rPr>
            <w:rFonts w:eastAsia="Times New Roman"/>
            <w:color w:val="222222"/>
            <w:lang w:eastAsia="en-US"/>
          </w:rPr>
          <w:t xml:space="preserve">at the Rx </w:t>
        </w:r>
        <w:r w:rsidR="00E1094E">
          <w:rPr>
            <w:rFonts w:eastAsia="Times New Roman"/>
            <w:color w:val="222222"/>
            <w:lang w:eastAsia="en-US"/>
          </w:rPr>
          <w:t>latch</w:t>
        </w:r>
        <w:del w:id="100" w:author="Author">
          <w:r w:rsidR="00E1094E" w:rsidDel="002E31C5">
            <w:rPr>
              <w:rFonts w:eastAsia="Times New Roman"/>
              <w:color w:val="222222"/>
              <w:lang w:eastAsia="en-US"/>
            </w:rPr>
            <w:delText xml:space="preserve"> in statistical simulations</w:delText>
          </w:r>
          <w:r w:rsidDel="00E1094E">
            <w:rPr>
              <w:rFonts w:eastAsia="Times New Roman"/>
              <w:color w:val="222222"/>
              <w:lang w:eastAsia="en-US"/>
            </w:rPr>
            <w:delText>pad</w:delText>
          </w:r>
        </w:del>
        <w:r>
          <w:rPr>
            <w:rFonts w:eastAsia="Times New Roman"/>
            <w:color w:val="222222"/>
            <w:lang w:eastAsia="en-US"/>
          </w:rPr>
          <w:t>.</w:t>
        </w:r>
      </w:ins>
    </w:p>
    <w:p w14:paraId="40510C81" w14:textId="05B9E092" w:rsidR="00E1094E" w:rsidRDefault="004326B4" w:rsidP="004326B4">
      <w:pPr>
        <w:shd w:val="clear" w:color="auto" w:fill="FFFFFF"/>
        <w:spacing w:before="0" w:after="80"/>
        <w:rPr>
          <w:ins w:id="101" w:author="Author"/>
          <w:rFonts w:eastAsia="Times New Roman"/>
          <w:color w:val="222222"/>
          <w:lang w:eastAsia="en-US"/>
        </w:rPr>
      </w:pPr>
      <w:ins w:id="102" w:author="Author">
        <w:r w:rsidRPr="000939EE">
          <w:rPr>
            <w:rFonts w:eastAsia="Times New Roman"/>
            <w:i/>
            <w:iCs/>
            <w:color w:val="222222"/>
            <w:lang w:eastAsia="en-US"/>
          </w:rPr>
          <w:t>Usage Rules:</w:t>
        </w:r>
        <w:r>
          <w:rPr>
            <w:rFonts w:eastAsia="Times New Roman"/>
            <w:i/>
            <w:iCs/>
            <w:color w:val="222222"/>
            <w:lang w:eastAsia="en-US"/>
          </w:rPr>
          <w:tab/>
        </w:r>
        <w:del w:id="103" w:author="Author">
          <w:r w:rsidDel="00E1094E">
            <w:rPr>
              <w:rFonts w:eastAsia="Times New Roman"/>
              <w:color w:val="222222"/>
              <w:lang w:eastAsia="en-US"/>
            </w:rPr>
            <w:delText>I</w:delText>
          </w:r>
        </w:del>
        <w:r w:rsidR="00E1094E">
          <w:rPr>
            <w:rFonts w:eastAsia="Times New Roman"/>
            <w:color w:val="222222"/>
            <w:lang w:eastAsia="en-US"/>
          </w:rPr>
          <w:t xml:space="preserve">Used by the EDA tool in statistical simulations. The Rx model </w:t>
        </w:r>
        <w:r w:rsidR="000F1C08">
          <w:rPr>
            <w:rFonts w:eastAsia="Times New Roman"/>
            <w:color w:val="222222"/>
            <w:lang w:eastAsia="en-US"/>
          </w:rPr>
          <w:t xml:space="preserve">determines </w:t>
        </w:r>
        <w:del w:id="104" w:author="Author">
          <w:r w:rsidR="00E1094E" w:rsidDel="000F1C08">
            <w:rPr>
              <w:rFonts w:eastAsia="Times New Roman"/>
              <w:color w:val="222222"/>
              <w:lang w:eastAsia="en-US"/>
            </w:rPr>
            <w:delText xml:space="preserve">calculates </w:delText>
          </w:r>
        </w:del>
        <w:r w:rsidR="00E1094E">
          <w:rPr>
            <w:rFonts w:eastAsia="Times New Roman"/>
            <w:color w:val="222222"/>
            <w:lang w:eastAsia="en-US"/>
          </w:rPr>
          <w:t xml:space="preserve">the parameter value and returns </w:t>
        </w:r>
        <w:r w:rsidR="00145F5E">
          <w:rPr>
            <w:rFonts w:eastAsia="Times New Roman"/>
            <w:color w:val="222222"/>
            <w:lang w:eastAsia="en-US"/>
          </w:rPr>
          <w:t xml:space="preserve">it </w:t>
        </w:r>
        <w:r w:rsidR="00E1094E">
          <w:rPr>
            <w:rFonts w:eastAsia="Times New Roman"/>
            <w:color w:val="222222"/>
            <w:lang w:eastAsia="en-US"/>
          </w:rPr>
          <w:t>to the EDA tool.</w:t>
        </w:r>
        <w:r w:rsidR="00BA6708">
          <w:rPr>
            <w:rFonts w:eastAsia="Times New Roman"/>
            <w:color w:val="222222"/>
            <w:lang w:eastAsia="en-US"/>
          </w:rPr>
          <w:t xml:space="preserve"> Default is 0V.</w:t>
        </w:r>
        <w:del w:id="105" w:author="Author">
          <w:r w:rsidR="00E1094E" w:rsidDel="00BA6708">
            <w:rPr>
              <w:rFonts w:eastAsia="Times New Roman"/>
              <w:color w:val="222222"/>
              <w:lang w:eastAsia="en-US"/>
            </w:rPr>
            <w:delText xml:space="preserve"> </w:delText>
          </w:r>
          <w:r w:rsidDel="00E1094E">
            <w:rPr>
              <w:rFonts w:eastAsia="Times New Roman"/>
              <w:color w:val="222222"/>
              <w:lang w:eastAsia="en-US"/>
            </w:rPr>
            <w:delText xml:space="preserve">f </w:delText>
          </w:r>
        </w:del>
      </w:ins>
    </w:p>
    <w:p w14:paraId="7550B5DF" w14:textId="4257C34E" w:rsidR="004326B4" w:rsidRPr="00E1094E" w:rsidDel="00E1094E" w:rsidRDefault="004326B4">
      <w:pPr>
        <w:rPr>
          <w:ins w:id="106" w:author="Author"/>
          <w:del w:id="107" w:author="Author"/>
          <w:rFonts w:eastAsia="Times New Roman"/>
          <w:color w:val="222222"/>
          <w:lang w:eastAsia="en-US"/>
          <w:rPrChange w:id="108" w:author="Author">
            <w:rPr>
              <w:ins w:id="109" w:author="Author"/>
              <w:del w:id="110" w:author="Author"/>
              <w:lang w:eastAsia="en-US"/>
            </w:rPr>
          </w:rPrChange>
        </w:rPr>
        <w:pPrChange w:id="111" w:author="Author">
          <w:pPr>
            <w:shd w:val="clear" w:color="auto" w:fill="FFFFFF"/>
            <w:spacing w:before="0" w:after="80"/>
          </w:pPr>
        </w:pPrChange>
      </w:pPr>
      <w:ins w:id="112" w:author="Author">
        <w:del w:id="113" w:author="Author">
          <w:r w:rsidRPr="00E1094E" w:rsidDel="00E1094E">
            <w:rPr>
              <w:rFonts w:eastAsia="Times New Roman"/>
              <w:color w:val="222222"/>
              <w:lang w:eastAsia="en-US"/>
              <w:rPrChange w:id="114" w:author="Author">
                <w:rPr>
                  <w:lang w:eastAsia="en-US"/>
                </w:rPr>
              </w:rPrChange>
            </w:rPr>
            <w:delText xml:space="preserve">the impulse response was generated by differentiating the step response, then the value of DC_Offset should be the same as the average of the step response initial and final voltages. </w:delText>
          </w:r>
        </w:del>
      </w:ins>
    </w:p>
    <w:p w14:paraId="345E1EE1" w14:textId="341B7147" w:rsidR="004326B4" w:rsidDel="00E1094E" w:rsidRDefault="004326B4">
      <w:pPr>
        <w:rPr>
          <w:ins w:id="115" w:author="Author"/>
          <w:del w:id="116" w:author="Author"/>
          <w:lang w:eastAsia="en-US"/>
        </w:rPr>
        <w:pPrChange w:id="117" w:author="Author">
          <w:pPr>
            <w:shd w:val="clear" w:color="auto" w:fill="FFFFFF"/>
            <w:spacing w:before="0" w:after="80"/>
          </w:pPr>
        </w:pPrChange>
      </w:pPr>
      <w:ins w:id="118" w:author="Author">
        <w:del w:id="119" w:author="Author">
          <w:r w:rsidDel="00E1094E">
            <w:rPr>
              <w:lang w:eastAsia="en-US"/>
            </w:rPr>
            <w:delText xml:space="preserve">It is assumed that the waveform input to the Rx AMI_GetWave function is the </w:delText>
          </w:r>
          <w:r w:rsidRPr="00AA707D" w:rsidDel="00E1094E">
            <w:rPr>
              <w:lang w:eastAsia="en-US"/>
            </w:rPr>
            <w:delText>physical</w:delText>
          </w:r>
          <w:r w:rsidDel="00E1094E">
            <w:rPr>
              <w:lang w:eastAsia="en-US"/>
            </w:rPr>
            <w:delText xml:space="preserve"> Rx input waveform minus this DC_Offset. </w:delText>
          </w:r>
          <w:r w:rsidRPr="00421CF6" w:rsidDel="00E1094E">
            <w:rPr>
              <w:lang w:eastAsia="en-US"/>
            </w:rPr>
            <w:delText>The Rx AMI_GetWave function may choose to reconstruct the physical</w:delText>
          </w:r>
          <w:r w:rsidRPr="00754881" w:rsidDel="00E1094E">
            <w:rPr>
              <w:lang w:eastAsia="en-US"/>
            </w:rPr>
            <w:delText xml:space="preserve"> waveform by adding DC_Offset to the input waveform.</w:delText>
          </w:r>
        </w:del>
      </w:ins>
    </w:p>
    <w:p w14:paraId="19D362C0" w14:textId="1BD57368" w:rsidR="004326B4" w:rsidRPr="00F80EA2" w:rsidDel="00E1094E" w:rsidRDefault="004326B4">
      <w:pPr>
        <w:rPr>
          <w:ins w:id="120" w:author="Author"/>
          <w:del w:id="121" w:author="Author"/>
        </w:rPr>
        <w:pPrChange w:id="122" w:author="Author">
          <w:pPr>
            <w:shd w:val="clear" w:color="auto" w:fill="FFFFFF"/>
            <w:spacing w:before="0" w:after="80"/>
          </w:pPr>
        </w:pPrChange>
      </w:pPr>
    </w:p>
    <w:p w14:paraId="5D801E63" w14:textId="12ECDE92" w:rsidR="004326B4" w:rsidDel="00E1094E" w:rsidRDefault="004326B4">
      <w:pPr>
        <w:rPr>
          <w:ins w:id="123" w:author="Author"/>
          <w:del w:id="124" w:author="Author"/>
          <w:i/>
          <w:iCs/>
          <w:lang w:eastAsia="en-US"/>
        </w:rPr>
        <w:pPrChange w:id="125" w:author="Author">
          <w:pPr>
            <w:autoSpaceDE w:val="0"/>
            <w:autoSpaceDN w:val="0"/>
            <w:adjustRightInd w:val="0"/>
            <w:spacing w:before="0" w:afterLines="40" w:after="96"/>
          </w:pPr>
        </w:pPrChange>
      </w:pPr>
      <w:ins w:id="126" w:author="Author">
        <w:del w:id="127" w:author="Author">
          <w:r w:rsidDel="00E1094E">
            <w:rPr>
              <w:i/>
              <w:iCs/>
              <w:lang w:eastAsia="en-US"/>
            </w:rPr>
            <w:delText>Other Note</w:delText>
          </w:r>
          <w:r w:rsidRPr="000939EE" w:rsidDel="00E1094E">
            <w:rPr>
              <w:i/>
              <w:iCs/>
              <w:lang w:eastAsia="en-US"/>
            </w:rPr>
            <w:delText>s:</w:delText>
          </w:r>
          <w:r w:rsidDel="00E1094E">
            <w:rPr>
              <w:i/>
              <w:iCs/>
              <w:lang w:eastAsia="en-US"/>
            </w:rPr>
            <w:tab/>
          </w:r>
        </w:del>
      </w:ins>
    </w:p>
    <w:p w14:paraId="171AB67A" w14:textId="08EC2A90" w:rsidR="004326B4" w:rsidDel="00E1094E" w:rsidRDefault="004326B4">
      <w:pPr>
        <w:rPr>
          <w:ins w:id="128" w:author="Author"/>
          <w:del w:id="129" w:author="Author"/>
        </w:rPr>
        <w:pPrChange w:id="130" w:author="Author">
          <w:pPr>
            <w:pStyle w:val="ListParagraph"/>
            <w:numPr>
              <w:numId w:val="76"/>
            </w:numPr>
            <w:autoSpaceDE w:val="0"/>
            <w:autoSpaceDN w:val="0"/>
            <w:adjustRightInd w:val="0"/>
            <w:spacing w:before="0" w:afterLines="40" w:after="96"/>
            <w:ind w:hanging="360"/>
          </w:pPr>
        </w:pPrChange>
      </w:pPr>
      <w:ins w:id="131" w:author="Author">
        <w:del w:id="132" w:author="Author">
          <w:r w:rsidDel="00E1094E">
            <w:delText>It is the responsibility of the EDA tool to determine the DC_Offset. The EDA tool may use any method to do this.</w:delText>
          </w:r>
        </w:del>
      </w:ins>
    </w:p>
    <w:p w14:paraId="76D7191E" w14:textId="5164E882" w:rsidR="004326B4" w:rsidRDefault="004326B4">
      <w:pPr>
        <w:rPr>
          <w:ins w:id="133" w:author="Author"/>
        </w:rPr>
        <w:pPrChange w:id="134" w:author="Author">
          <w:pPr>
            <w:pStyle w:val="ListParagraph"/>
            <w:numPr>
              <w:numId w:val="76"/>
            </w:numPr>
            <w:autoSpaceDE w:val="0"/>
            <w:autoSpaceDN w:val="0"/>
            <w:adjustRightInd w:val="0"/>
            <w:spacing w:before="0" w:afterLines="40" w:after="96"/>
            <w:ind w:hanging="360"/>
          </w:pPr>
        </w:pPrChange>
      </w:pPr>
      <w:ins w:id="135" w:author="Author">
        <w:del w:id="136" w:author="Author">
          <w:r w:rsidDel="00E1094E">
            <w:rPr>
              <w:lang w:eastAsia="en-US"/>
            </w:rPr>
            <w:delText>The Rx AMI_GetWave output waveform can have a non-zero DC component, and it can be time-varying.</w:delText>
          </w:r>
        </w:del>
      </w:ins>
    </w:p>
    <w:p w14:paraId="34EB99F2" w14:textId="77777777" w:rsidR="004326B4" w:rsidRPr="007D1579" w:rsidRDefault="004326B4" w:rsidP="004326B4">
      <w:pPr>
        <w:autoSpaceDE w:val="0"/>
        <w:autoSpaceDN w:val="0"/>
        <w:adjustRightInd w:val="0"/>
        <w:spacing w:before="0" w:afterLines="40" w:after="96"/>
        <w:rPr>
          <w:ins w:id="137" w:author="Author"/>
          <w:rFonts w:eastAsia="Times New Roman"/>
          <w:color w:val="222222"/>
          <w:lang w:eastAsia="en-US"/>
        </w:rPr>
      </w:pPr>
      <w:ins w:id="138" w:author="Author">
        <w:r w:rsidRPr="007D1579">
          <w:rPr>
            <w:rFonts w:eastAsia="Times New Roman"/>
            <w:i/>
            <w:iCs/>
            <w:color w:val="222222"/>
            <w:lang w:eastAsia="en-US"/>
          </w:rPr>
          <w:t>Example:</w:t>
        </w:r>
      </w:ins>
    </w:p>
    <w:p w14:paraId="4D7DB11B" w14:textId="54C61602" w:rsidR="004326B4" w:rsidRPr="00704D04" w:rsidRDefault="004326B4" w:rsidP="004326B4">
      <w:pPr>
        <w:shd w:val="clear" w:color="auto" w:fill="FFFFFF"/>
        <w:spacing w:before="0"/>
        <w:rPr>
          <w:ins w:id="139" w:author="Author"/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proofErr w:type="spellStart"/>
      <w:ins w:id="140" w:author="Author"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DC_</w:t>
        </w:r>
        <w:r w:rsidR="000F1C08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for_Statistical</w:t>
        </w:r>
        <w:proofErr w:type="spellEnd"/>
        <w:del w:id="141" w:author="Author">
          <w:r w:rsidRPr="00704D04" w:rsidDel="000F1C08">
            <w:rPr>
              <w:rFonts w:ascii="Courier New" w:eastAsia="Times New Roman" w:hAnsi="Courier New" w:cs="Courier New"/>
              <w:color w:val="222222"/>
              <w:sz w:val="20"/>
              <w:szCs w:val="20"/>
              <w:lang w:eastAsia="en-US"/>
            </w:rPr>
            <w:delText>Offset</w:delText>
          </w:r>
        </w:del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 xml:space="preserve"> (Usage </w:t>
        </w:r>
        <w:r w:rsidR="000F1C08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Out</w:t>
        </w:r>
        <w:del w:id="142" w:author="Author">
          <w:r w:rsidRPr="00704D04" w:rsidDel="000F1C08">
            <w:rPr>
              <w:rFonts w:ascii="Courier New" w:eastAsia="Times New Roman" w:hAnsi="Courier New" w:cs="Courier New"/>
              <w:color w:val="222222"/>
              <w:sz w:val="20"/>
              <w:szCs w:val="20"/>
              <w:lang w:eastAsia="en-US"/>
            </w:rPr>
            <w:delText>In</w:delText>
          </w:r>
        </w:del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 xml:space="preserve">) (Type Float) (Value </w:t>
        </w:r>
        <w:r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0</w:t>
        </w:r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.</w:t>
        </w:r>
        <w:r w:rsidR="00B75DF5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0</w:t>
        </w:r>
        <w:r w:rsidR="001D7633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01</w:t>
        </w:r>
        <w:del w:id="143" w:author="Author">
          <w:r w:rsidRPr="00704D04" w:rsidDel="00B75DF5">
            <w:rPr>
              <w:rFonts w:ascii="Courier New" w:eastAsia="Times New Roman" w:hAnsi="Courier New" w:cs="Courier New"/>
              <w:color w:val="222222"/>
              <w:sz w:val="20"/>
              <w:szCs w:val="20"/>
              <w:lang w:eastAsia="en-US"/>
            </w:rPr>
            <w:delText>5</w:delText>
          </w:r>
        </w:del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)</w:t>
        </w:r>
      </w:ins>
    </w:p>
    <w:p w14:paraId="6A002AA1" w14:textId="0F0BB34D" w:rsidR="004326B4" w:rsidRPr="00704D04" w:rsidRDefault="004326B4" w:rsidP="004326B4">
      <w:pPr>
        <w:shd w:val="clear" w:color="auto" w:fill="FFFFFF"/>
        <w:spacing w:before="0"/>
        <w:ind w:left="720"/>
        <w:rPr>
          <w:ins w:id="144" w:author="Author"/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ins w:id="145" w:author="Author"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 xml:space="preserve">(Description </w:t>
        </w:r>
        <w:r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“</w:t>
        </w:r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 xml:space="preserve">The </w:t>
        </w:r>
        <w:r w:rsidR="000505B1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Rx model</w:t>
        </w:r>
        <w:del w:id="146" w:author="Author">
          <w:r w:rsidRPr="00704D04" w:rsidDel="000505B1">
            <w:rPr>
              <w:rFonts w:ascii="Courier New" w:eastAsia="Times New Roman" w:hAnsi="Courier New" w:cs="Courier New"/>
              <w:color w:val="222222"/>
              <w:sz w:val="20"/>
              <w:szCs w:val="20"/>
              <w:lang w:eastAsia="en-US"/>
            </w:rPr>
            <w:delText>EDA tool</w:delText>
          </w:r>
        </w:del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 xml:space="preserve"> is responsible for determining the </w:t>
        </w:r>
        <w:proofErr w:type="spellStart"/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DC_</w:t>
        </w:r>
        <w:r w:rsidR="000505B1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for_Statistical</w:t>
        </w:r>
        <w:proofErr w:type="spellEnd"/>
        <w:del w:id="147" w:author="Author">
          <w:r w:rsidRPr="00704D04" w:rsidDel="000505B1">
            <w:rPr>
              <w:rFonts w:ascii="Courier New" w:eastAsia="Times New Roman" w:hAnsi="Courier New" w:cs="Courier New"/>
              <w:color w:val="222222"/>
              <w:sz w:val="20"/>
              <w:szCs w:val="20"/>
              <w:lang w:eastAsia="en-US"/>
            </w:rPr>
            <w:delText>Offset</w:delText>
          </w:r>
        </w:del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 xml:space="preserve"> value </w:t>
        </w:r>
        <w:r w:rsidR="000505B1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 xml:space="preserve">and returns it to the EDA tool to </w:t>
        </w:r>
        <w:r w:rsidR="002D5777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 xml:space="preserve">support </w:t>
        </w:r>
        <w:del w:id="148" w:author="Author">
          <w:r w:rsidR="000505B1" w:rsidDel="002D5777">
            <w:rPr>
              <w:rFonts w:ascii="Courier New" w:eastAsia="Times New Roman" w:hAnsi="Courier New" w:cs="Courier New"/>
              <w:color w:val="222222"/>
              <w:sz w:val="20"/>
              <w:szCs w:val="20"/>
              <w:lang w:eastAsia="en-US"/>
            </w:rPr>
            <w:delText xml:space="preserve">assist </w:delText>
          </w:r>
        </w:del>
        <w:r w:rsidR="000505B1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statistical simulations</w:t>
        </w:r>
        <w:del w:id="149" w:author="Author">
          <w:r w:rsidRPr="00704D04" w:rsidDel="000505B1">
            <w:rPr>
              <w:rFonts w:ascii="Courier New" w:eastAsia="Times New Roman" w:hAnsi="Courier New" w:cs="Courier New"/>
              <w:color w:val="222222"/>
              <w:sz w:val="20"/>
              <w:szCs w:val="20"/>
              <w:lang w:eastAsia="en-US"/>
            </w:rPr>
            <w:delText xml:space="preserve">to input to the </w:delText>
          </w:r>
          <w:r w:rsidDel="000505B1">
            <w:rPr>
              <w:rFonts w:ascii="Courier New" w:eastAsia="Times New Roman" w:hAnsi="Courier New" w:cs="Courier New"/>
              <w:color w:val="222222"/>
              <w:sz w:val="20"/>
              <w:szCs w:val="20"/>
              <w:lang w:eastAsia="en-US"/>
            </w:rPr>
            <w:delText>executable model</w:delText>
          </w:r>
        </w:del>
        <w:r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.</w:t>
        </w:r>
        <w:r w:rsidRPr="00704D04">
          <w:rPr>
            <w:rFonts w:ascii="Courier New" w:eastAsia="Times New Roman" w:hAnsi="Courier New" w:cs="Courier New"/>
            <w:color w:val="222222"/>
            <w:sz w:val="20"/>
            <w:szCs w:val="20"/>
            <w:lang w:eastAsia="en-US"/>
          </w:rPr>
          <w:t>”)</w:t>
        </w:r>
      </w:ins>
    </w:p>
    <w:p w14:paraId="1CDA023B" w14:textId="77777777" w:rsidR="0053757C" w:rsidRPr="00E81AC1" w:rsidRDefault="0053757C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2946041" w14:textId="77777777"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bookmarkEnd w:id="1"/>
    <w:bookmarkEnd w:id="2"/>
    <w:p w14:paraId="74A4BB1A" w14:textId="4128DCAF" w:rsidR="00753855" w:rsidRDefault="00C44C63" w:rsidP="007C5B75">
      <w:r>
        <w:t>Typogra</w:t>
      </w:r>
      <w:r w:rsidR="003C421F">
        <w:t>p</w:t>
      </w:r>
      <w:r>
        <w:t>hical updates made in BIRD197.1, based on feedback from Open Forum and ATM review.</w:t>
      </w:r>
    </w:p>
    <w:p w14:paraId="0D2E5090" w14:textId="7C302EDE" w:rsidR="000B0898" w:rsidRDefault="000B0898" w:rsidP="007C5B75">
      <w:r>
        <w:t>BIRD197.2 contains additional editorial changes.</w:t>
      </w:r>
    </w:p>
    <w:p w14:paraId="41215967" w14:textId="26F538BC" w:rsidR="00F03CF5" w:rsidRDefault="00F03CF5" w:rsidP="007C5B75">
      <w:r>
        <w:t>BIRD197.3 contains editorial changes to the verbiage related to the usage of the words “</w:t>
      </w:r>
      <w:r w:rsidR="00611C6D">
        <w:t>single-ended</w:t>
      </w:r>
      <w:r>
        <w:t>”.</w:t>
      </w:r>
    </w:p>
    <w:p w14:paraId="0C980E61" w14:textId="12CDBBC4" w:rsidR="006F4E93" w:rsidRDefault="00221F0D" w:rsidP="006F4E93">
      <w:ins w:id="150" w:author="Author">
        <w:r>
          <w:t>It also</w:t>
        </w:r>
      </w:ins>
      <w:del w:id="151" w:author="Author">
        <w:r w:rsidR="006F4E93" w:rsidDel="00221F0D">
          <w:delText>BIRD197.3x</w:delText>
        </w:r>
      </w:del>
      <w:r w:rsidR="006F4E93">
        <w:t xml:space="preserve"> contains changes</w:t>
      </w:r>
      <w:r w:rsidR="002D7FAC">
        <w:t xml:space="preserve"> the Usage from In to </w:t>
      </w:r>
      <w:proofErr w:type="spellStart"/>
      <w:r w:rsidR="002D7FAC">
        <w:t>InOut</w:t>
      </w:r>
      <w:proofErr w:type="spellEnd"/>
      <w:r w:rsidR="002D7FAC">
        <w:t xml:space="preserve"> to allow the Rx AMI model to alter the value of </w:t>
      </w:r>
      <w:r w:rsidR="00B91054">
        <w:t xml:space="preserve">the </w:t>
      </w:r>
      <w:proofErr w:type="spellStart"/>
      <w:r w:rsidR="00B91054">
        <w:t>DC_Offset</w:t>
      </w:r>
      <w:proofErr w:type="spellEnd"/>
      <w:r w:rsidR="00B91054">
        <w:t>.</w:t>
      </w:r>
      <w:del w:id="152" w:author="Author">
        <w:r w:rsidR="006F4E93" w:rsidDel="00B06997">
          <w:delText>.</w:delText>
        </w:r>
      </w:del>
    </w:p>
    <w:p w14:paraId="288E5093" w14:textId="79A90E57" w:rsidR="001A41C7" w:rsidRPr="000C746A" w:rsidRDefault="00221F0D" w:rsidP="007C5B75">
      <w:ins w:id="153" w:author="Author">
        <w:r>
          <w:t>It also</w:t>
        </w:r>
        <w:bookmarkStart w:id="154" w:name="_GoBack"/>
        <w:bookmarkEnd w:id="154"/>
        <w:del w:id="155" w:author="Author">
          <w:r w:rsidR="00B06997" w:rsidDel="00221F0D">
            <w:delText>BIRD197.4</w:delText>
          </w:r>
          <w:r w:rsidR="00E85CD5" w:rsidDel="00221F0D">
            <w:delText>x</w:delText>
          </w:r>
          <w:r w:rsidR="00B06997" w:rsidDel="005A0B13">
            <w:delText>x</w:delText>
          </w:r>
        </w:del>
        <w:r w:rsidR="00B06997">
          <w:t xml:space="preserve"> contains changes of </w:t>
        </w:r>
        <w:proofErr w:type="spellStart"/>
        <w:r w:rsidR="00B06997">
          <w:t>DC_Offset</w:t>
        </w:r>
        <w:proofErr w:type="spellEnd"/>
        <w:r w:rsidR="00B06997">
          <w:t xml:space="preserve"> Usage from </w:t>
        </w:r>
        <w:proofErr w:type="spellStart"/>
        <w:r w:rsidR="00B06997">
          <w:t>InOut</w:t>
        </w:r>
        <w:proofErr w:type="spellEnd"/>
        <w:r w:rsidR="00B06997">
          <w:t xml:space="preserve"> back to </w:t>
        </w:r>
        <w:proofErr w:type="gramStart"/>
        <w:r w:rsidR="00B06997">
          <w:t>In</w:t>
        </w:r>
        <w:proofErr w:type="gramEnd"/>
        <w:r w:rsidR="00B06997">
          <w:t xml:space="preserve"> and introduces </w:t>
        </w:r>
        <w:r w:rsidR="004F6427">
          <w:t>the</w:t>
        </w:r>
        <w:del w:id="156" w:author="Author">
          <w:r w:rsidR="00B06997" w:rsidDel="004F6427">
            <w:delText>a</w:delText>
          </w:r>
        </w:del>
        <w:r w:rsidR="00B06997">
          <w:t xml:space="preserve"> new reserved parameter </w:t>
        </w:r>
        <w:proofErr w:type="spellStart"/>
        <w:r w:rsidR="00B06997">
          <w:t>DC_for_Statistical</w:t>
        </w:r>
      </w:ins>
      <w:proofErr w:type="spellEnd"/>
    </w:p>
    <w:sectPr w:rsidR="001A41C7" w:rsidRPr="000C746A" w:rsidSect="00C577C8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14B2E" w14:textId="77777777" w:rsidR="00202D6D" w:rsidRDefault="00202D6D">
      <w:r>
        <w:separator/>
      </w:r>
    </w:p>
  </w:endnote>
  <w:endnote w:type="continuationSeparator" w:id="0">
    <w:p w14:paraId="67D49FD4" w14:textId="77777777" w:rsidR="00202D6D" w:rsidRDefault="00202D6D">
      <w:r>
        <w:continuationSeparator/>
      </w:r>
    </w:p>
  </w:endnote>
  <w:endnote w:type="continuationNotice" w:id="1">
    <w:p w14:paraId="3E10535B" w14:textId="77777777" w:rsidR="00202D6D" w:rsidRDefault="00202D6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D4FA5" w14:textId="77777777" w:rsidR="002C5860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5959D" w14:textId="4AC1D6C4" w:rsidR="002C5860" w:rsidRPr="000C746A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221F0D">
      <w:rPr>
        <w:rStyle w:val="PageNumber"/>
        <w:noProof/>
        <w:szCs w:val="20"/>
      </w:rPr>
      <w:t>3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7D77A" w14:textId="77777777" w:rsidR="00202D6D" w:rsidRDefault="00202D6D">
      <w:r>
        <w:separator/>
      </w:r>
    </w:p>
  </w:footnote>
  <w:footnote w:type="continuationSeparator" w:id="0">
    <w:p w14:paraId="7F67F76B" w14:textId="77777777" w:rsidR="00202D6D" w:rsidRDefault="00202D6D">
      <w:r>
        <w:continuationSeparator/>
      </w:r>
    </w:p>
  </w:footnote>
  <w:footnote w:type="continuationNotice" w:id="1">
    <w:p w14:paraId="58AB6AAD" w14:textId="77777777" w:rsidR="00202D6D" w:rsidRDefault="00202D6D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CDB27" w14:textId="77777777" w:rsidR="002C5860" w:rsidRDefault="002C5860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C51A5" w14:textId="77777777" w:rsidR="002C5860" w:rsidRDefault="002C5860" w:rsidP="0031681A">
    <w:pPr>
      <w:pStyle w:val="Header"/>
      <w:jc w:val="right"/>
    </w:pPr>
    <w:r>
      <w:t>IBIS Specification Change Template, Rev. 1.3</w:t>
    </w:r>
  </w:p>
  <w:p w14:paraId="1744EC67" w14:textId="77777777" w:rsidR="002C5860" w:rsidRPr="0031681A" w:rsidRDefault="002C5860" w:rsidP="003168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674484"/>
    <w:multiLevelType w:val="hybridMultilevel"/>
    <w:tmpl w:val="DF460D54"/>
    <w:lvl w:ilvl="0" w:tplc="A060F88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9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6316F20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D94F46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AB4028"/>
    <w:multiLevelType w:val="hybridMultilevel"/>
    <w:tmpl w:val="071ACF7A"/>
    <w:lvl w:ilvl="0" w:tplc="E4E496A6"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AB3164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F367C5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6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5BF1F1D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80660D"/>
    <w:multiLevelType w:val="hybridMultilevel"/>
    <w:tmpl w:val="FEC2E20E"/>
    <w:lvl w:ilvl="0" w:tplc="02FCCC4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7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0"/>
  </w:num>
  <w:num w:numId="12">
    <w:abstractNumId w:val="44"/>
  </w:num>
  <w:num w:numId="13">
    <w:abstractNumId w:val="13"/>
  </w:num>
  <w:num w:numId="14">
    <w:abstractNumId w:val="60"/>
  </w:num>
  <w:num w:numId="15">
    <w:abstractNumId w:val="8"/>
  </w:num>
  <w:num w:numId="16">
    <w:abstractNumId w:val="11"/>
  </w:num>
  <w:num w:numId="17">
    <w:abstractNumId w:val="59"/>
  </w:num>
  <w:num w:numId="18">
    <w:abstractNumId w:val="43"/>
  </w:num>
  <w:num w:numId="19">
    <w:abstractNumId w:val="22"/>
  </w:num>
  <w:num w:numId="20">
    <w:abstractNumId w:val="34"/>
  </w:num>
  <w:num w:numId="21">
    <w:abstractNumId w:val="48"/>
  </w:num>
  <w:num w:numId="22">
    <w:abstractNumId w:val="34"/>
    <w:lvlOverride w:ilvl="0">
      <w:startOverride w:val="1"/>
    </w:lvlOverride>
  </w:num>
  <w:num w:numId="23">
    <w:abstractNumId w:val="34"/>
    <w:lvlOverride w:ilvl="0">
      <w:startOverride w:val="1"/>
    </w:lvlOverride>
  </w:num>
  <w:num w:numId="24">
    <w:abstractNumId w:val="34"/>
    <w:lvlOverride w:ilvl="0">
      <w:startOverride w:val="7"/>
    </w:lvlOverride>
  </w:num>
  <w:num w:numId="25">
    <w:abstractNumId w:val="34"/>
    <w:lvlOverride w:ilvl="0">
      <w:startOverride w:val="7"/>
    </w:lvlOverride>
  </w:num>
  <w:num w:numId="26">
    <w:abstractNumId w:val="57"/>
  </w:num>
  <w:num w:numId="27">
    <w:abstractNumId w:val="37"/>
  </w:num>
  <w:num w:numId="28">
    <w:abstractNumId w:val="37"/>
    <w:lvlOverride w:ilvl="0">
      <w:startOverride w:val="1"/>
    </w:lvlOverride>
  </w:num>
  <w:num w:numId="29">
    <w:abstractNumId w:val="37"/>
    <w:lvlOverride w:ilvl="0">
      <w:startOverride w:val="1"/>
    </w:lvlOverride>
  </w:num>
  <w:num w:numId="30">
    <w:abstractNumId w:val="19"/>
  </w:num>
  <w:num w:numId="31">
    <w:abstractNumId w:val="37"/>
    <w:lvlOverride w:ilvl="0">
      <w:startOverride w:val="1"/>
    </w:lvlOverride>
  </w:num>
  <w:num w:numId="32">
    <w:abstractNumId w:val="37"/>
    <w:lvlOverride w:ilvl="0">
      <w:startOverride w:val="1"/>
    </w:lvlOverride>
  </w:num>
  <w:num w:numId="33">
    <w:abstractNumId w:val="31"/>
  </w:num>
  <w:num w:numId="34">
    <w:abstractNumId w:val="33"/>
  </w:num>
  <w:num w:numId="35">
    <w:abstractNumId w:val="18"/>
  </w:num>
  <w:num w:numId="36">
    <w:abstractNumId w:val="13"/>
    <w:lvlOverride w:ilvl="0">
      <w:startOverride w:val="1"/>
    </w:lvlOverride>
  </w:num>
  <w:num w:numId="37">
    <w:abstractNumId w:val="51"/>
  </w:num>
  <w:num w:numId="38">
    <w:abstractNumId w:val="58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60"/>
    <w:lvlOverride w:ilvl="0">
      <w:startOverride w:val="1"/>
    </w:lvlOverride>
  </w:num>
  <w:num w:numId="42">
    <w:abstractNumId w:val="35"/>
  </w:num>
  <w:num w:numId="43">
    <w:abstractNumId w:val="46"/>
  </w:num>
  <w:num w:numId="44">
    <w:abstractNumId w:val="54"/>
  </w:num>
  <w:num w:numId="45">
    <w:abstractNumId w:val="53"/>
  </w:num>
  <w:num w:numId="46">
    <w:abstractNumId w:val="50"/>
  </w:num>
  <w:num w:numId="47">
    <w:abstractNumId w:val="30"/>
  </w:num>
  <w:num w:numId="48">
    <w:abstractNumId w:val="42"/>
  </w:num>
  <w:num w:numId="49">
    <w:abstractNumId w:val="20"/>
  </w:num>
  <w:num w:numId="50">
    <w:abstractNumId w:val="10"/>
  </w:num>
  <w:num w:numId="51">
    <w:abstractNumId w:val="24"/>
  </w:num>
  <w:num w:numId="52">
    <w:abstractNumId w:val="61"/>
  </w:num>
  <w:num w:numId="53">
    <w:abstractNumId w:val="32"/>
  </w:num>
  <w:num w:numId="54">
    <w:abstractNumId w:val="25"/>
  </w:num>
  <w:num w:numId="55">
    <w:abstractNumId w:val="55"/>
  </w:num>
  <w:num w:numId="56">
    <w:abstractNumId w:val="16"/>
  </w:num>
  <w:num w:numId="57">
    <w:abstractNumId w:val="21"/>
  </w:num>
  <w:num w:numId="58">
    <w:abstractNumId w:val="45"/>
  </w:num>
  <w:num w:numId="59">
    <w:abstractNumId w:val="56"/>
  </w:num>
  <w:num w:numId="60">
    <w:abstractNumId w:val="12"/>
  </w:num>
  <w:num w:numId="61">
    <w:abstractNumId w:val="14"/>
  </w:num>
  <w:num w:numId="62">
    <w:abstractNumId w:val="62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9"/>
  </w:num>
  <w:num w:numId="65">
    <w:abstractNumId w:val="52"/>
  </w:num>
  <w:num w:numId="66">
    <w:abstractNumId w:val="28"/>
  </w:num>
  <w:num w:numId="67">
    <w:abstractNumId w:val="17"/>
  </w:num>
  <w:num w:numId="68">
    <w:abstractNumId w:val="36"/>
  </w:num>
  <w:num w:numId="69">
    <w:abstractNumId w:val="41"/>
  </w:num>
  <w:num w:numId="70">
    <w:abstractNumId w:val="38"/>
  </w:num>
  <w:num w:numId="71">
    <w:abstractNumId w:val="26"/>
  </w:num>
  <w:num w:numId="72">
    <w:abstractNumId w:val="49"/>
  </w:num>
  <w:num w:numId="73">
    <w:abstractNumId w:val="27"/>
  </w:num>
  <w:num w:numId="74">
    <w:abstractNumId w:val="47"/>
  </w:num>
  <w:num w:numId="75">
    <w:abstractNumId w:val="23"/>
  </w:num>
  <w:num w:numId="76">
    <w:abstractNumId w:val="29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6894"/>
    <w:rsid w:val="00027139"/>
    <w:rsid w:val="00027975"/>
    <w:rsid w:val="00027AB5"/>
    <w:rsid w:val="00031605"/>
    <w:rsid w:val="0003190E"/>
    <w:rsid w:val="0004076B"/>
    <w:rsid w:val="00041681"/>
    <w:rsid w:val="00041D9F"/>
    <w:rsid w:val="0004274A"/>
    <w:rsid w:val="0004354A"/>
    <w:rsid w:val="00046BDF"/>
    <w:rsid w:val="000505B1"/>
    <w:rsid w:val="00050E63"/>
    <w:rsid w:val="00051835"/>
    <w:rsid w:val="000546B6"/>
    <w:rsid w:val="00055180"/>
    <w:rsid w:val="00056123"/>
    <w:rsid w:val="000605BE"/>
    <w:rsid w:val="00061188"/>
    <w:rsid w:val="00064761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6F44"/>
    <w:rsid w:val="00087E05"/>
    <w:rsid w:val="00090538"/>
    <w:rsid w:val="00091BEA"/>
    <w:rsid w:val="000925E4"/>
    <w:rsid w:val="00094836"/>
    <w:rsid w:val="000954EC"/>
    <w:rsid w:val="0009560E"/>
    <w:rsid w:val="000979E0"/>
    <w:rsid w:val="000A0EF5"/>
    <w:rsid w:val="000A0FA7"/>
    <w:rsid w:val="000A2673"/>
    <w:rsid w:val="000A282C"/>
    <w:rsid w:val="000A330C"/>
    <w:rsid w:val="000A33DD"/>
    <w:rsid w:val="000B0898"/>
    <w:rsid w:val="000B35DE"/>
    <w:rsid w:val="000B35F6"/>
    <w:rsid w:val="000B7A6D"/>
    <w:rsid w:val="000C078D"/>
    <w:rsid w:val="000C15F8"/>
    <w:rsid w:val="000C395E"/>
    <w:rsid w:val="000C6A4C"/>
    <w:rsid w:val="000C746A"/>
    <w:rsid w:val="000C7604"/>
    <w:rsid w:val="000D12AF"/>
    <w:rsid w:val="000D1591"/>
    <w:rsid w:val="000D1C46"/>
    <w:rsid w:val="000D2EFB"/>
    <w:rsid w:val="000D48D2"/>
    <w:rsid w:val="000D5344"/>
    <w:rsid w:val="000D6044"/>
    <w:rsid w:val="000D6090"/>
    <w:rsid w:val="000D6C50"/>
    <w:rsid w:val="000E018C"/>
    <w:rsid w:val="000E1FB0"/>
    <w:rsid w:val="000E2784"/>
    <w:rsid w:val="000E2C7F"/>
    <w:rsid w:val="000E5D63"/>
    <w:rsid w:val="000E67DB"/>
    <w:rsid w:val="000E7250"/>
    <w:rsid w:val="000F041A"/>
    <w:rsid w:val="000F0995"/>
    <w:rsid w:val="000F0B34"/>
    <w:rsid w:val="000F1C08"/>
    <w:rsid w:val="000F3730"/>
    <w:rsid w:val="000F6456"/>
    <w:rsid w:val="001039CB"/>
    <w:rsid w:val="00104BCB"/>
    <w:rsid w:val="00104CF8"/>
    <w:rsid w:val="001051CB"/>
    <w:rsid w:val="00105E6F"/>
    <w:rsid w:val="00106126"/>
    <w:rsid w:val="00110B2D"/>
    <w:rsid w:val="00111A19"/>
    <w:rsid w:val="00113A31"/>
    <w:rsid w:val="00113F57"/>
    <w:rsid w:val="00115366"/>
    <w:rsid w:val="00115BD2"/>
    <w:rsid w:val="001160ED"/>
    <w:rsid w:val="00121052"/>
    <w:rsid w:val="001213F8"/>
    <w:rsid w:val="00121F97"/>
    <w:rsid w:val="0012267B"/>
    <w:rsid w:val="00122FF3"/>
    <w:rsid w:val="00127944"/>
    <w:rsid w:val="00127D75"/>
    <w:rsid w:val="00131AAB"/>
    <w:rsid w:val="00135A85"/>
    <w:rsid w:val="00136D61"/>
    <w:rsid w:val="0014149B"/>
    <w:rsid w:val="00143891"/>
    <w:rsid w:val="00143EA3"/>
    <w:rsid w:val="00144521"/>
    <w:rsid w:val="00144E8E"/>
    <w:rsid w:val="00145524"/>
    <w:rsid w:val="001455FD"/>
    <w:rsid w:val="00145947"/>
    <w:rsid w:val="00145F5E"/>
    <w:rsid w:val="00146B01"/>
    <w:rsid w:val="00150D45"/>
    <w:rsid w:val="0015242E"/>
    <w:rsid w:val="001529C1"/>
    <w:rsid w:val="0015669E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09AB"/>
    <w:rsid w:val="0018353F"/>
    <w:rsid w:val="00185D5A"/>
    <w:rsid w:val="001865A4"/>
    <w:rsid w:val="001868BD"/>
    <w:rsid w:val="00187389"/>
    <w:rsid w:val="001875D0"/>
    <w:rsid w:val="00190351"/>
    <w:rsid w:val="0019264B"/>
    <w:rsid w:val="00192BE8"/>
    <w:rsid w:val="00193BA7"/>
    <w:rsid w:val="00193E60"/>
    <w:rsid w:val="00194905"/>
    <w:rsid w:val="0019635E"/>
    <w:rsid w:val="00196CD0"/>
    <w:rsid w:val="001A03EF"/>
    <w:rsid w:val="001A07C8"/>
    <w:rsid w:val="001A1912"/>
    <w:rsid w:val="001A2212"/>
    <w:rsid w:val="001A26B0"/>
    <w:rsid w:val="001A34EF"/>
    <w:rsid w:val="001A41C7"/>
    <w:rsid w:val="001A4DCD"/>
    <w:rsid w:val="001A5042"/>
    <w:rsid w:val="001A5D1E"/>
    <w:rsid w:val="001A6F76"/>
    <w:rsid w:val="001B0663"/>
    <w:rsid w:val="001B132B"/>
    <w:rsid w:val="001B1392"/>
    <w:rsid w:val="001B18C1"/>
    <w:rsid w:val="001B23D0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D7633"/>
    <w:rsid w:val="001D7696"/>
    <w:rsid w:val="001E1A70"/>
    <w:rsid w:val="001E3706"/>
    <w:rsid w:val="001E4D19"/>
    <w:rsid w:val="001E7A31"/>
    <w:rsid w:val="001F054C"/>
    <w:rsid w:val="001F109C"/>
    <w:rsid w:val="001F20B5"/>
    <w:rsid w:val="001F4883"/>
    <w:rsid w:val="001F5165"/>
    <w:rsid w:val="001F5F9F"/>
    <w:rsid w:val="001F6B89"/>
    <w:rsid w:val="001F6D19"/>
    <w:rsid w:val="001F6F55"/>
    <w:rsid w:val="00202075"/>
    <w:rsid w:val="00202906"/>
    <w:rsid w:val="00202D6D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1F0D"/>
    <w:rsid w:val="00222F33"/>
    <w:rsid w:val="00223D07"/>
    <w:rsid w:val="00223E5B"/>
    <w:rsid w:val="00225B09"/>
    <w:rsid w:val="0022797A"/>
    <w:rsid w:val="002319F9"/>
    <w:rsid w:val="00232C45"/>
    <w:rsid w:val="00233A58"/>
    <w:rsid w:val="0023414D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8A2"/>
    <w:rsid w:val="00247E00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26"/>
    <w:rsid w:val="00281AAE"/>
    <w:rsid w:val="00281E7F"/>
    <w:rsid w:val="00281F32"/>
    <w:rsid w:val="0028316D"/>
    <w:rsid w:val="00284F02"/>
    <w:rsid w:val="00285C28"/>
    <w:rsid w:val="002906EC"/>
    <w:rsid w:val="0029298F"/>
    <w:rsid w:val="002934F8"/>
    <w:rsid w:val="00293BB4"/>
    <w:rsid w:val="00293EF7"/>
    <w:rsid w:val="00293F7B"/>
    <w:rsid w:val="00294168"/>
    <w:rsid w:val="00295150"/>
    <w:rsid w:val="00295653"/>
    <w:rsid w:val="00295AFC"/>
    <w:rsid w:val="002A03C2"/>
    <w:rsid w:val="002A1A19"/>
    <w:rsid w:val="002A1D52"/>
    <w:rsid w:val="002A1E16"/>
    <w:rsid w:val="002A23E1"/>
    <w:rsid w:val="002A2CE0"/>
    <w:rsid w:val="002A45FC"/>
    <w:rsid w:val="002A5303"/>
    <w:rsid w:val="002A5742"/>
    <w:rsid w:val="002B20FD"/>
    <w:rsid w:val="002B2BB1"/>
    <w:rsid w:val="002B2F31"/>
    <w:rsid w:val="002B2F6A"/>
    <w:rsid w:val="002B46DB"/>
    <w:rsid w:val="002B4B5D"/>
    <w:rsid w:val="002B59B1"/>
    <w:rsid w:val="002B5B1E"/>
    <w:rsid w:val="002B7BD2"/>
    <w:rsid w:val="002C174E"/>
    <w:rsid w:val="002C236D"/>
    <w:rsid w:val="002C247B"/>
    <w:rsid w:val="002C3BDF"/>
    <w:rsid w:val="002C5860"/>
    <w:rsid w:val="002C69B1"/>
    <w:rsid w:val="002D018B"/>
    <w:rsid w:val="002D0919"/>
    <w:rsid w:val="002D20FE"/>
    <w:rsid w:val="002D383D"/>
    <w:rsid w:val="002D45EB"/>
    <w:rsid w:val="002D4CBC"/>
    <w:rsid w:val="002D5777"/>
    <w:rsid w:val="002D60BB"/>
    <w:rsid w:val="002D7FAC"/>
    <w:rsid w:val="002E090B"/>
    <w:rsid w:val="002E1E0C"/>
    <w:rsid w:val="002E1F11"/>
    <w:rsid w:val="002E2064"/>
    <w:rsid w:val="002E2F1A"/>
    <w:rsid w:val="002E31C5"/>
    <w:rsid w:val="002E3355"/>
    <w:rsid w:val="002E67D7"/>
    <w:rsid w:val="002F00FC"/>
    <w:rsid w:val="002F1114"/>
    <w:rsid w:val="002F35BE"/>
    <w:rsid w:val="002F3801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1681A"/>
    <w:rsid w:val="00317055"/>
    <w:rsid w:val="003210B3"/>
    <w:rsid w:val="0032259F"/>
    <w:rsid w:val="00322F1C"/>
    <w:rsid w:val="00322F38"/>
    <w:rsid w:val="00323613"/>
    <w:rsid w:val="00324EBE"/>
    <w:rsid w:val="003259B9"/>
    <w:rsid w:val="00326588"/>
    <w:rsid w:val="00326E38"/>
    <w:rsid w:val="00327668"/>
    <w:rsid w:val="0033179F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46E6"/>
    <w:rsid w:val="0034647D"/>
    <w:rsid w:val="003475DE"/>
    <w:rsid w:val="00350610"/>
    <w:rsid w:val="0035071E"/>
    <w:rsid w:val="003513F7"/>
    <w:rsid w:val="00352E81"/>
    <w:rsid w:val="00353098"/>
    <w:rsid w:val="00353B15"/>
    <w:rsid w:val="003570D2"/>
    <w:rsid w:val="00357A94"/>
    <w:rsid w:val="003614DF"/>
    <w:rsid w:val="00364EE3"/>
    <w:rsid w:val="003661C1"/>
    <w:rsid w:val="003662C3"/>
    <w:rsid w:val="00367359"/>
    <w:rsid w:val="00370A45"/>
    <w:rsid w:val="00370E8C"/>
    <w:rsid w:val="003719B6"/>
    <w:rsid w:val="0037213A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0AD"/>
    <w:rsid w:val="00377A9F"/>
    <w:rsid w:val="00381731"/>
    <w:rsid w:val="003829E8"/>
    <w:rsid w:val="00382F0A"/>
    <w:rsid w:val="003837D8"/>
    <w:rsid w:val="00385170"/>
    <w:rsid w:val="00385239"/>
    <w:rsid w:val="003857C0"/>
    <w:rsid w:val="0038631D"/>
    <w:rsid w:val="00386D0A"/>
    <w:rsid w:val="00387182"/>
    <w:rsid w:val="00393AD8"/>
    <w:rsid w:val="00394971"/>
    <w:rsid w:val="003950D2"/>
    <w:rsid w:val="003972DB"/>
    <w:rsid w:val="00397407"/>
    <w:rsid w:val="003A109E"/>
    <w:rsid w:val="003A23A9"/>
    <w:rsid w:val="003A5B32"/>
    <w:rsid w:val="003A780F"/>
    <w:rsid w:val="003A7EB6"/>
    <w:rsid w:val="003B0B0D"/>
    <w:rsid w:val="003B19B4"/>
    <w:rsid w:val="003B206B"/>
    <w:rsid w:val="003B2FA2"/>
    <w:rsid w:val="003B429D"/>
    <w:rsid w:val="003B51B9"/>
    <w:rsid w:val="003B60AE"/>
    <w:rsid w:val="003C0083"/>
    <w:rsid w:val="003C03EE"/>
    <w:rsid w:val="003C2F5F"/>
    <w:rsid w:val="003C421F"/>
    <w:rsid w:val="003C46AA"/>
    <w:rsid w:val="003C4739"/>
    <w:rsid w:val="003C708F"/>
    <w:rsid w:val="003C7767"/>
    <w:rsid w:val="003D2E25"/>
    <w:rsid w:val="003D2E5F"/>
    <w:rsid w:val="003D4551"/>
    <w:rsid w:val="003D4B88"/>
    <w:rsid w:val="003D5D19"/>
    <w:rsid w:val="003D62D3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8EB"/>
    <w:rsid w:val="00405DFE"/>
    <w:rsid w:val="00407DEB"/>
    <w:rsid w:val="00411AE7"/>
    <w:rsid w:val="004169CC"/>
    <w:rsid w:val="00417082"/>
    <w:rsid w:val="004170D5"/>
    <w:rsid w:val="00417B43"/>
    <w:rsid w:val="004207FC"/>
    <w:rsid w:val="004208E7"/>
    <w:rsid w:val="00420A82"/>
    <w:rsid w:val="0042168A"/>
    <w:rsid w:val="00421CF6"/>
    <w:rsid w:val="00421DD5"/>
    <w:rsid w:val="0042281C"/>
    <w:rsid w:val="00423782"/>
    <w:rsid w:val="00423FC2"/>
    <w:rsid w:val="0042464D"/>
    <w:rsid w:val="00425163"/>
    <w:rsid w:val="004260EC"/>
    <w:rsid w:val="00427392"/>
    <w:rsid w:val="0043085F"/>
    <w:rsid w:val="004326B4"/>
    <w:rsid w:val="004334A8"/>
    <w:rsid w:val="00435B6B"/>
    <w:rsid w:val="004362F1"/>
    <w:rsid w:val="00440CAA"/>
    <w:rsid w:val="004426BB"/>
    <w:rsid w:val="004444E4"/>
    <w:rsid w:val="004459A1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4365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780"/>
    <w:rsid w:val="004B0D6F"/>
    <w:rsid w:val="004B1327"/>
    <w:rsid w:val="004B5034"/>
    <w:rsid w:val="004B53EF"/>
    <w:rsid w:val="004B5CEC"/>
    <w:rsid w:val="004B5EA0"/>
    <w:rsid w:val="004B7F23"/>
    <w:rsid w:val="004C23EB"/>
    <w:rsid w:val="004C692B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6C19"/>
    <w:rsid w:val="004E6C4B"/>
    <w:rsid w:val="004E6EA1"/>
    <w:rsid w:val="004F1136"/>
    <w:rsid w:val="004F1527"/>
    <w:rsid w:val="004F1718"/>
    <w:rsid w:val="004F21CA"/>
    <w:rsid w:val="004F267D"/>
    <w:rsid w:val="004F44EB"/>
    <w:rsid w:val="004F6297"/>
    <w:rsid w:val="004F6427"/>
    <w:rsid w:val="004F70D4"/>
    <w:rsid w:val="00500B80"/>
    <w:rsid w:val="005079E8"/>
    <w:rsid w:val="00507B36"/>
    <w:rsid w:val="00512C46"/>
    <w:rsid w:val="0051349A"/>
    <w:rsid w:val="005167AF"/>
    <w:rsid w:val="005214D0"/>
    <w:rsid w:val="00521EA9"/>
    <w:rsid w:val="00522AB4"/>
    <w:rsid w:val="00523B37"/>
    <w:rsid w:val="00523CC0"/>
    <w:rsid w:val="00524C69"/>
    <w:rsid w:val="00526735"/>
    <w:rsid w:val="0052795B"/>
    <w:rsid w:val="005340A3"/>
    <w:rsid w:val="00534318"/>
    <w:rsid w:val="00534FDD"/>
    <w:rsid w:val="00535AC4"/>
    <w:rsid w:val="0053757C"/>
    <w:rsid w:val="0054012F"/>
    <w:rsid w:val="005406C2"/>
    <w:rsid w:val="00542294"/>
    <w:rsid w:val="00542E4D"/>
    <w:rsid w:val="00542F09"/>
    <w:rsid w:val="0054311F"/>
    <w:rsid w:val="0054422F"/>
    <w:rsid w:val="005460CF"/>
    <w:rsid w:val="00546F96"/>
    <w:rsid w:val="005479C6"/>
    <w:rsid w:val="00550BC0"/>
    <w:rsid w:val="00550F2A"/>
    <w:rsid w:val="00552A32"/>
    <w:rsid w:val="00552F36"/>
    <w:rsid w:val="005532E9"/>
    <w:rsid w:val="005561A5"/>
    <w:rsid w:val="005602A1"/>
    <w:rsid w:val="00560588"/>
    <w:rsid w:val="005609D9"/>
    <w:rsid w:val="00560CE5"/>
    <w:rsid w:val="005610C7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05CF"/>
    <w:rsid w:val="0057122A"/>
    <w:rsid w:val="00571AC9"/>
    <w:rsid w:val="00573EB4"/>
    <w:rsid w:val="005747CF"/>
    <w:rsid w:val="005769D4"/>
    <w:rsid w:val="00576C0A"/>
    <w:rsid w:val="00576DF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662B"/>
    <w:rsid w:val="00597AAE"/>
    <w:rsid w:val="00597DE4"/>
    <w:rsid w:val="005A0056"/>
    <w:rsid w:val="005A0B13"/>
    <w:rsid w:val="005A0BED"/>
    <w:rsid w:val="005A0C5D"/>
    <w:rsid w:val="005A169B"/>
    <w:rsid w:val="005A3BA8"/>
    <w:rsid w:val="005A45C4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286"/>
    <w:rsid w:val="005C2AD1"/>
    <w:rsid w:val="005C2D1D"/>
    <w:rsid w:val="005C3C3F"/>
    <w:rsid w:val="005C6B16"/>
    <w:rsid w:val="005C6D45"/>
    <w:rsid w:val="005C76D2"/>
    <w:rsid w:val="005C7758"/>
    <w:rsid w:val="005C7AF3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351A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C6D"/>
    <w:rsid w:val="00611E99"/>
    <w:rsid w:val="00611FAB"/>
    <w:rsid w:val="0061245E"/>
    <w:rsid w:val="006132A8"/>
    <w:rsid w:val="00614125"/>
    <w:rsid w:val="006176B4"/>
    <w:rsid w:val="00620AD2"/>
    <w:rsid w:val="00620B2C"/>
    <w:rsid w:val="00621999"/>
    <w:rsid w:val="00623FBF"/>
    <w:rsid w:val="00624FD7"/>
    <w:rsid w:val="00625F43"/>
    <w:rsid w:val="006279D1"/>
    <w:rsid w:val="00630284"/>
    <w:rsid w:val="006308D3"/>
    <w:rsid w:val="006339D8"/>
    <w:rsid w:val="006352D8"/>
    <w:rsid w:val="00637240"/>
    <w:rsid w:val="0063740D"/>
    <w:rsid w:val="006379FC"/>
    <w:rsid w:val="00641D60"/>
    <w:rsid w:val="0064318C"/>
    <w:rsid w:val="00643A30"/>
    <w:rsid w:val="006455F3"/>
    <w:rsid w:val="00645A67"/>
    <w:rsid w:val="00645FFF"/>
    <w:rsid w:val="0064667C"/>
    <w:rsid w:val="00646AC9"/>
    <w:rsid w:val="006477CE"/>
    <w:rsid w:val="00650D63"/>
    <w:rsid w:val="00652ED6"/>
    <w:rsid w:val="0065307C"/>
    <w:rsid w:val="00656045"/>
    <w:rsid w:val="0065644A"/>
    <w:rsid w:val="00656D71"/>
    <w:rsid w:val="00656EE5"/>
    <w:rsid w:val="006608CD"/>
    <w:rsid w:val="00662FC7"/>
    <w:rsid w:val="00663280"/>
    <w:rsid w:val="0066354B"/>
    <w:rsid w:val="00664C6D"/>
    <w:rsid w:val="006659CF"/>
    <w:rsid w:val="006663C0"/>
    <w:rsid w:val="00666A07"/>
    <w:rsid w:val="00675875"/>
    <w:rsid w:val="0067710D"/>
    <w:rsid w:val="00677C9B"/>
    <w:rsid w:val="00681E47"/>
    <w:rsid w:val="00682A78"/>
    <w:rsid w:val="00682D67"/>
    <w:rsid w:val="0068475A"/>
    <w:rsid w:val="00685FB6"/>
    <w:rsid w:val="0068610F"/>
    <w:rsid w:val="0069039E"/>
    <w:rsid w:val="00690A38"/>
    <w:rsid w:val="006920B9"/>
    <w:rsid w:val="0069378F"/>
    <w:rsid w:val="00693C9D"/>
    <w:rsid w:val="006945CC"/>
    <w:rsid w:val="006958A1"/>
    <w:rsid w:val="00697BA9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3229"/>
    <w:rsid w:val="006C413A"/>
    <w:rsid w:val="006C4767"/>
    <w:rsid w:val="006C783B"/>
    <w:rsid w:val="006D0C12"/>
    <w:rsid w:val="006D14F4"/>
    <w:rsid w:val="006D2C13"/>
    <w:rsid w:val="006D4870"/>
    <w:rsid w:val="006D48AD"/>
    <w:rsid w:val="006D4A19"/>
    <w:rsid w:val="006D4F9D"/>
    <w:rsid w:val="006D5A3C"/>
    <w:rsid w:val="006D67B3"/>
    <w:rsid w:val="006D7923"/>
    <w:rsid w:val="006E1636"/>
    <w:rsid w:val="006E1CDC"/>
    <w:rsid w:val="006E53A6"/>
    <w:rsid w:val="006E61B1"/>
    <w:rsid w:val="006E6637"/>
    <w:rsid w:val="006E6988"/>
    <w:rsid w:val="006F11C7"/>
    <w:rsid w:val="006F275E"/>
    <w:rsid w:val="006F27A6"/>
    <w:rsid w:val="006F2A7E"/>
    <w:rsid w:val="006F4E93"/>
    <w:rsid w:val="00700CFF"/>
    <w:rsid w:val="00703409"/>
    <w:rsid w:val="00704706"/>
    <w:rsid w:val="00704D04"/>
    <w:rsid w:val="00705965"/>
    <w:rsid w:val="00707D66"/>
    <w:rsid w:val="007115B9"/>
    <w:rsid w:val="007140AA"/>
    <w:rsid w:val="007165E1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241"/>
    <w:rsid w:val="00727FD6"/>
    <w:rsid w:val="00731EAC"/>
    <w:rsid w:val="00733600"/>
    <w:rsid w:val="007337FD"/>
    <w:rsid w:val="007352F3"/>
    <w:rsid w:val="007353F8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342C"/>
    <w:rsid w:val="00753729"/>
    <w:rsid w:val="00753855"/>
    <w:rsid w:val="007545F2"/>
    <w:rsid w:val="00754881"/>
    <w:rsid w:val="007561F3"/>
    <w:rsid w:val="00756278"/>
    <w:rsid w:val="00760D35"/>
    <w:rsid w:val="00762DA5"/>
    <w:rsid w:val="00763EDD"/>
    <w:rsid w:val="00765DF1"/>
    <w:rsid w:val="0076618B"/>
    <w:rsid w:val="00770CBC"/>
    <w:rsid w:val="00770FAF"/>
    <w:rsid w:val="00772FD1"/>
    <w:rsid w:val="0077531F"/>
    <w:rsid w:val="007756C6"/>
    <w:rsid w:val="0077673E"/>
    <w:rsid w:val="007773C3"/>
    <w:rsid w:val="00781EF1"/>
    <w:rsid w:val="00783314"/>
    <w:rsid w:val="00784779"/>
    <w:rsid w:val="007848F3"/>
    <w:rsid w:val="0079068E"/>
    <w:rsid w:val="0079068F"/>
    <w:rsid w:val="007910FB"/>
    <w:rsid w:val="00791F3D"/>
    <w:rsid w:val="00793430"/>
    <w:rsid w:val="007936BA"/>
    <w:rsid w:val="00793B82"/>
    <w:rsid w:val="00794A45"/>
    <w:rsid w:val="007955B7"/>
    <w:rsid w:val="007A08BA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B46"/>
    <w:rsid w:val="007C2C1A"/>
    <w:rsid w:val="007C5B75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4C5B"/>
    <w:rsid w:val="007D79F6"/>
    <w:rsid w:val="007E0814"/>
    <w:rsid w:val="007E14DC"/>
    <w:rsid w:val="007E2D0F"/>
    <w:rsid w:val="007E479F"/>
    <w:rsid w:val="007E4C63"/>
    <w:rsid w:val="007E5BB1"/>
    <w:rsid w:val="007E5CA3"/>
    <w:rsid w:val="007E65CF"/>
    <w:rsid w:val="007E7555"/>
    <w:rsid w:val="007E7F65"/>
    <w:rsid w:val="007F2389"/>
    <w:rsid w:val="007F3CA6"/>
    <w:rsid w:val="007F4864"/>
    <w:rsid w:val="007F52B9"/>
    <w:rsid w:val="00800FFE"/>
    <w:rsid w:val="00803A2A"/>
    <w:rsid w:val="00805932"/>
    <w:rsid w:val="00806FDD"/>
    <w:rsid w:val="0080767F"/>
    <w:rsid w:val="00811F23"/>
    <w:rsid w:val="008129D5"/>
    <w:rsid w:val="00812E9E"/>
    <w:rsid w:val="008146CD"/>
    <w:rsid w:val="008146DF"/>
    <w:rsid w:val="00814F25"/>
    <w:rsid w:val="0081626C"/>
    <w:rsid w:val="00822880"/>
    <w:rsid w:val="00823B4E"/>
    <w:rsid w:val="00825838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56B97"/>
    <w:rsid w:val="00861476"/>
    <w:rsid w:val="008631DF"/>
    <w:rsid w:val="00864A9F"/>
    <w:rsid w:val="0086734F"/>
    <w:rsid w:val="00867C17"/>
    <w:rsid w:val="00870184"/>
    <w:rsid w:val="00870660"/>
    <w:rsid w:val="008730C6"/>
    <w:rsid w:val="008744E9"/>
    <w:rsid w:val="0087565B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1502"/>
    <w:rsid w:val="008B1C3E"/>
    <w:rsid w:val="008B21DC"/>
    <w:rsid w:val="008B5BC0"/>
    <w:rsid w:val="008B633B"/>
    <w:rsid w:val="008B6633"/>
    <w:rsid w:val="008B6D30"/>
    <w:rsid w:val="008B7401"/>
    <w:rsid w:val="008C0099"/>
    <w:rsid w:val="008C074F"/>
    <w:rsid w:val="008C4C3A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29DD"/>
    <w:rsid w:val="008E59D6"/>
    <w:rsid w:val="008E683F"/>
    <w:rsid w:val="008E7F89"/>
    <w:rsid w:val="008F0FCD"/>
    <w:rsid w:val="008F3727"/>
    <w:rsid w:val="008F3AAF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5C"/>
    <w:rsid w:val="00907990"/>
    <w:rsid w:val="00910E1A"/>
    <w:rsid w:val="00912B07"/>
    <w:rsid w:val="00913069"/>
    <w:rsid w:val="00916997"/>
    <w:rsid w:val="00916C79"/>
    <w:rsid w:val="0091778B"/>
    <w:rsid w:val="009208A2"/>
    <w:rsid w:val="00921EC0"/>
    <w:rsid w:val="009223F1"/>
    <w:rsid w:val="00930A4F"/>
    <w:rsid w:val="00931371"/>
    <w:rsid w:val="00933EE2"/>
    <w:rsid w:val="009369EE"/>
    <w:rsid w:val="00937352"/>
    <w:rsid w:val="009377BF"/>
    <w:rsid w:val="00940426"/>
    <w:rsid w:val="00940C4F"/>
    <w:rsid w:val="00941BBA"/>
    <w:rsid w:val="0094246C"/>
    <w:rsid w:val="009442D7"/>
    <w:rsid w:val="0094505D"/>
    <w:rsid w:val="0094636F"/>
    <w:rsid w:val="00946A77"/>
    <w:rsid w:val="009475B1"/>
    <w:rsid w:val="00952449"/>
    <w:rsid w:val="00953540"/>
    <w:rsid w:val="009541F4"/>
    <w:rsid w:val="0095472A"/>
    <w:rsid w:val="00955FC1"/>
    <w:rsid w:val="00956A2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30BB"/>
    <w:rsid w:val="0097518A"/>
    <w:rsid w:val="00977F8E"/>
    <w:rsid w:val="009813B8"/>
    <w:rsid w:val="00982A33"/>
    <w:rsid w:val="009837CC"/>
    <w:rsid w:val="00983DFA"/>
    <w:rsid w:val="009841BA"/>
    <w:rsid w:val="00984C11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0F89"/>
    <w:rsid w:val="009C2703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27C5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06407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3C3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C1C"/>
    <w:rsid w:val="00A54799"/>
    <w:rsid w:val="00A5659F"/>
    <w:rsid w:val="00A60FD8"/>
    <w:rsid w:val="00A61799"/>
    <w:rsid w:val="00A61FC0"/>
    <w:rsid w:val="00A63605"/>
    <w:rsid w:val="00A63ADC"/>
    <w:rsid w:val="00A67F34"/>
    <w:rsid w:val="00A70B00"/>
    <w:rsid w:val="00A71FB0"/>
    <w:rsid w:val="00A72296"/>
    <w:rsid w:val="00A72D12"/>
    <w:rsid w:val="00A73153"/>
    <w:rsid w:val="00A758D7"/>
    <w:rsid w:val="00A75BE0"/>
    <w:rsid w:val="00A75E68"/>
    <w:rsid w:val="00A76F78"/>
    <w:rsid w:val="00A80D56"/>
    <w:rsid w:val="00A8307B"/>
    <w:rsid w:val="00A84A74"/>
    <w:rsid w:val="00A85942"/>
    <w:rsid w:val="00A90370"/>
    <w:rsid w:val="00A90FFC"/>
    <w:rsid w:val="00A91289"/>
    <w:rsid w:val="00A92965"/>
    <w:rsid w:val="00A92BAB"/>
    <w:rsid w:val="00A9437B"/>
    <w:rsid w:val="00A944FA"/>
    <w:rsid w:val="00A95A30"/>
    <w:rsid w:val="00A96FE7"/>
    <w:rsid w:val="00AA2D1B"/>
    <w:rsid w:val="00AA5C1A"/>
    <w:rsid w:val="00AA5F12"/>
    <w:rsid w:val="00AA707D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C7199"/>
    <w:rsid w:val="00AD0E6D"/>
    <w:rsid w:val="00AD5596"/>
    <w:rsid w:val="00AD6B74"/>
    <w:rsid w:val="00AD7A76"/>
    <w:rsid w:val="00AE2030"/>
    <w:rsid w:val="00AE3942"/>
    <w:rsid w:val="00AE3A7C"/>
    <w:rsid w:val="00AE3B24"/>
    <w:rsid w:val="00AE55A4"/>
    <w:rsid w:val="00AE681A"/>
    <w:rsid w:val="00AE7521"/>
    <w:rsid w:val="00AF10CE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99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301"/>
    <w:rsid w:val="00B16A16"/>
    <w:rsid w:val="00B170D8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37F84"/>
    <w:rsid w:val="00B4117A"/>
    <w:rsid w:val="00B429D1"/>
    <w:rsid w:val="00B42C52"/>
    <w:rsid w:val="00B43000"/>
    <w:rsid w:val="00B4304A"/>
    <w:rsid w:val="00B43DA5"/>
    <w:rsid w:val="00B44C5B"/>
    <w:rsid w:val="00B51971"/>
    <w:rsid w:val="00B51F0A"/>
    <w:rsid w:val="00B52636"/>
    <w:rsid w:val="00B52C14"/>
    <w:rsid w:val="00B52C6F"/>
    <w:rsid w:val="00B531B0"/>
    <w:rsid w:val="00B56AD2"/>
    <w:rsid w:val="00B56F08"/>
    <w:rsid w:val="00B63CE8"/>
    <w:rsid w:val="00B63F9A"/>
    <w:rsid w:val="00B64159"/>
    <w:rsid w:val="00B67630"/>
    <w:rsid w:val="00B67DD5"/>
    <w:rsid w:val="00B67DFB"/>
    <w:rsid w:val="00B702B5"/>
    <w:rsid w:val="00B707F5"/>
    <w:rsid w:val="00B71144"/>
    <w:rsid w:val="00B7440D"/>
    <w:rsid w:val="00B74E10"/>
    <w:rsid w:val="00B75DF5"/>
    <w:rsid w:val="00B76957"/>
    <w:rsid w:val="00B771A3"/>
    <w:rsid w:val="00B773D1"/>
    <w:rsid w:val="00B80128"/>
    <w:rsid w:val="00B8208C"/>
    <w:rsid w:val="00B84D81"/>
    <w:rsid w:val="00B87A40"/>
    <w:rsid w:val="00B87E70"/>
    <w:rsid w:val="00B91054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8"/>
    <w:rsid w:val="00BA6709"/>
    <w:rsid w:val="00BA7FEA"/>
    <w:rsid w:val="00BB01AB"/>
    <w:rsid w:val="00BB0F7F"/>
    <w:rsid w:val="00BB221A"/>
    <w:rsid w:val="00BB3290"/>
    <w:rsid w:val="00BB3820"/>
    <w:rsid w:val="00BB42A0"/>
    <w:rsid w:val="00BB4491"/>
    <w:rsid w:val="00BB4C60"/>
    <w:rsid w:val="00BB53D1"/>
    <w:rsid w:val="00BB5451"/>
    <w:rsid w:val="00BB6FB5"/>
    <w:rsid w:val="00BC022D"/>
    <w:rsid w:val="00BC0CB0"/>
    <w:rsid w:val="00BC240E"/>
    <w:rsid w:val="00BC2CFA"/>
    <w:rsid w:val="00BC387B"/>
    <w:rsid w:val="00BC56BB"/>
    <w:rsid w:val="00BC5F6A"/>
    <w:rsid w:val="00BC6A89"/>
    <w:rsid w:val="00BC7034"/>
    <w:rsid w:val="00BD02AF"/>
    <w:rsid w:val="00BD167C"/>
    <w:rsid w:val="00BD24E5"/>
    <w:rsid w:val="00BD4E99"/>
    <w:rsid w:val="00BE0A41"/>
    <w:rsid w:val="00BE18DC"/>
    <w:rsid w:val="00BE19F6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037E0"/>
    <w:rsid w:val="00C06EC5"/>
    <w:rsid w:val="00C10B18"/>
    <w:rsid w:val="00C10E9A"/>
    <w:rsid w:val="00C11969"/>
    <w:rsid w:val="00C13151"/>
    <w:rsid w:val="00C132B4"/>
    <w:rsid w:val="00C147D0"/>
    <w:rsid w:val="00C14F60"/>
    <w:rsid w:val="00C15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43"/>
    <w:rsid w:val="00C42270"/>
    <w:rsid w:val="00C444CB"/>
    <w:rsid w:val="00C447CE"/>
    <w:rsid w:val="00C44C63"/>
    <w:rsid w:val="00C46F0F"/>
    <w:rsid w:val="00C47003"/>
    <w:rsid w:val="00C47482"/>
    <w:rsid w:val="00C474CD"/>
    <w:rsid w:val="00C50195"/>
    <w:rsid w:val="00C51534"/>
    <w:rsid w:val="00C52764"/>
    <w:rsid w:val="00C5590D"/>
    <w:rsid w:val="00C5656C"/>
    <w:rsid w:val="00C566DF"/>
    <w:rsid w:val="00C5749E"/>
    <w:rsid w:val="00C577C8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4345"/>
    <w:rsid w:val="00C76A14"/>
    <w:rsid w:val="00C77B2B"/>
    <w:rsid w:val="00C80865"/>
    <w:rsid w:val="00C80B76"/>
    <w:rsid w:val="00C80D24"/>
    <w:rsid w:val="00C811A1"/>
    <w:rsid w:val="00C814D7"/>
    <w:rsid w:val="00C82ECA"/>
    <w:rsid w:val="00C83D1E"/>
    <w:rsid w:val="00C90C90"/>
    <w:rsid w:val="00C915BC"/>
    <w:rsid w:val="00C91795"/>
    <w:rsid w:val="00C97CA3"/>
    <w:rsid w:val="00CA131B"/>
    <w:rsid w:val="00CA30C9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6A2"/>
    <w:rsid w:val="00CB7D21"/>
    <w:rsid w:val="00CC27E0"/>
    <w:rsid w:val="00CC6AB9"/>
    <w:rsid w:val="00CC7354"/>
    <w:rsid w:val="00CC7DAE"/>
    <w:rsid w:val="00CD2134"/>
    <w:rsid w:val="00CD3286"/>
    <w:rsid w:val="00CD365C"/>
    <w:rsid w:val="00CD36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86F"/>
    <w:rsid w:val="00CE7FB0"/>
    <w:rsid w:val="00CF0004"/>
    <w:rsid w:val="00CF0E5B"/>
    <w:rsid w:val="00CF1827"/>
    <w:rsid w:val="00CF32D0"/>
    <w:rsid w:val="00CF32FC"/>
    <w:rsid w:val="00CF4B6D"/>
    <w:rsid w:val="00CF6100"/>
    <w:rsid w:val="00D00AAA"/>
    <w:rsid w:val="00D00EF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0EB3"/>
    <w:rsid w:val="00D21CCF"/>
    <w:rsid w:val="00D240EE"/>
    <w:rsid w:val="00D246F0"/>
    <w:rsid w:val="00D3087E"/>
    <w:rsid w:val="00D31346"/>
    <w:rsid w:val="00D319C0"/>
    <w:rsid w:val="00D31A3E"/>
    <w:rsid w:val="00D32FF8"/>
    <w:rsid w:val="00D336DD"/>
    <w:rsid w:val="00D33AF1"/>
    <w:rsid w:val="00D43998"/>
    <w:rsid w:val="00D43B31"/>
    <w:rsid w:val="00D4432F"/>
    <w:rsid w:val="00D45845"/>
    <w:rsid w:val="00D54901"/>
    <w:rsid w:val="00D62B9A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97F6F"/>
    <w:rsid w:val="00DA4669"/>
    <w:rsid w:val="00DA5A8F"/>
    <w:rsid w:val="00DA5E77"/>
    <w:rsid w:val="00DA7924"/>
    <w:rsid w:val="00DB1BA4"/>
    <w:rsid w:val="00DB4113"/>
    <w:rsid w:val="00DB75EF"/>
    <w:rsid w:val="00DC3F22"/>
    <w:rsid w:val="00DC666B"/>
    <w:rsid w:val="00DC66DB"/>
    <w:rsid w:val="00DC6ADB"/>
    <w:rsid w:val="00DC72CD"/>
    <w:rsid w:val="00DD1948"/>
    <w:rsid w:val="00DD62F7"/>
    <w:rsid w:val="00DD7CAC"/>
    <w:rsid w:val="00DE0513"/>
    <w:rsid w:val="00DE2F9A"/>
    <w:rsid w:val="00DE3730"/>
    <w:rsid w:val="00DE7219"/>
    <w:rsid w:val="00DF0207"/>
    <w:rsid w:val="00DF1199"/>
    <w:rsid w:val="00DF128A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6C11"/>
    <w:rsid w:val="00E070AE"/>
    <w:rsid w:val="00E1094E"/>
    <w:rsid w:val="00E11051"/>
    <w:rsid w:val="00E1255C"/>
    <w:rsid w:val="00E12971"/>
    <w:rsid w:val="00E142BD"/>
    <w:rsid w:val="00E14E84"/>
    <w:rsid w:val="00E15061"/>
    <w:rsid w:val="00E1683C"/>
    <w:rsid w:val="00E20772"/>
    <w:rsid w:val="00E21868"/>
    <w:rsid w:val="00E22CF7"/>
    <w:rsid w:val="00E2568F"/>
    <w:rsid w:val="00E27102"/>
    <w:rsid w:val="00E275B5"/>
    <w:rsid w:val="00E34DA0"/>
    <w:rsid w:val="00E36345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46D83"/>
    <w:rsid w:val="00E501C7"/>
    <w:rsid w:val="00E50659"/>
    <w:rsid w:val="00E50A1B"/>
    <w:rsid w:val="00E50B1A"/>
    <w:rsid w:val="00E50B37"/>
    <w:rsid w:val="00E51509"/>
    <w:rsid w:val="00E52CBB"/>
    <w:rsid w:val="00E52D0B"/>
    <w:rsid w:val="00E54C73"/>
    <w:rsid w:val="00E56442"/>
    <w:rsid w:val="00E60480"/>
    <w:rsid w:val="00E60C71"/>
    <w:rsid w:val="00E64DC4"/>
    <w:rsid w:val="00E65A78"/>
    <w:rsid w:val="00E6602D"/>
    <w:rsid w:val="00E6675E"/>
    <w:rsid w:val="00E668A3"/>
    <w:rsid w:val="00E67E01"/>
    <w:rsid w:val="00E7071A"/>
    <w:rsid w:val="00E71180"/>
    <w:rsid w:val="00E7339F"/>
    <w:rsid w:val="00E75D57"/>
    <w:rsid w:val="00E75DF6"/>
    <w:rsid w:val="00E80E1E"/>
    <w:rsid w:val="00E81AC1"/>
    <w:rsid w:val="00E81CAD"/>
    <w:rsid w:val="00E85CD5"/>
    <w:rsid w:val="00E86E4F"/>
    <w:rsid w:val="00E90B81"/>
    <w:rsid w:val="00E915FB"/>
    <w:rsid w:val="00E92D29"/>
    <w:rsid w:val="00E930B1"/>
    <w:rsid w:val="00E93A8A"/>
    <w:rsid w:val="00E945A9"/>
    <w:rsid w:val="00E96BD9"/>
    <w:rsid w:val="00E972B4"/>
    <w:rsid w:val="00E97FD9"/>
    <w:rsid w:val="00EA2BB8"/>
    <w:rsid w:val="00EA3AFC"/>
    <w:rsid w:val="00EA4B3F"/>
    <w:rsid w:val="00EA5B7C"/>
    <w:rsid w:val="00EA5EC8"/>
    <w:rsid w:val="00EA5F34"/>
    <w:rsid w:val="00EA663D"/>
    <w:rsid w:val="00EA7086"/>
    <w:rsid w:val="00EB01A7"/>
    <w:rsid w:val="00EB2256"/>
    <w:rsid w:val="00EB32AF"/>
    <w:rsid w:val="00EC0B23"/>
    <w:rsid w:val="00EC0C6A"/>
    <w:rsid w:val="00EC1C6E"/>
    <w:rsid w:val="00EC23BF"/>
    <w:rsid w:val="00EC27A5"/>
    <w:rsid w:val="00EC2CE3"/>
    <w:rsid w:val="00EC32C5"/>
    <w:rsid w:val="00EC3571"/>
    <w:rsid w:val="00EC35D5"/>
    <w:rsid w:val="00EC4BDC"/>
    <w:rsid w:val="00EC5F51"/>
    <w:rsid w:val="00EC7644"/>
    <w:rsid w:val="00ED0B3D"/>
    <w:rsid w:val="00ED1688"/>
    <w:rsid w:val="00ED2C0A"/>
    <w:rsid w:val="00ED2F63"/>
    <w:rsid w:val="00ED3B28"/>
    <w:rsid w:val="00ED4388"/>
    <w:rsid w:val="00EE011D"/>
    <w:rsid w:val="00EE0722"/>
    <w:rsid w:val="00EE0F55"/>
    <w:rsid w:val="00EE106B"/>
    <w:rsid w:val="00EE1579"/>
    <w:rsid w:val="00EE4AF6"/>
    <w:rsid w:val="00EE4C18"/>
    <w:rsid w:val="00EE5AAF"/>
    <w:rsid w:val="00EE6CF2"/>
    <w:rsid w:val="00EF01E0"/>
    <w:rsid w:val="00EF1694"/>
    <w:rsid w:val="00EF175C"/>
    <w:rsid w:val="00EF51EA"/>
    <w:rsid w:val="00EF5AA1"/>
    <w:rsid w:val="00EF7AB8"/>
    <w:rsid w:val="00F00A8B"/>
    <w:rsid w:val="00F013B1"/>
    <w:rsid w:val="00F0366C"/>
    <w:rsid w:val="00F03CF5"/>
    <w:rsid w:val="00F043FB"/>
    <w:rsid w:val="00F047C0"/>
    <w:rsid w:val="00F06AE5"/>
    <w:rsid w:val="00F071F9"/>
    <w:rsid w:val="00F074DA"/>
    <w:rsid w:val="00F0762F"/>
    <w:rsid w:val="00F158DB"/>
    <w:rsid w:val="00F17B80"/>
    <w:rsid w:val="00F232FF"/>
    <w:rsid w:val="00F24C6A"/>
    <w:rsid w:val="00F301E1"/>
    <w:rsid w:val="00F31AD0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3B78"/>
    <w:rsid w:val="00F74850"/>
    <w:rsid w:val="00F7631C"/>
    <w:rsid w:val="00F77CAD"/>
    <w:rsid w:val="00F8146D"/>
    <w:rsid w:val="00F818FC"/>
    <w:rsid w:val="00F8191C"/>
    <w:rsid w:val="00F82180"/>
    <w:rsid w:val="00F82D55"/>
    <w:rsid w:val="00F84C82"/>
    <w:rsid w:val="00F85102"/>
    <w:rsid w:val="00F853A3"/>
    <w:rsid w:val="00F8611A"/>
    <w:rsid w:val="00F87A0D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1241"/>
    <w:rsid w:val="00FC4152"/>
    <w:rsid w:val="00FC5A26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0F7"/>
    <w:rsid w:val="00FD71B1"/>
    <w:rsid w:val="00FD7967"/>
    <w:rsid w:val="00FD7E88"/>
    <w:rsid w:val="00FE0B47"/>
    <w:rsid w:val="00FE2243"/>
    <w:rsid w:val="00FE226F"/>
    <w:rsid w:val="00FE2534"/>
    <w:rsid w:val="00FE2BDD"/>
    <w:rsid w:val="00FE2E85"/>
    <w:rsid w:val="00FE6A74"/>
    <w:rsid w:val="00FF1F59"/>
    <w:rsid w:val="00FF2A81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F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toc 1" w:uiPriority="39"/>
    <w:lsdException w:name="toc 2" w:uiPriority="39"/>
    <w:lsdException w:name="toc 3" w:uiPriority="39"/>
    <w:lsdException w:name="table of figures" w:uiPriority="99"/>
    <w:lsdException w:name="List Number" w:semiHidden="0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Body Text" w:qFormat="1"/>
    <w:lsdException w:name="List Continue" w:qFormat="1"/>
    <w:lsdException w:name="List Continue 2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msonormal">
    <w:name w:val="x_msonormal"/>
    <w:basedOn w:val="Normal"/>
    <w:rsid w:val="006C3229"/>
    <w:pPr>
      <w:spacing w:before="0"/>
    </w:pPr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toc 1" w:uiPriority="39"/>
    <w:lsdException w:name="toc 2" w:uiPriority="39"/>
    <w:lsdException w:name="toc 3" w:uiPriority="39"/>
    <w:lsdException w:name="table of figures" w:uiPriority="99"/>
    <w:lsdException w:name="List Number" w:semiHidden="0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Body Text" w:qFormat="1"/>
    <w:lsdException w:name="List Continue" w:qFormat="1"/>
    <w:lsdException w:name="List Continue 2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msonormal">
    <w:name w:val="x_msonormal"/>
    <w:basedOn w:val="Normal"/>
    <w:rsid w:val="006C3229"/>
    <w:pPr>
      <w:spacing w:before="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01816-C249-49B2-9FA2-D47DA60B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6333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CTPClassification=CTP_NT</cp:keywords>
  <cp:lastModifiedBy/>
  <cp:revision>1</cp:revision>
  <dcterms:created xsi:type="dcterms:W3CDTF">2019-05-14T19:40:00Z</dcterms:created>
  <dcterms:modified xsi:type="dcterms:W3CDTF">2019-05-14T19:42:00Z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82e32161-b31f-4f12-bedd-d3d4dc89e008</vt:lpwstr>
  </property>
  <property fmtid="{D5CDD505-2E9C-101B-9397-08002B2CF9AE}" pid="3" name="CTP_TimeStamp">
    <vt:lpwstr>2018-06-29 18:44:03Z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