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1892275C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r w:rsidR="0077531F">
        <w:rPr>
          <w:rFonts w:ascii="Times New Roman" w:hAnsi="Times New Roman" w:cs="Times New Roman"/>
          <w:b/>
          <w:sz w:val="24"/>
          <w:szCs w:val="24"/>
        </w:rPr>
        <w:t>197</w:t>
      </w:r>
      <w:r w:rsidR="008F3AAF">
        <w:rPr>
          <w:rFonts w:ascii="Times New Roman" w:hAnsi="Times New Roman" w:cs="Times New Roman"/>
          <w:b/>
          <w:sz w:val="24"/>
          <w:szCs w:val="24"/>
        </w:rPr>
        <w:t>.</w:t>
      </w:r>
      <w:del w:id="3" w:author="Author">
        <w:r w:rsidR="00E52D0B" w:rsidDel="00B67DFB">
          <w:rPr>
            <w:rFonts w:ascii="Times New Roman" w:hAnsi="Times New Roman" w:cs="Times New Roman"/>
            <w:b/>
            <w:sz w:val="24"/>
            <w:szCs w:val="24"/>
          </w:rPr>
          <w:delText>2</w:delText>
        </w:r>
      </w:del>
      <w:ins w:id="4" w:author="Author">
        <w:r w:rsidR="00B67DFB">
          <w:rPr>
            <w:rFonts w:ascii="Times New Roman" w:hAnsi="Times New Roman" w:cs="Times New Roman"/>
            <w:b/>
            <w:sz w:val="24"/>
            <w:szCs w:val="24"/>
          </w:rPr>
          <w:t>3_draft_1</w:t>
        </w:r>
      </w:ins>
    </w:p>
    <w:p w14:paraId="024A71C2" w14:textId="25CA5365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 xml:space="preserve">New AMI Reserved Parameter </w:t>
      </w:r>
      <w:proofErr w:type="spellStart"/>
      <w:r w:rsidR="0077531F">
        <w:rPr>
          <w:rFonts w:ascii="Times New Roman" w:hAnsi="Times New Roman" w:cs="Times New Roman"/>
          <w:sz w:val="24"/>
          <w:szCs w:val="24"/>
        </w:rPr>
        <w:t>DC_Offset</w:t>
      </w:r>
      <w:proofErr w:type="spellEnd"/>
    </w:p>
    <w:p w14:paraId="3E56227D" w14:textId="7BABC7A7" w:rsidR="00131AAB" w:rsidRDefault="00B71144" w:rsidP="00E81AC1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77531F">
        <w:rPr>
          <w:rFonts w:ascii="Times New Roman" w:hAnsi="Times New Roman" w:cs="Times New Roman"/>
          <w:sz w:val="24"/>
          <w:szCs w:val="24"/>
        </w:rPr>
        <w:t>Walter Katz, SiSoft</w:t>
      </w:r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4822BBC" w14:textId="22313182" w:rsidR="0077531F" w:rsidRDefault="0077531F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Ambrish Varma, Cadence</w:t>
      </w:r>
      <w:r w:rsidR="002C5860">
        <w:rPr>
          <w:rFonts w:ascii="Times New Roman" w:hAnsi="Times New Roman" w:cs="Times New Roman"/>
          <w:sz w:val="24"/>
          <w:szCs w:val="24"/>
        </w:rPr>
        <w:t xml:space="preserve"> Design Systems,</w:t>
      </w:r>
    </w:p>
    <w:p w14:paraId="00B71E0C" w14:textId="5E7FE464" w:rsidR="00F8191C" w:rsidRDefault="006352D8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Randy Wolff,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860">
        <w:rPr>
          <w:rFonts w:ascii="Times New Roman" w:hAnsi="Times New Roman" w:cs="Times New Roman"/>
          <w:sz w:val="24"/>
          <w:szCs w:val="24"/>
        </w:rPr>
        <w:t>Techology</w:t>
      </w:r>
      <w:proofErr w:type="spellEnd"/>
      <w:r w:rsidR="002C5860">
        <w:rPr>
          <w:rFonts w:ascii="Times New Roman" w:hAnsi="Times New Roman" w:cs="Times New Roman"/>
          <w:sz w:val="24"/>
          <w:szCs w:val="24"/>
        </w:rPr>
        <w:t>,</w:t>
      </w:r>
    </w:p>
    <w:p w14:paraId="11DE689C" w14:textId="042DA033" w:rsidR="006352D8" w:rsidRPr="00175664" w:rsidRDefault="006352D8" w:rsidP="0077531F">
      <w:pPr>
        <w:pStyle w:val="HTMLPreformatted"/>
        <w:spacing w:before="60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Justin Butterfield, Micron</w:t>
      </w:r>
      <w:r w:rsidR="002C5860">
        <w:rPr>
          <w:rFonts w:ascii="Times New Roman" w:hAnsi="Times New Roman" w:cs="Times New Roman"/>
          <w:sz w:val="24"/>
          <w:szCs w:val="24"/>
        </w:rPr>
        <w:t xml:space="preserve"> Technology</w:t>
      </w:r>
    </w:p>
    <w:p w14:paraId="0975D939" w14:textId="2A7D294C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86734F">
        <w:rPr>
          <w:rFonts w:ascii="Times New Roman" w:hAnsi="Times New Roman" w:cs="Times New Roman"/>
          <w:sz w:val="24"/>
          <w:szCs w:val="24"/>
        </w:rPr>
        <w:t>November</w:t>
      </w:r>
      <w:r w:rsidR="003259B9">
        <w:rPr>
          <w:rFonts w:ascii="Times New Roman" w:hAnsi="Times New Roman" w:cs="Times New Roman"/>
          <w:sz w:val="24"/>
          <w:szCs w:val="24"/>
        </w:rPr>
        <w:t xml:space="preserve"> </w:t>
      </w:r>
      <w:r w:rsidR="00295150">
        <w:rPr>
          <w:rFonts w:ascii="Times New Roman" w:hAnsi="Times New Roman" w:cs="Times New Roman"/>
          <w:sz w:val="24"/>
          <w:szCs w:val="24"/>
        </w:rPr>
        <w:t>27</w:t>
      </w:r>
      <w:r w:rsidR="004B0780">
        <w:rPr>
          <w:rFonts w:ascii="Times New Roman" w:hAnsi="Times New Roman" w:cs="Times New Roman"/>
          <w:sz w:val="24"/>
          <w:szCs w:val="24"/>
        </w:rPr>
        <w:t>, 2018</w:t>
      </w:r>
    </w:p>
    <w:p w14:paraId="091B21F3" w14:textId="1EC98657" w:rsidR="00281A26" w:rsidRPr="00026894" w:rsidRDefault="00FF1F59" w:rsidP="00281A26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C44C63">
        <w:rPr>
          <w:rFonts w:ascii="Times New Roman" w:hAnsi="Times New Roman" w:cs="Times New Roman"/>
          <w:sz w:val="24"/>
          <w:szCs w:val="24"/>
        </w:rPr>
        <w:t>December 4, 2018</w:t>
      </w:r>
      <w:r w:rsidR="000B0898">
        <w:rPr>
          <w:rFonts w:ascii="Times New Roman" w:hAnsi="Times New Roman" w:cs="Times New Roman"/>
          <w:sz w:val="24"/>
          <w:szCs w:val="24"/>
        </w:rPr>
        <w:t>, January 15, 2019</w:t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6E53DDBB" w:rsidR="00EA7086" w:rsidRPr="00175664" w:rsidRDefault="0077531F" w:rsidP="00090538">
      <w:r>
        <w:t>AMI modeling is now being applied to single</w:t>
      </w:r>
      <w:del w:id="5" w:author="Author">
        <w:r w:rsidDel="00B67DFB">
          <w:delText>d</w:delText>
        </w:r>
      </w:del>
      <w:r>
        <w:t xml:space="preserve"> ended channels (e.g. DDR5). The current input to </w:t>
      </w:r>
      <w:proofErr w:type="spellStart"/>
      <w:r>
        <w:t>AMI_Init</w:t>
      </w:r>
      <w:proofErr w:type="spellEnd"/>
      <w:r>
        <w:t xml:space="preserve"> is an Impulse Response. </w:t>
      </w:r>
      <w:del w:id="6" w:author="Author">
        <w:r w:rsidDel="00784779">
          <w:delText xml:space="preserve">The </w:delText>
        </w:r>
      </w:del>
      <w:ins w:id="7" w:author="Author">
        <w:r w:rsidR="00784779">
          <w:t>Th</w:t>
        </w:r>
        <w:r w:rsidR="00784779">
          <w:t>is</w:t>
        </w:r>
        <w:r w:rsidR="00784779">
          <w:t xml:space="preserve"> </w:t>
        </w:r>
      </w:ins>
      <w:r>
        <w:t xml:space="preserve">forces all AMI simulations to be centered </w:t>
      </w:r>
      <w:proofErr w:type="gramStart"/>
      <w:r>
        <w:t>around</w:t>
      </w:r>
      <w:proofErr w:type="gramEnd"/>
      <w:r>
        <w:t xml:space="preserve"> the </w:t>
      </w:r>
      <w:r w:rsidR="00CB76A2">
        <w:t>mid-level</w:t>
      </w:r>
      <w:r>
        <w:t xml:space="preserve"> of the </w:t>
      </w:r>
      <w:del w:id="8" w:author="Author">
        <w:r w:rsidDel="00C132B4">
          <w:delText xml:space="preserve">single ended </w:delText>
        </w:r>
      </w:del>
      <w:r>
        <w:t>si</w:t>
      </w:r>
      <w:r w:rsidR="000A0FA7">
        <w:t>gnal</w:t>
      </w:r>
      <w:ins w:id="9" w:author="Author">
        <w:r w:rsidR="00C132B4">
          <w:t xml:space="preserve"> of a single ended port</w:t>
        </w:r>
      </w:ins>
      <w:r>
        <w:t xml:space="preserve">. </w:t>
      </w:r>
      <w:ins w:id="10" w:author="Author">
        <w:r w:rsidR="00C132B4">
          <w:t xml:space="preserve"> </w:t>
        </w:r>
      </w:ins>
      <w:r>
        <w:t>A DLL may need to know the single</w:t>
      </w:r>
      <w:del w:id="11" w:author="Author">
        <w:r w:rsidDel="00B67DFB">
          <w:delText>d</w:delText>
        </w:r>
      </w:del>
      <w:r>
        <w:t xml:space="preserve"> ended voltage leve</w:t>
      </w:r>
      <w:r w:rsidR="000A0FA7">
        <w:t>l</w:t>
      </w:r>
      <w:r>
        <w:t>s (e.g. to handle saturation in a DFE sum</w:t>
      </w:r>
      <w:r w:rsidR="003C421F">
        <w:t>m</w:t>
      </w:r>
      <w:r>
        <w:t xml:space="preserve">er). </w:t>
      </w:r>
      <w:r w:rsidR="000A0FA7">
        <w:t xml:space="preserve">This BIRD proposes a new AMI Reserved Parameter </w:t>
      </w:r>
      <w:proofErr w:type="spellStart"/>
      <w:r w:rsidR="000A0FA7">
        <w:t>DC_Offset</w:t>
      </w:r>
      <w:proofErr w:type="spellEnd"/>
      <w:r w:rsidR="003C421F">
        <w:t>,</w:t>
      </w:r>
      <w:r w:rsidR="000A0FA7">
        <w:t xml:space="preserve"> which is the </w:t>
      </w:r>
      <w:del w:id="12" w:author="Author">
        <w:r w:rsidR="000A0FA7" w:rsidDel="00AE7521">
          <w:delText xml:space="preserve">singled ended voltage that is the </w:delText>
        </w:r>
      </w:del>
      <w:r w:rsidR="000A0FA7">
        <w:t xml:space="preserve">mid value of the beginning and end of the step response of </w:t>
      </w:r>
      <w:r w:rsidR="00E945A9">
        <w:t>the</w:t>
      </w:r>
      <w:r w:rsidR="000A0FA7">
        <w:t xml:space="preserve"> channel.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F074DA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F074DA">
        <w:tc>
          <w:tcPr>
            <w:tcW w:w="2487" w:type="pct"/>
          </w:tcPr>
          <w:p w14:paraId="1D614B6D" w14:textId="7A1847E9" w:rsidR="00EA7086" w:rsidRPr="008F3AAF" w:rsidRDefault="00CB76A2" w:rsidP="00784779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4">
              <w:rPr>
                <w:rFonts w:ascii="Times New Roman" w:hAnsi="Times New Roman" w:cs="Times New Roman"/>
              </w:rPr>
              <w:t>Allow the EDA tool to convey to the model the mid-point of the steady state high and low voltages found during analog model characterization of single</w:t>
            </w:r>
            <w:del w:id="13" w:author="Author">
              <w:r w:rsidRPr="00704D04" w:rsidDel="00784779">
                <w:rPr>
                  <w:rFonts w:ascii="Times New Roman" w:hAnsi="Times New Roman" w:cs="Times New Roman"/>
                </w:rPr>
                <w:delText>-</w:delText>
              </w:r>
            </w:del>
            <w:ins w:id="14" w:author="Author">
              <w:r w:rsidR="00784779">
                <w:rPr>
                  <w:rFonts w:ascii="Times New Roman" w:hAnsi="Times New Roman" w:cs="Times New Roman"/>
                </w:rPr>
                <w:t xml:space="preserve"> </w:t>
              </w:r>
            </w:ins>
            <w:r w:rsidRPr="00704D04">
              <w:rPr>
                <w:rFonts w:ascii="Times New Roman" w:hAnsi="Times New Roman" w:cs="Times New Roman"/>
              </w:rPr>
              <w:t>ended signals.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180562FD" w:rsidR="00094836" w:rsidRDefault="000A0FA7" w:rsidP="00E81AC1">
      <w:r>
        <w:t xml:space="preserve">Add new AMI Reserved Parameter </w:t>
      </w:r>
      <w:proofErr w:type="spellStart"/>
      <w:r>
        <w:t>DC_Offset</w:t>
      </w:r>
      <w:proofErr w:type="spellEnd"/>
      <w:r w:rsidR="00C44C63">
        <w:t>.</w:t>
      </w:r>
    </w:p>
    <w:p w14:paraId="312A29DE" w14:textId="526932CF" w:rsidR="00C44C63" w:rsidRDefault="00C44C63">
      <w:pPr>
        <w:spacing w:before="0"/>
        <w:rPr>
          <w:rFonts w:eastAsia="Times New Roman"/>
        </w:rPr>
      </w:pPr>
      <w:r>
        <w:br w:type="page"/>
      </w:r>
    </w:p>
    <w:p w14:paraId="28CF1F72" w14:textId="77777777"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77777777" w:rsidR="00CF1827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0BCDB382" w14:textId="74D38264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proofErr w:type="spellStart"/>
      <w:r>
        <w:rPr>
          <w:rFonts w:eastAsia="Times New Roman"/>
          <w:b/>
          <w:bCs/>
          <w:color w:val="222222"/>
          <w:sz w:val="25"/>
          <w:szCs w:val="25"/>
          <w:lang w:eastAsia="en-US"/>
        </w:rPr>
        <w:t>DC_Offset</w:t>
      </w:r>
      <w:proofErr w:type="spellEnd"/>
    </w:p>
    <w:p w14:paraId="6D6C3507" w14:textId="713E322F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7.</w:t>
      </w:r>
      <w:r w:rsidR="000B0898" w:rsidRPr="00704D04">
        <w:t>0</w:t>
      </w:r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3CC9690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8129D5">
        <w:rPr>
          <w:rFonts w:eastAsia="Times New Roman"/>
          <w:color w:val="222222"/>
          <w:lang w:eastAsia="en-US"/>
        </w:rPr>
        <w:t>In</w:t>
      </w:r>
    </w:p>
    <w:p w14:paraId="3C4C3C95" w14:textId="6B8D4CAA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>
        <w:rPr>
          <w:rFonts w:eastAsia="Times New Roman"/>
          <w:color w:val="222222"/>
          <w:lang w:eastAsia="en-US"/>
        </w:rPr>
        <w:t>Float</w:t>
      </w:r>
    </w:p>
    <w:p w14:paraId="53BCED01" w14:textId="77777777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 Value</w:t>
      </w:r>
    </w:p>
    <w:p w14:paraId="11DD2724" w14:textId="0976A7F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5A45C4">
        <w:rPr>
          <w:rFonts w:eastAsia="Times New Roman"/>
          <w:color w:val="222222"/>
          <w:lang w:eastAsia="en-US"/>
        </w:rPr>
        <w:t>numeric_literal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2E6F9441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0F31BC17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BC2CFA">
        <w:rPr>
          <w:rFonts w:eastAsia="Times New Roman"/>
          <w:color w:val="222222"/>
          <w:lang w:eastAsia="en-US"/>
        </w:rPr>
        <w:t xml:space="preserve">The </w:t>
      </w:r>
      <w:r w:rsidR="004058EB">
        <w:rPr>
          <w:rFonts w:eastAsia="Times New Roman"/>
          <w:color w:val="222222"/>
          <w:lang w:eastAsia="en-US"/>
        </w:rPr>
        <w:t xml:space="preserve">mean value </w:t>
      </w:r>
      <w:r w:rsidR="006352D8">
        <w:rPr>
          <w:rFonts w:eastAsia="Times New Roman"/>
          <w:color w:val="222222"/>
          <w:lang w:eastAsia="en-US"/>
        </w:rPr>
        <w:t>of the steady state high and low voltage of the channel at the Rx pad.</w:t>
      </w:r>
    </w:p>
    <w:p w14:paraId="06531E82" w14:textId="0CD6B6E8" w:rsidR="00B80128" w:rsidRDefault="00DA5E7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6352D8">
        <w:rPr>
          <w:rFonts w:eastAsia="Times New Roman"/>
          <w:color w:val="222222"/>
          <w:lang w:eastAsia="en-US"/>
        </w:rPr>
        <w:t xml:space="preserve">If the impulse response was generated by differentiating the step response, then </w:t>
      </w:r>
      <w:r w:rsidR="00BC2CFA">
        <w:rPr>
          <w:rFonts w:eastAsia="Times New Roman"/>
          <w:color w:val="222222"/>
          <w:lang w:eastAsia="en-US"/>
        </w:rPr>
        <w:t xml:space="preserve">the value of </w:t>
      </w:r>
      <w:proofErr w:type="spellStart"/>
      <w:r w:rsidR="00B80128">
        <w:rPr>
          <w:rFonts w:eastAsia="Times New Roman"/>
          <w:color w:val="222222"/>
          <w:lang w:eastAsia="en-US"/>
        </w:rPr>
        <w:t>DC</w:t>
      </w:r>
      <w:r w:rsidR="00BC2CFA">
        <w:rPr>
          <w:rFonts w:eastAsia="Times New Roman"/>
          <w:color w:val="222222"/>
          <w:lang w:eastAsia="en-US"/>
        </w:rPr>
        <w:t>_Offset</w:t>
      </w:r>
      <w:proofErr w:type="spellEnd"/>
      <w:r w:rsidR="00BC2CFA">
        <w:rPr>
          <w:rFonts w:eastAsia="Times New Roman"/>
          <w:color w:val="222222"/>
          <w:lang w:eastAsia="en-US"/>
        </w:rPr>
        <w:t xml:space="preserve"> </w:t>
      </w:r>
      <w:r w:rsidR="006352D8">
        <w:rPr>
          <w:rFonts w:eastAsia="Times New Roman"/>
          <w:color w:val="222222"/>
          <w:lang w:eastAsia="en-US"/>
        </w:rPr>
        <w:t xml:space="preserve">should be the same as the average of the step response </w:t>
      </w:r>
      <w:r w:rsidR="000B0898">
        <w:rPr>
          <w:rFonts w:eastAsia="Times New Roman"/>
          <w:color w:val="222222"/>
          <w:lang w:eastAsia="en-US"/>
        </w:rPr>
        <w:t>initial and final</w:t>
      </w:r>
      <w:r w:rsidR="006352D8">
        <w:rPr>
          <w:rFonts w:eastAsia="Times New Roman"/>
          <w:color w:val="222222"/>
          <w:lang w:eastAsia="en-US"/>
        </w:rPr>
        <w:t xml:space="preserve"> voltage</w:t>
      </w:r>
      <w:r w:rsidR="003C421F">
        <w:rPr>
          <w:rFonts w:eastAsia="Times New Roman"/>
          <w:color w:val="222222"/>
          <w:lang w:eastAsia="en-US"/>
        </w:rPr>
        <w:t>s</w:t>
      </w:r>
      <w:r w:rsidR="006352D8">
        <w:rPr>
          <w:rFonts w:eastAsia="Times New Roman"/>
          <w:color w:val="222222"/>
          <w:lang w:eastAsia="en-US"/>
        </w:rPr>
        <w:t>.</w:t>
      </w:r>
      <w:r w:rsidR="008129D5">
        <w:rPr>
          <w:rFonts w:eastAsia="Times New Roman"/>
          <w:color w:val="222222"/>
          <w:lang w:eastAsia="en-US"/>
        </w:rPr>
        <w:t xml:space="preserve"> </w:t>
      </w:r>
    </w:p>
    <w:p w14:paraId="18965157" w14:textId="6CB0E937" w:rsidR="001B18C1" w:rsidRDefault="001B18C1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>
        <w:rPr>
          <w:rFonts w:eastAsia="Times New Roman"/>
          <w:color w:val="222222"/>
          <w:lang w:eastAsia="en-US"/>
        </w:rPr>
        <w:t xml:space="preserve">The </w:t>
      </w:r>
      <w:proofErr w:type="spellStart"/>
      <w:r>
        <w:rPr>
          <w:rFonts w:eastAsia="Times New Roman"/>
          <w:color w:val="222222"/>
          <w:lang w:eastAsia="en-US"/>
        </w:rPr>
        <w:t>AMI_Init</w:t>
      </w:r>
      <w:proofErr w:type="spellEnd"/>
      <w:r>
        <w:rPr>
          <w:rFonts w:eastAsia="Times New Roman"/>
          <w:color w:val="222222"/>
          <w:lang w:eastAsia="en-US"/>
        </w:rPr>
        <w:t xml:space="preserve"> function can use this value to determine the </w:t>
      </w:r>
      <w:del w:id="15" w:author="Author">
        <w:r w:rsidDel="00E2568F">
          <w:rPr>
            <w:rFonts w:eastAsia="Times New Roman"/>
            <w:color w:val="222222"/>
            <w:lang w:eastAsia="en-US"/>
          </w:rPr>
          <w:delText xml:space="preserve">single ended </w:delText>
        </w:r>
      </w:del>
      <w:r>
        <w:rPr>
          <w:rFonts w:eastAsia="Times New Roman"/>
          <w:color w:val="222222"/>
          <w:lang w:eastAsia="en-US"/>
        </w:rPr>
        <w:t>voltages inside of the model.</w:t>
      </w:r>
    </w:p>
    <w:p w14:paraId="1C5928A8" w14:textId="673F09AA" w:rsidR="000A0FA7" w:rsidRPr="00F80EA2" w:rsidRDefault="001B18C1" w:rsidP="00704D04">
      <w:pPr>
        <w:shd w:val="clear" w:color="auto" w:fill="FFFFFF"/>
        <w:spacing w:before="0" w:after="80"/>
      </w:pPr>
      <w:r>
        <w:rPr>
          <w:rFonts w:eastAsia="Times New Roman"/>
          <w:color w:val="222222"/>
          <w:lang w:eastAsia="en-US"/>
        </w:rPr>
        <w:t xml:space="preserve">It is also assumed that the waveform input to the 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>
        <w:rPr>
          <w:rFonts w:eastAsia="Times New Roman"/>
          <w:color w:val="222222"/>
          <w:lang w:eastAsia="en-US"/>
        </w:rPr>
        <w:t xml:space="preserve"> function is the </w:t>
      </w:r>
      <w:del w:id="16" w:author="Author">
        <w:r w:rsidDel="00E2568F">
          <w:rPr>
            <w:rFonts w:eastAsia="Times New Roman"/>
            <w:color w:val="222222"/>
            <w:lang w:eastAsia="en-US"/>
          </w:rPr>
          <w:delText xml:space="preserve">single ended </w:delText>
        </w:r>
      </w:del>
      <w:r>
        <w:rPr>
          <w:rFonts w:eastAsia="Times New Roman"/>
          <w:color w:val="222222"/>
          <w:lang w:eastAsia="en-US"/>
        </w:rPr>
        <w:t xml:space="preserve">waveform minus this </w:t>
      </w:r>
      <w:proofErr w:type="spellStart"/>
      <w:r>
        <w:rPr>
          <w:rFonts w:eastAsia="Times New Roman"/>
          <w:color w:val="222222"/>
          <w:lang w:eastAsia="en-US"/>
        </w:rPr>
        <w:t>DC_Offset</w:t>
      </w:r>
      <w:proofErr w:type="spellEnd"/>
      <w:r>
        <w:rPr>
          <w:rFonts w:eastAsia="Times New Roman"/>
          <w:color w:val="222222"/>
          <w:lang w:eastAsia="en-US"/>
        </w:rPr>
        <w:t xml:space="preserve">. The </w:t>
      </w:r>
      <w:r w:rsidR="00BC2CFA">
        <w:rPr>
          <w:rFonts w:eastAsia="Times New Roman"/>
          <w:color w:val="222222"/>
          <w:lang w:eastAsia="en-US"/>
        </w:rPr>
        <w:t xml:space="preserve">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>
        <w:rPr>
          <w:rFonts w:eastAsia="Times New Roman"/>
          <w:color w:val="222222"/>
          <w:lang w:eastAsia="en-US"/>
        </w:rPr>
        <w:t xml:space="preserve"> function can choose to construct the single</w:t>
      </w:r>
      <w:del w:id="17" w:author="Author">
        <w:r w:rsidDel="00B67DFB">
          <w:rPr>
            <w:rFonts w:eastAsia="Times New Roman"/>
            <w:color w:val="222222"/>
            <w:lang w:eastAsia="en-US"/>
          </w:rPr>
          <w:delText>d</w:delText>
        </w:r>
      </w:del>
      <w:r>
        <w:rPr>
          <w:rFonts w:eastAsia="Times New Roman"/>
          <w:color w:val="222222"/>
          <w:lang w:eastAsia="en-US"/>
        </w:rPr>
        <w:t xml:space="preserve"> ended waveform by addin</w:t>
      </w:r>
      <w:r w:rsidR="005E351A">
        <w:rPr>
          <w:rFonts w:eastAsia="Times New Roman"/>
          <w:color w:val="222222"/>
          <w:lang w:eastAsia="en-US"/>
        </w:rPr>
        <w:t>g</w:t>
      </w:r>
      <w:r>
        <w:rPr>
          <w:rFonts w:eastAsia="Times New Roman"/>
          <w:color w:val="222222"/>
          <w:lang w:eastAsia="en-US"/>
        </w:rPr>
        <w:t xml:space="preserve"> </w:t>
      </w:r>
      <w:proofErr w:type="spellStart"/>
      <w:r>
        <w:rPr>
          <w:rFonts w:eastAsia="Times New Roman"/>
          <w:color w:val="222222"/>
          <w:lang w:eastAsia="en-US"/>
        </w:rPr>
        <w:t>DC_Offset</w:t>
      </w:r>
      <w:proofErr w:type="spellEnd"/>
      <w:r>
        <w:rPr>
          <w:rFonts w:eastAsia="Times New Roman"/>
          <w:color w:val="222222"/>
          <w:lang w:eastAsia="en-US"/>
        </w:rPr>
        <w:t xml:space="preserve"> to the input waveform.</w:t>
      </w:r>
      <w:r w:rsidR="005E351A">
        <w:rPr>
          <w:rFonts w:eastAsia="Times New Roman"/>
          <w:color w:val="222222"/>
          <w:lang w:eastAsia="en-US"/>
        </w:rPr>
        <w:t xml:space="preserve"> The waveform output of the </w:t>
      </w:r>
      <w:r w:rsidR="00BC2CFA">
        <w:rPr>
          <w:rFonts w:eastAsia="Times New Roman"/>
          <w:color w:val="222222"/>
          <w:lang w:eastAsia="en-US"/>
        </w:rPr>
        <w:t xml:space="preserve">Rx </w:t>
      </w:r>
      <w:proofErr w:type="spellStart"/>
      <w:r w:rsidR="005E351A">
        <w:rPr>
          <w:rFonts w:eastAsia="Times New Roman"/>
          <w:color w:val="222222"/>
          <w:lang w:eastAsia="en-US"/>
        </w:rPr>
        <w:t>AMI_GetWave</w:t>
      </w:r>
      <w:proofErr w:type="spellEnd"/>
      <w:r w:rsidR="005E351A">
        <w:rPr>
          <w:rFonts w:eastAsia="Times New Roman"/>
          <w:color w:val="222222"/>
          <w:lang w:eastAsia="en-US"/>
        </w:rPr>
        <w:t xml:space="preserve"> shall </w:t>
      </w:r>
      <w:r w:rsidR="00BC2CFA">
        <w:rPr>
          <w:rFonts w:eastAsia="Times New Roman"/>
          <w:color w:val="222222"/>
          <w:lang w:eastAsia="en-US"/>
        </w:rPr>
        <w:t xml:space="preserve">be adjusted so that the EDA tool can add </w:t>
      </w:r>
      <w:proofErr w:type="spellStart"/>
      <w:r w:rsidR="00BC2CFA">
        <w:rPr>
          <w:rFonts w:eastAsia="Times New Roman"/>
          <w:color w:val="222222"/>
          <w:lang w:eastAsia="en-US"/>
        </w:rPr>
        <w:t>DC_Offset</w:t>
      </w:r>
      <w:proofErr w:type="spellEnd"/>
      <w:r w:rsidR="00BC2CFA">
        <w:rPr>
          <w:rFonts w:eastAsia="Times New Roman"/>
          <w:color w:val="222222"/>
          <w:lang w:eastAsia="en-US"/>
        </w:rPr>
        <w:t xml:space="preserve"> to get the </w:t>
      </w:r>
      <w:del w:id="18" w:author="Author">
        <w:r w:rsidR="00BC2CFA" w:rsidDel="00E2568F">
          <w:rPr>
            <w:rFonts w:eastAsia="Times New Roman"/>
            <w:color w:val="222222"/>
            <w:lang w:eastAsia="en-US"/>
          </w:rPr>
          <w:delText xml:space="preserve">single ended </w:delText>
        </w:r>
      </w:del>
      <w:r w:rsidR="00BC2CFA">
        <w:rPr>
          <w:rFonts w:eastAsia="Times New Roman"/>
          <w:color w:val="222222"/>
          <w:lang w:eastAsia="en-US"/>
        </w:rPr>
        <w:t>voltage of the waveform at the slicer (aka latch, decision point)</w:t>
      </w:r>
      <w:ins w:id="19" w:author="Author">
        <w:r w:rsidR="00E2568F">
          <w:rPr>
            <w:rFonts w:eastAsia="Times New Roman"/>
            <w:color w:val="222222"/>
            <w:lang w:eastAsia="en-US"/>
          </w:rPr>
          <w:t xml:space="preserve"> of the single ended port</w:t>
        </w:r>
      </w:ins>
      <w:r w:rsidR="00BC2CFA">
        <w:rPr>
          <w:rFonts w:eastAsia="Times New Roman"/>
          <w:color w:val="222222"/>
          <w:lang w:eastAsia="en-US"/>
        </w:rPr>
        <w:t>.</w:t>
      </w:r>
    </w:p>
    <w:p w14:paraId="0A752E44" w14:textId="122628F0" w:rsidR="009837CC" w:rsidRDefault="00DA5E77" w:rsidP="00704D04">
      <w:pPr>
        <w:autoSpaceDE w:val="0"/>
        <w:autoSpaceDN w:val="0"/>
        <w:adjustRightInd w:val="0"/>
        <w:spacing w:before="0" w:afterLines="40" w:after="96"/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5E351A">
        <w:t>It</w:t>
      </w:r>
      <w:r w:rsidR="008129D5">
        <w:t xml:space="preserve"> </w:t>
      </w:r>
      <w:r w:rsidR="001B18C1">
        <w:t>is th</w:t>
      </w:r>
      <w:r w:rsidR="00CB76A2">
        <w:t>e</w:t>
      </w:r>
      <w:r w:rsidR="001B18C1">
        <w:t xml:space="preserve"> responsibility of the EDA tool to determine the </w:t>
      </w:r>
      <w:proofErr w:type="spellStart"/>
      <w:r w:rsidR="001B18C1">
        <w:t>DC_Offset</w:t>
      </w:r>
      <w:proofErr w:type="spellEnd"/>
      <w:r w:rsidR="001B18C1">
        <w:t>. The EDA tool may use any method to do this.</w:t>
      </w: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470DD3A6" w14:textId="77290577" w:rsidR="000A0FA7" w:rsidRPr="00704D04" w:rsidRDefault="001B18C1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proofErr w:type="spellStart"/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(Usage In) (Type 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Float</w:t>
      </w:r>
      <w:r w:rsidR="000A0FA7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(Value </w:t>
      </w:r>
      <w:r w:rsidR="000B0898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0</w:t>
      </w: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.5)</w:t>
      </w:r>
    </w:p>
    <w:p w14:paraId="787D553A" w14:textId="17DB2FDB" w:rsidR="000A0FA7" w:rsidRPr="00704D04" w:rsidRDefault="000A0FA7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(Description 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“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The EDA tool is responsible for determining the </w:t>
      </w:r>
      <w:proofErr w:type="spellStart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DC_Offset</w:t>
      </w:r>
      <w:proofErr w:type="spellEnd"/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value to input to the </w:t>
      </w:r>
      <w:r w:rsidR="008F3AA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executable model</w:t>
      </w:r>
      <w:r w:rsidR="003C421F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.</w:t>
      </w:r>
      <w:r w:rsidR="001B18C1" w:rsidRPr="00704D0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”)</w:t>
      </w:r>
    </w:p>
    <w:p w14:paraId="7FA36595" w14:textId="77777777" w:rsidR="00EF51EA" w:rsidRPr="00E81AC1" w:rsidRDefault="00EF51EA" w:rsidP="00EF51EA">
      <w:pPr>
        <w:rPr>
          <w:rFonts w:ascii="TimesNewRomanPSMT" w:hAnsi="TimesNewRomanPSMT" w:hint="eastAsia"/>
          <w:color w:val="000000"/>
        </w:rPr>
      </w:pPr>
    </w:p>
    <w:p w14:paraId="1CDA023B" w14:textId="77777777" w:rsidR="0053757C" w:rsidRPr="00E81AC1" w:rsidRDefault="0053757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74A4BB1A" w14:textId="4128DCAF" w:rsidR="00753855" w:rsidRDefault="00C44C63" w:rsidP="007C5B75">
      <w:r>
        <w:t>Typogra</w:t>
      </w:r>
      <w:r w:rsidR="003C421F">
        <w:t>p</w:t>
      </w:r>
      <w:r>
        <w:t>hical updates made in BIRD197.1, based on feedback from Open Forum and ATM review.</w:t>
      </w:r>
    </w:p>
    <w:p w14:paraId="0D2E5090" w14:textId="7C302EDE" w:rsidR="000B0898" w:rsidRDefault="000B0898" w:rsidP="007C5B75">
      <w:pPr>
        <w:rPr>
          <w:ins w:id="20" w:author="Author"/>
        </w:rPr>
      </w:pPr>
      <w:r>
        <w:t>BIRD197.2 contains additional editori</w:t>
      </w:r>
      <w:bookmarkStart w:id="21" w:name="_GoBack"/>
      <w:bookmarkEnd w:id="21"/>
      <w:r>
        <w:t>al changes.</w:t>
      </w:r>
    </w:p>
    <w:p w14:paraId="41215967" w14:textId="12245866" w:rsidR="00F03CF5" w:rsidRPr="000C746A" w:rsidRDefault="00F03CF5" w:rsidP="007C5B75">
      <w:ins w:id="22" w:author="Author">
        <w:r>
          <w:t>BIRD197.3 contains editorial changes to the verbiage related to the usage of the words “single ended”.</w:t>
        </w:r>
      </w:ins>
    </w:p>
    <w:sectPr w:rsidR="00F03CF5" w:rsidRPr="000C746A" w:rsidSect="00C577C8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B7135" w14:textId="77777777" w:rsidR="004459A1" w:rsidRDefault="004459A1">
      <w:r>
        <w:separator/>
      </w:r>
    </w:p>
  </w:endnote>
  <w:endnote w:type="continuationSeparator" w:id="0">
    <w:p w14:paraId="232ED80C" w14:textId="77777777" w:rsidR="004459A1" w:rsidRDefault="004459A1">
      <w:r>
        <w:continuationSeparator/>
      </w:r>
    </w:p>
  </w:endnote>
  <w:endnote w:type="continuationNotice" w:id="1">
    <w:p w14:paraId="75CF444A" w14:textId="77777777" w:rsidR="004459A1" w:rsidRDefault="004459A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F03CF5">
      <w:rPr>
        <w:rStyle w:val="PageNumber"/>
        <w:noProof/>
        <w:szCs w:val="20"/>
      </w:rPr>
      <w:t>2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FA1F5" w14:textId="77777777" w:rsidR="004459A1" w:rsidRDefault="004459A1">
      <w:r>
        <w:separator/>
      </w:r>
    </w:p>
  </w:footnote>
  <w:footnote w:type="continuationSeparator" w:id="0">
    <w:p w14:paraId="693651DC" w14:textId="77777777" w:rsidR="004459A1" w:rsidRDefault="004459A1">
      <w:r>
        <w:continuationSeparator/>
      </w:r>
    </w:p>
  </w:footnote>
  <w:footnote w:type="continuationNotice" w:id="1">
    <w:p w14:paraId="7007A550" w14:textId="77777777" w:rsidR="004459A1" w:rsidRDefault="004459A1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4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5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42"/>
  </w:num>
  <w:num w:numId="13">
    <w:abstractNumId w:val="13"/>
  </w:num>
  <w:num w:numId="14">
    <w:abstractNumId w:val="58"/>
  </w:num>
  <w:num w:numId="15">
    <w:abstractNumId w:val="8"/>
  </w:num>
  <w:num w:numId="16">
    <w:abstractNumId w:val="11"/>
  </w:num>
  <w:num w:numId="17">
    <w:abstractNumId w:val="57"/>
  </w:num>
  <w:num w:numId="18">
    <w:abstractNumId w:val="41"/>
  </w:num>
  <w:num w:numId="19">
    <w:abstractNumId w:val="22"/>
  </w:num>
  <w:num w:numId="20">
    <w:abstractNumId w:val="32"/>
  </w:num>
  <w:num w:numId="21">
    <w:abstractNumId w:val="46"/>
  </w:num>
  <w:num w:numId="22">
    <w:abstractNumId w:val="32"/>
    <w:lvlOverride w:ilvl="0">
      <w:startOverride w:val="1"/>
    </w:lvlOverride>
  </w:num>
  <w:num w:numId="23">
    <w:abstractNumId w:val="32"/>
    <w:lvlOverride w:ilvl="0">
      <w:startOverride w:val="1"/>
    </w:lvlOverride>
  </w:num>
  <w:num w:numId="24">
    <w:abstractNumId w:val="32"/>
    <w:lvlOverride w:ilvl="0">
      <w:startOverride w:val="7"/>
    </w:lvlOverride>
  </w:num>
  <w:num w:numId="25">
    <w:abstractNumId w:val="32"/>
    <w:lvlOverride w:ilvl="0">
      <w:startOverride w:val="7"/>
    </w:lvlOverride>
  </w:num>
  <w:num w:numId="26">
    <w:abstractNumId w:val="55"/>
  </w:num>
  <w:num w:numId="27">
    <w:abstractNumId w:val="35"/>
  </w:num>
  <w:num w:numId="28">
    <w:abstractNumId w:val="35"/>
    <w:lvlOverride w:ilvl="0">
      <w:startOverride w:val="1"/>
    </w:lvlOverride>
  </w:num>
  <w:num w:numId="29">
    <w:abstractNumId w:val="35"/>
    <w:lvlOverride w:ilvl="0">
      <w:startOverride w:val="1"/>
    </w:lvlOverride>
  </w:num>
  <w:num w:numId="30">
    <w:abstractNumId w:val="19"/>
  </w:num>
  <w:num w:numId="31">
    <w:abstractNumId w:val="35"/>
    <w:lvlOverride w:ilvl="0">
      <w:startOverride w:val="1"/>
    </w:lvlOverride>
  </w:num>
  <w:num w:numId="32">
    <w:abstractNumId w:val="35"/>
    <w:lvlOverride w:ilvl="0">
      <w:startOverride w:val="1"/>
    </w:lvlOverride>
  </w:num>
  <w:num w:numId="33">
    <w:abstractNumId w:val="29"/>
  </w:num>
  <w:num w:numId="34">
    <w:abstractNumId w:val="31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49"/>
  </w:num>
  <w:num w:numId="38">
    <w:abstractNumId w:val="56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8"/>
    <w:lvlOverride w:ilvl="0">
      <w:startOverride w:val="1"/>
    </w:lvlOverride>
  </w:num>
  <w:num w:numId="42">
    <w:abstractNumId w:val="33"/>
  </w:num>
  <w:num w:numId="43">
    <w:abstractNumId w:val="44"/>
  </w:num>
  <w:num w:numId="44">
    <w:abstractNumId w:val="52"/>
  </w:num>
  <w:num w:numId="45">
    <w:abstractNumId w:val="51"/>
  </w:num>
  <w:num w:numId="46">
    <w:abstractNumId w:val="48"/>
  </w:num>
  <w:num w:numId="47">
    <w:abstractNumId w:val="28"/>
  </w:num>
  <w:num w:numId="48">
    <w:abstractNumId w:val="40"/>
  </w:num>
  <w:num w:numId="49">
    <w:abstractNumId w:val="20"/>
  </w:num>
  <w:num w:numId="50">
    <w:abstractNumId w:val="10"/>
  </w:num>
  <w:num w:numId="51">
    <w:abstractNumId w:val="23"/>
  </w:num>
  <w:num w:numId="52">
    <w:abstractNumId w:val="59"/>
  </w:num>
  <w:num w:numId="53">
    <w:abstractNumId w:val="30"/>
  </w:num>
  <w:num w:numId="54">
    <w:abstractNumId w:val="24"/>
  </w:num>
  <w:num w:numId="55">
    <w:abstractNumId w:val="53"/>
  </w:num>
  <w:num w:numId="56">
    <w:abstractNumId w:val="16"/>
  </w:num>
  <w:num w:numId="57">
    <w:abstractNumId w:val="21"/>
  </w:num>
  <w:num w:numId="58">
    <w:abstractNumId w:val="43"/>
  </w:num>
  <w:num w:numId="59">
    <w:abstractNumId w:val="54"/>
  </w:num>
  <w:num w:numId="60">
    <w:abstractNumId w:val="12"/>
  </w:num>
  <w:num w:numId="61">
    <w:abstractNumId w:val="14"/>
  </w:num>
  <w:num w:numId="62">
    <w:abstractNumId w:val="60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</w:num>
  <w:num w:numId="65">
    <w:abstractNumId w:val="50"/>
  </w:num>
  <w:num w:numId="66">
    <w:abstractNumId w:val="27"/>
  </w:num>
  <w:num w:numId="67">
    <w:abstractNumId w:val="17"/>
  </w:num>
  <w:num w:numId="68">
    <w:abstractNumId w:val="34"/>
  </w:num>
  <w:num w:numId="69">
    <w:abstractNumId w:val="39"/>
  </w:num>
  <w:num w:numId="70">
    <w:abstractNumId w:val="36"/>
  </w:num>
  <w:num w:numId="71">
    <w:abstractNumId w:val="25"/>
  </w:num>
  <w:num w:numId="72">
    <w:abstractNumId w:val="47"/>
  </w:num>
  <w:num w:numId="73">
    <w:abstractNumId w:val="26"/>
  </w:num>
  <w:num w:numId="74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54EC"/>
    <w:rsid w:val="0009560E"/>
    <w:rsid w:val="000979E0"/>
    <w:rsid w:val="000A0EF5"/>
    <w:rsid w:val="000A0FA7"/>
    <w:rsid w:val="000A2673"/>
    <w:rsid w:val="000A282C"/>
    <w:rsid w:val="000A330C"/>
    <w:rsid w:val="000A33DD"/>
    <w:rsid w:val="000B0898"/>
    <w:rsid w:val="000B35DE"/>
    <w:rsid w:val="000B35F6"/>
    <w:rsid w:val="000C078D"/>
    <w:rsid w:val="000C15F8"/>
    <w:rsid w:val="000C395E"/>
    <w:rsid w:val="000C6A4C"/>
    <w:rsid w:val="000C746A"/>
    <w:rsid w:val="000C7604"/>
    <w:rsid w:val="000D1591"/>
    <w:rsid w:val="000D1C46"/>
    <w:rsid w:val="000D2EFB"/>
    <w:rsid w:val="000D48D2"/>
    <w:rsid w:val="000D5344"/>
    <w:rsid w:val="000D6044"/>
    <w:rsid w:val="000D6090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521"/>
    <w:rsid w:val="00144E8E"/>
    <w:rsid w:val="00145524"/>
    <w:rsid w:val="001455FD"/>
    <w:rsid w:val="00145947"/>
    <w:rsid w:val="00146B01"/>
    <w:rsid w:val="00150D45"/>
    <w:rsid w:val="001529C1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696"/>
    <w:rsid w:val="001E1A70"/>
    <w:rsid w:val="001E3706"/>
    <w:rsid w:val="001E4D19"/>
    <w:rsid w:val="001E7A31"/>
    <w:rsid w:val="001F054C"/>
    <w:rsid w:val="001F109C"/>
    <w:rsid w:val="001F20B5"/>
    <w:rsid w:val="001F4883"/>
    <w:rsid w:val="001F5165"/>
    <w:rsid w:val="001F5F9F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26"/>
    <w:rsid w:val="00281AAE"/>
    <w:rsid w:val="00281E7F"/>
    <w:rsid w:val="00281F32"/>
    <w:rsid w:val="0028316D"/>
    <w:rsid w:val="00284F02"/>
    <w:rsid w:val="00285C28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303"/>
    <w:rsid w:val="002A5742"/>
    <w:rsid w:val="002B20FD"/>
    <w:rsid w:val="002B2BB1"/>
    <w:rsid w:val="002B2F31"/>
    <w:rsid w:val="002B2F6A"/>
    <w:rsid w:val="002B4B5D"/>
    <w:rsid w:val="002B59B1"/>
    <w:rsid w:val="002B5B1E"/>
    <w:rsid w:val="002B7BD2"/>
    <w:rsid w:val="002C174E"/>
    <w:rsid w:val="002C236D"/>
    <w:rsid w:val="002C247B"/>
    <w:rsid w:val="002C3BDF"/>
    <w:rsid w:val="002C5860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59B9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23A9"/>
    <w:rsid w:val="003A5B32"/>
    <w:rsid w:val="003A780F"/>
    <w:rsid w:val="003A7EB6"/>
    <w:rsid w:val="003B0B0D"/>
    <w:rsid w:val="003B19B4"/>
    <w:rsid w:val="003B206B"/>
    <w:rsid w:val="003B2FA2"/>
    <w:rsid w:val="003B429D"/>
    <w:rsid w:val="003B51B9"/>
    <w:rsid w:val="003B60AE"/>
    <w:rsid w:val="003C0083"/>
    <w:rsid w:val="003C03EE"/>
    <w:rsid w:val="003C421F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8EB"/>
    <w:rsid w:val="00405DFE"/>
    <w:rsid w:val="00411AE7"/>
    <w:rsid w:val="004169CC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362F1"/>
    <w:rsid w:val="00440CAA"/>
    <w:rsid w:val="004426BB"/>
    <w:rsid w:val="004444E4"/>
    <w:rsid w:val="004459A1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4365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780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1CA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2795B"/>
    <w:rsid w:val="005340A3"/>
    <w:rsid w:val="00534318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62B"/>
    <w:rsid w:val="00597DE4"/>
    <w:rsid w:val="005A0056"/>
    <w:rsid w:val="005A0BED"/>
    <w:rsid w:val="005A0C5D"/>
    <w:rsid w:val="005A3BA8"/>
    <w:rsid w:val="005A45C4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758"/>
    <w:rsid w:val="005C7AF3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176B4"/>
    <w:rsid w:val="00620AD2"/>
    <w:rsid w:val="00620B2C"/>
    <w:rsid w:val="00621999"/>
    <w:rsid w:val="00623FBF"/>
    <w:rsid w:val="00624FD7"/>
    <w:rsid w:val="00625F43"/>
    <w:rsid w:val="006279D1"/>
    <w:rsid w:val="00630284"/>
    <w:rsid w:val="006339D8"/>
    <w:rsid w:val="006352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0D63"/>
    <w:rsid w:val="00652ED6"/>
    <w:rsid w:val="0065307C"/>
    <w:rsid w:val="00656045"/>
    <w:rsid w:val="0065644A"/>
    <w:rsid w:val="00656EE5"/>
    <w:rsid w:val="006608CD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7A6"/>
    <w:rsid w:val="006F2A7E"/>
    <w:rsid w:val="00700CFF"/>
    <w:rsid w:val="00703409"/>
    <w:rsid w:val="00704706"/>
    <w:rsid w:val="00704D04"/>
    <w:rsid w:val="00707D66"/>
    <w:rsid w:val="007115B9"/>
    <w:rsid w:val="007140AA"/>
    <w:rsid w:val="007165E1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3729"/>
    <w:rsid w:val="00753855"/>
    <w:rsid w:val="007545F2"/>
    <w:rsid w:val="007561F3"/>
    <w:rsid w:val="00756278"/>
    <w:rsid w:val="00760D35"/>
    <w:rsid w:val="00762DA5"/>
    <w:rsid w:val="00763EDD"/>
    <w:rsid w:val="0076618B"/>
    <w:rsid w:val="00770CBC"/>
    <w:rsid w:val="00770FAF"/>
    <w:rsid w:val="0077531F"/>
    <w:rsid w:val="007756C6"/>
    <w:rsid w:val="0077673E"/>
    <w:rsid w:val="007773C3"/>
    <w:rsid w:val="00781EF1"/>
    <w:rsid w:val="00783314"/>
    <w:rsid w:val="00784779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3CA6"/>
    <w:rsid w:val="007F4864"/>
    <w:rsid w:val="007F52B9"/>
    <w:rsid w:val="00800FFE"/>
    <w:rsid w:val="00803A2A"/>
    <w:rsid w:val="00805932"/>
    <w:rsid w:val="00806FDD"/>
    <w:rsid w:val="0080767F"/>
    <w:rsid w:val="00811F23"/>
    <w:rsid w:val="008129D5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1476"/>
    <w:rsid w:val="008631DF"/>
    <w:rsid w:val="00864A9F"/>
    <w:rsid w:val="0086734F"/>
    <w:rsid w:val="00867C17"/>
    <w:rsid w:val="00870184"/>
    <w:rsid w:val="00870660"/>
    <w:rsid w:val="008730C6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1502"/>
    <w:rsid w:val="008B1C3E"/>
    <w:rsid w:val="008B21DC"/>
    <w:rsid w:val="008B5BC0"/>
    <w:rsid w:val="008B633B"/>
    <w:rsid w:val="008B6633"/>
    <w:rsid w:val="008B6D30"/>
    <w:rsid w:val="008B7401"/>
    <w:rsid w:val="008C0099"/>
    <w:rsid w:val="008C074F"/>
    <w:rsid w:val="008C4C3A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3727"/>
    <w:rsid w:val="008F3AAF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42D7"/>
    <w:rsid w:val="0094505D"/>
    <w:rsid w:val="0094636F"/>
    <w:rsid w:val="009475B1"/>
    <w:rsid w:val="00952449"/>
    <w:rsid w:val="00953540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7CC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0F89"/>
    <w:rsid w:val="009C2703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3C3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3ADC"/>
    <w:rsid w:val="00A67F34"/>
    <w:rsid w:val="00A70B00"/>
    <w:rsid w:val="00A71FB0"/>
    <w:rsid w:val="00A72296"/>
    <w:rsid w:val="00A73153"/>
    <w:rsid w:val="00A758D7"/>
    <w:rsid w:val="00A75BE0"/>
    <w:rsid w:val="00A75E68"/>
    <w:rsid w:val="00A76F78"/>
    <w:rsid w:val="00A80D56"/>
    <w:rsid w:val="00A8307B"/>
    <w:rsid w:val="00A84A74"/>
    <w:rsid w:val="00A85942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2030"/>
    <w:rsid w:val="00AE3942"/>
    <w:rsid w:val="00AE3A7C"/>
    <w:rsid w:val="00AE3B24"/>
    <w:rsid w:val="00AE55A4"/>
    <w:rsid w:val="00AE681A"/>
    <w:rsid w:val="00AE7521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29D1"/>
    <w:rsid w:val="00B42C52"/>
    <w:rsid w:val="00B43000"/>
    <w:rsid w:val="00B4304A"/>
    <w:rsid w:val="00B43DA5"/>
    <w:rsid w:val="00B51971"/>
    <w:rsid w:val="00B51F0A"/>
    <w:rsid w:val="00B52636"/>
    <w:rsid w:val="00B52C14"/>
    <w:rsid w:val="00B52C6F"/>
    <w:rsid w:val="00B531B0"/>
    <w:rsid w:val="00B56AD2"/>
    <w:rsid w:val="00B63CE8"/>
    <w:rsid w:val="00B63F9A"/>
    <w:rsid w:val="00B64159"/>
    <w:rsid w:val="00B67630"/>
    <w:rsid w:val="00B67DD5"/>
    <w:rsid w:val="00B67DFB"/>
    <w:rsid w:val="00B702B5"/>
    <w:rsid w:val="00B707F5"/>
    <w:rsid w:val="00B71144"/>
    <w:rsid w:val="00B7440D"/>
    <w:rsid w:val="00B74E10"/>
    <w:rsid w:val="00B76957"/>
    <w:rsid w:val="00B771A3"/>
    <w:rsid w:val="00B773D1"/>
    <w:rsid w:val="00B80128"/>
    <w:rsid w:val="00B8208C"/>
    <w:rsid w:val="00B84D81"/>
    <w:rsid w:val="00B87A40"/>
    <w:rsid w:val="00B87E7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2A0"/>
    <w:rsid w:val="00BB4491"/>
    <w:rsid w:val="00BB4C60"/>
    <w:rsid w:val="00BB53D1"/>
    <w:rsid w:val="00BB5451"/>
    <w:rsid w:val="00BB6FB5"/>
    <w:rsid w:val="00BC022D"/>
    <w:rsid w:val="00BC0CB0"/>
    <w:rsid w:val="00BC240E"/>
    <w:rsid w:val="00BC2CFA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9F6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37E0"/>
    <w:rsid w:val="00C10B18"/>
    <w:rsid w:val="00C10E9A"/>
    <w:rsid w:val="00C13151"/>
    <w:rsid w:val="00C132B4"/>
    <w:rsid w:val="00C147D0"/>
    <w:rsid w:val="00C14F60"/>
    <w:rsid w:val="00C15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749E"/>
    <w:rsid w:val="00C577C8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4345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B9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1827"/>
    <w:rsid w:val="00CF32D0"/>
    <w:rsid w:val="00CF32FC"/>
    <w:rsid w:val="00CF4B6D"/>
    <w:rsid w:val="00CF6100"/>
    <w:rsid w:val="00D00EF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087E"/>
    <w:rsid w:val="00D31346"/>
    <w:rsid w:val="00D319C0"/>
    <w:rsid w:val="00D31A3E"/>
    <w:rsid w:val="00D32FF8"/>
    <w:rsid w:val="00D336DD"/>
    <w:rsid w:val="00D43998"/>
    <w:rsid w:val="00D43B31"/>
    <w:rsid w:val="00D4432F"/>
    <w:rsid w:val="00D45845"/>
    <w:rsid w:val="00D54901"/>
    <w:rsid w:val="00D62B9A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5E77"/>
    <w:rsid w:val="00DA7924"/>
    <w:rsid w:val="00DB1BA4"/>
    <w:rsid w:val="00DB4113"/>
    <w:rsid w:val="00DB75EF"/>
    <w:rsid w:val="00DC3F22"/>
    <w:rsid w:val="00DC666B"/>
    <w:rsid w:val="00DC66DB"/>
    <w:rsid w:val="00DC6ADB"/>
    <w:rsid w:val="00DC72CD"/>
    <w:rsid w:val="00DD1948"/>
    <w:rsid w:val="00DD62F7"/>
    <w:rsid w:val="00DD7CAC"/>
    <w:rsid w:val="00DE0513"/>
    <w:rsid w:val="00DE2F9A"/>
    <w:rsid w:val="00DE3730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1683C"/>
    <w:rsid w:val="00E20772"/>
    <w:rsid w:val="00E21868"/>
    <w:rsid w:val="00E22CF7"/>
    <w:rsid w:val="00E2568F"/>
    <w:rsid w:val="00E27102"/>
    <w:rsid w:val="00E275B5"/>
    <w:rsid w:val="00E34DA0"/>
    <w:rsid w:val="00E36345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2D0B"/>
    <w:rsid w:val="00E54C73"/>
    <w:rsid w:val="00E56442"/>
    <w:rsid w:val="00E60480"/>
    <w:rsid w:val="00E60C71"/>
    <w:rsid w:val="00E64DC4"/>
    <w:rsid w:val="00E65A78"/>
    <w:rsid w:val="00E6602D"/>
    <w:rsid w:val="00E6675E"/>
    <w:rsid w:val="00E668A3"/>
    <w:rsid w:val="00E67E01"/>
    <w:rsid w:val="00E7339F"/>
    <w:rsid w:val="00E75D57"/>
    <w:rsid w:val="00E75DF6"/>
    <w:rsid w:val="00E80E1E"/>
    <w:rsid w:val="00E81AC1"/>
    <w:rsid w:val="00E81CAD"/>
    <w:rsid w:val="00E86E4F"/>
    <w:rsid w:val="00E90B81"/>
    <w:rsid w:val="00E915FB"/>
    <w:rsid w:val="00E92D29"/>
    <w:rsid w:val="00E930B1"/>
    <w:rsid w:val="00E93A8A"/>
    <w:rsid w:val="00E945A9"/>
    <w:rsid w:val="00E96BD9"/>
    <w:rsid w:val="00E972B4"/>
    <w:rsid w:val="00E97FD9"/>
    <w:rsid w:val="00EA2BB8"/>
    <w:rsid w:val="00EA3AFC"/>
    <w:rsid w:val="00EA4B3F"/>
    <w:rsid w:val="00EA5EC8"/>
    <w:rsid w:val="00EA5F34"/>
    <w:rsid w:val="00EA663D"/>
    <w:rsid w:val="00EA7086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5F51"/>
    <w:rsid w:val="00EC7644"/>
    <w:rsid w:val="00ED0B3D"/>
    <w:rsid w:val="00ED2C0A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F5"/>
    <w:rsid w:val="00F047C0"/>
    <w:rsid w:val="00F06AE5"/>
    <w:rsid w:val="00F071F9"/>
    <w:rsid w:val="00F074DA"/>
    <w:rsid w:val="00F0762F"/>
    <w:rsid w:val="00F158DB"/>
    <w:rsid w:val="00F17B80"/>
    <w:rsid w:val="00F232FF"/>
    <w:rsid w:val="00F24C6A"/>
    <w:rsid w:val="00F301E1"/>
    <w:rsid w:val="00F31AD0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191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1D246-714E-479A-8015-910296CF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3028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2019-04-09T19:15:00Z</dcterms:created>
  <dcterms:modified xsi:type="dcterms:W3CDTF">2019-04-09T19:34:00Z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