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E8F" w:rsidRPr="00175664" w:rsidRDefault="00B71144" w:rsidP="00175664">
      <w:pPr>
        <w:pStyle w:val="HTMLPreformatted"/>
        <w:jc w:val="center"/>
        <w:rPr>
          <w:rFonts w:ascii="Times New Roman" w:hAnsi="Times New Roman" w:cs="Times New Roman"/>
          <w:b/>
          <w:sz w:val="32"/>
          <w:szCs w:val="32"/>
        </w:rPr>
      </w:pPr>
      <w:bookmarkStart w:id="0" w:name="_Toc203975853"/>
      <w:bookmarkStart w:id="1" w:name="_Toc203976274"/>
      <w:bookmarkStart w:id="2" w:name="_Toc203976412"/>
      <w:r w:rsidRPr="00175664">
        <w:rPr>
          <w:rFonts w:ascii="Times New Roman" w:hAnsi="Times New Roman" w:cs="Times New Roman"/>
          <w:b/>
          <w:sz w:val="32"/>
          <w:szCs w:val="32"/>
        </w:rPr>
        <w:t>BUFFER ISSUE RESOLUTION DOCUMENT (BIRD)</w:t>
      </w:r>
    </w:p>
    <w:p w:rsidR="00F33DBA" w:rsidRPr="00175664" w:rsidRDefault="00F33DBA" w:rsidP="00175664">
      <w:pPr>
        <w:pStyle w:val="HTMLPreformatted"/>
        <w:jc w:val="center"/>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2348F2" w:rsidRPr="000E15C2" w:rsidRDefault="002348F2" w:rsidP="000A04E5">
      <w:pPr>
        <w:pStyle w:val="HTMLPreformatted"/>
        <w:tabs>
          <w:tab w:val="clear" w:pos="2748"/>
          <w:tab w:val="left" w:pos="2790"/>
        </w:tabs>
        <w:ind w:left="2790" w:hanging="2790"/>
        <w:rPr>
          <w:rFonts w:ascii="Times New Roman" w:hAnsi="Times New Roman" w:cs="Times New Roman"/>
          <w:b/>
          <w:sz w:val="24"/>
          <w:szCs w:val="24"/>
        </w:rPr>
      </w:pPr>
      <w:r w:rsidRPr="000E15C2">
        <w:rPr>
          <w:rFonts w:ascii="Times New Roman" w:hAnsi="Times New Roman" w:cs="Times New Roman"/>
          <w:b/>
          <w:sz w:val="24"/>
          <w:szCs w:val="24"/>
        </w:rPr>
        <w:t xml:space="preserve">BIRD NUMBER: </w:t>
      </w:r>
      <w:r w:rsidRPr="000E15C2">
        <w:rPr>
          <w:rFonts w:ascii="Times New Roman" w:hAnsi="Times New Roman" w:cs="Times New Roman"/>
          <w:b/>
          <w:sz w:val="24"/>
          <w:szCs w:val="24"/>
        </w:rPr>
        <w:tab/>
      </w:r>
      <w:r w:rsidR="002329C5" w:rsidRPr="002329C5">
        <w:rPr>
          <w:rFonts w:ascii="Times New Roman" w:hAnsi="Times New Roman" w:cs="Times New Roman"/>
          <w:sz w:val="24"/>
          <w:szCs w:val="24"/>
        </w:rPr>
        <w:t>165</w:t>
      </w:r>
      <w:ins w:id="3" w:author="Author">
        <w:r w:rsidR="000D1D14">
          <w:rPr>
            <w:rFonts w:ascii="Times New Roman" w:hAnsi="Times New Roman" w:cs="Times New Roman"/>
            <w:sz w:val="24"/>
            <w:szCs w:val="24"/>
          </w:rPr>
          <w:t>.1</w:t>
        </w:r>
        <w:r w:rsidR="00C207D3">
          <w:rPr>
            <w:rFonts w:ascii="Times New Roman" w:hAnsi="Times New Roman" w:cs="Times New Roman"/>
            <w:sz w:val="24"/>
            <w:szCs w:val="24"/>
          </w:rPr>
          <w:t>_draft1</w:t>
        </w:r>
      </w:ins>
    </w:p>
    <w:p w:rsidR="00F33DBA" w:rsidRPr="000E15C2" w:rsidRDefault="00B71144" w:rsidP="000A04E5">
      <w:pPr>
        <w:pStyle w:val="HTMLPreformatted"/>
        <w:tabs>
          <w:tab w:val="clear" w:pos="2748"/>
          <w:tab w:val="left" w:pos="2790"/>
        </w:tabs>
        <w:ind w:left="2790" w:hanging="2790"/>
        <w:rPr>
          <w:rFonts w:ascii="Times New Roman" w:hAnsi="Times New Roman" w:cs="Times New Roman"/>
          <w:sz w:val="24"/>
          <w:szCs w:val="24"/>
        </w:rPr>
      </w:pPr>
      <w:r w:rsidRPr="000E15C2">
        <w:rPr>
          <w:rFonts w:ascii="Times New Roman" w:hAnsi="Times New Roman" w:cs="Times New Roman"/>
          <w:b/>
          <w:sz w:val="24"/>
          <w:szCs w:val="24"/>
        </w:rPr>
        <w:t>ISSUE TITLE:</w:t>
      </w:r>
      <w:r w:rsidRPr="000E15C2">
        <w:rPr>
          <w:rFonts w:ascii="Times New Roman" w:hAnsi="Times New Roman" w:cs="Times New Roman"/>
          <w:sz w:val="24"/>
          <w:szCs w:val="24"/>
        </w:rPr>
        <w:t xml:space="preserve">   </w:t>
      </w:r>
      <w:r w:rsidRPr="000E15C2">
        <w:rPr>
          <w:rFonts w:ascii="Times New Roman" w:hAnsi="Times New Roman" w:cs="Times New Roman"/>
          <w:sz w:val="24"/>
          <w:szCs w:val="24"/>
        </w:rPr>
        <w:tab/>
      </w:r>
      <w:r w:rsidR="000954EC" w:rsidRPr="000E15C2">
        <w:rPr>
          <w:rFonts w:ascii="Times New Roman" w:hAnsi="Times New Roman" w:cs="Times New Roman"/>
          <w:sz w:val="24"/>
          <w:szCs w:val="24"/>
        </w:rPr>
        <w:tab/>
      </w:r>
      <w:r w:rsidR="00F121DF">
        <w:rPr>
          <w:rFonts w:ascii="Times New Roman" w:hAnsi="Times New Roman" w:cs="Times New Roman"/>
          <w:sz w:val="24"/>
          <w:szCs w:val="24"/>
        </w:rPr>
        <w:t xml:space="preserve">Parameter Passing </w:t>
      </w:r>
      <w:r w:rsidR="005F2C14">
        <w:rPr>
          <w:rFonts w:ascii="Times New Roman" w:hAnsi="Times New Roman" w:cs="Times New Roman"/>
          <w:sz w:val="24"/>
          <w:szCs w:val="24"/>
        </w:rPr>
        <w:t>Improvements</w:t>
      </w:r>
      <w:r w:rsidR="00F121DF">
        <w:rPr>
          <w:rFonts w:ascii="Times New Roman" w:hAnsi="Times New Roman" w:cs="Times New Roman"/>
          <w:sz w:val="24"/>
          <w:szCs w:val="24"/>
        </w:rPr>
        <w:t xml:space="preserve"> </w:t>
      </w:r>
      <w:r w:rsidR="00B46024">
        <w:rPr>
          <w:rFonts w:ascii="Times New Roman" w:hAnsi="Times New Roman" w:cs="Times New Roman"/>
          <w:sz w:val="24"/>
          <w:szCs w:val="24"/>
        </w:rPr>
        <w:t xml:space="preserve">for </w:t>
      </w:r>
      <w:r w:rsidR="00F121DF">
        <w:rPr>
          <w:rFonts w:ascii="Times New Roman" w:hAnsi="Times New Roman" w:cs="Times New Roman"/>
          <w:sz w:val="24"/>
          <w:szCs w:val="24"/>
        </w:rPr>
        <w:t>[External Circuit]s</w:t>
      </w:r>
    </w:p>
    <w:p w:rsidR="00F33DBA" w:rsidRPr="000E15C2" w:rsidRDefault="00B71144" w:rsidP="000A04E5">
      <w:pPr>
        <w:pStyle w:val="HTMLPreformatted"/>
        <w:tabs>
          <w:tab w:val="clear" w:pos="2748"/>
          <w:tab w:val="left" w:pos="2790"/>
        </w:tabs>
        <w:ind w:left="2790" w:hanging="2790"/>
        <w:rPr>
          <w:rFonts w:ascii="Times New Roman" w:hAnsi="Times New Roman" w:cs="Times New Roman"/>
          <w:sz w:val="24"/>
          <w:szCs w:val="24"/>
        </w:rPr>
      </w:pPr>
      <w:r w:rsidRPr="000E15C2">
        <w:rPr>
          <w:rFonts w:ascii="Times New Roman" w:hAnsi="Times New Roman" w:cs="Times New Roman"/>
          <w:b/>
          <w:sz w:val="24"/>
          <w:szCs w:val="24"/>
        </w:rPr>
        <w:t xml:space="preserve">REQUESTOR:  </w:t>
      </w:r>
      <w:r w:rsidRPr="000E15C2">
        <w:rPr>
          <w:rFonts w:ascii="Times New Roman" w:hAnsi="Times New Roman" w:cs="Times New Roman"/>
          <w:sz w:val="24"/>
          <w:szCs w:val="24"/>
        </w:rPr>
        <w:t xml:space="preserve">   </w:t>
      </w:r>
      <w:r w:rsidR="000954EC" w:rsidRPr="000E15C2">
        <w:rPr>
          <w:rFonts w:ascii="Times New Roman" w:hAnsi="Times New Roman" w:cs="Times New Roman"/>
          <w:sz w:val="24"/>
          <w:szCs w:val="24"/>
        </w:rPr>
        <w:tab/>
      </w:r>
      <w:r w:rsidR="003B7D2C" w:rsidRPr="00B46024">
        <w:rPr>
          <w:rFonts w:ascii="Times New Roman" w:hAnsi="Times New Roman" w:cs="Times New Roman"/>
          <w:sz w:val="24"/>
          <w:szCs w:val="24"/>
        </w:rPr>
        <w:t>Arpad Muranyi</w:t>
      </w:r>
      <w:r w:rsidR="002329C5">
        <w:rPr>
          <w:rFonts w:ascii="Times New Roman" w:hAnsi="Times New Roman" w:cs="Times New Roman"/>
          <w:sz w:val="24"/>
          <w:szCs w:val="24"/>
        </w:rPr>
        <w:t xml:space="preserve"> &amp; </w:t>
      </w:r>
      <w:r w:rsidR="00B46024">
        <w:rPr>
          <w:rFonts w:ascii="Times New Roman" w:hAnsi="Times New Roman" w:cs="Times New Roman"/>
          <w:sz w:val="24"/>
          <w:szCs w:val="24"/>
        </w:rPr>
        <w:t xml:space="preserve">John Angulo, </w:t>
      </w:r>
      <w:r w:rsidR="003B7D2C" w:rsidRPr="00B46024">
        <w:rPr>
          <w:rFonts w:ascii="Times New Roman" w:hAnsi="Times New Roman" w:cs="Times New Roman"/>
          <w:sz w:val="24"/>
          <w:szCs w:val="24"/>
        </w:rPr>
        <w:t>Mentor Graphics</w:t>
      </w:r>
      <w:r w:rsidR="002329C5">
        <w:rPr>
          <w:rFonts w:ascii="Times New Roman" w:hAnsi="Times New Roman" w:cs="Times New Roman"/>
          <w:sz w:val="24"/>
          <w:szCs w:val="24"/>
        </w:rPr>
        <w:t>;</w:t>
      </w:r>
      <w:r w:rsidR="00B46024" w:rsidRPr="00B46024">
        <w:rPr>
          <w:rFonts w:ascii="Times New Roman" w:hAnsi="Times New Roman" w:cs="Times New Roman"/>
          <w:sz w:val="24"/>
          <w:szCs w:val="24"/>
        </w:rPr>
        <w:t xml:space="preserve"> Ambrish Varma</w:t>
      </w:r>
      <w:r w:rsidR="002329C5">
        <w:rPr>
          <w:rFonts w:ascii="Times New Roman" w:hAnsi="Times New Roman" w:cs="Times New Roman"/>
          <w:sz w:val="24"/>
          <w:szCs w:val="24"/>
        </w:rPr>
        <w:t xml:space="preserve"> &amp;</w:t>
      </w:r>
      <w:r w:rsidR="00B46024" w:rsidRPr="00B46024">
        <w:rPr>
          <w:rFonts w:ascii="Times New Roman" w:hAnsi="Times New Roman" w:cs="Times New Roman"/>
          <w:sz w:val="24"/>
          <w:szCs w:val="24"/>
        </w:rPr>
        <w:t xml:space="preserve"> Brad Brim, Cadence Design Systems, Inc</w:t>
      </w:r>
    </w:p>
    <w:p w:rsidR="00F33DBA" w:rsidRPr="000E15C2" w:rsidRDefault="00B71144" w:rsidP="000A04E5">
      <w:pPr>
        <w:pStyle w:val="HTMLPreformatted"/>
        <w:tabs>
          <w:tab w:val="clear" w:pos="2748"/>
          <w:tab w:val="left" w:pos="2790"/>
        </w:tabs>
        <w:ind w:left="2790" w:hanging="2790"/>
        <w:rPr>
          <w:rFonts w:ascii="Times New Roman" w:hAnsi="Times New Roman" w:cs="Times New Roman"/>
          <w:sz w:val="24"/>
          <w:szCs w:val="24"/>
        </w:rPr>
      </w:pPr>
      <w:r w:rsidRPr="000E15C2">
        <w:rPr>
          <w:rFonts w:ascii="Times New Roman" w:hAnsi="Times New Roman" w:cs="Times New Roman"/>
          <w:b/>
          <w:sz w:val="24"/>
          <w:szCs w:val="24"/>
        </w:rPr>
        <w:t>DATE SUBMITTED:</w:t>
      </w:r>
      <w:r w:rsidRPr="000E15C2">
        <w:rPr>
          <w:rFonts w:ascii="Times New Roman" w:hAnsi="Times New Roman" w:cs="Times New Roman"/>
          <w:sz w:val="24"/>
          <w:szCs w:val="24"/>
        </w:rPr>
        <w:tab/>
      </w:r>
      <w:r w:rsidR="000A04E5">
        <w:rPr>
          <w:rFonts w:ascii="Times New Roman" w:hAnsi="Times New Roman" w:cs="Times New Roman"/>
          <w:sz w:val="24"/>
          <w:szCs w:val="24"/>
        </w:rPr>
        <w:t xml:space="preserve">January 9, </w:t>
      </w:r>
      <w:r w:rsidR="00ED2E02">
        <w:rPr>
          <w:rFonts w:ascii="Times New Roman" w:hAnsi="Times New Roman" w:cs="Times New Roman"/>
          <w:sz w:val="24"/>
          <w:szCs w:val="24"/>
        </w:rPr>
        <w:t>201</w:t>
      </w:r>
      <w:r w:rsidR="000A04E5">
        <w:rPr>
          <w:rFonts w:ascii="Times New Roman" w:hAnsi="Times New Roman" w:cs="Times New Roman"/>
          <w:sz w:val="24"/>
          <w:szCs w:val="24"/>
        </w:rPr>
        <w:t>4</w:t>
      </w:r>
    </w:p>
    <w:p w:rsidR="00FF1F59" w:rsidRPr="000E15C2" w:rsidRDefault="00FF1F59" w:rsidP="000A04E5">
      <w:pPr>
        <w:pStyle w:val="HTMLPreformatted"/>
        <w:tabs>
          <w:tab w:val="clear" w:pos="2748"/>
          <w:tab w:val="left" w:pos="2790"/>
        </w:tabs>
        <w:ind w:left="2790" w:hanging="2790"/>
        <w:rPr>
          <w:rFonts w:ascii="Times New Roman" w:hAnsi="Times New Roman" w:cs="Times New Roman"/>
          <w:sz w:val="24"/>
          <w:szCs w:val="24"/>
        </w:rPr>
      </w:pPr>
      <w:r w:rsidRPr="000E15C2">
        <w:rPr>
          <w:rFonts w:ascii="Times New Roman" w:hAnsi="Times New Roman" w:cs="Times New Roman"/>
          <w:b/>
          <w:sz w:val="24"/>
          <w:szCs w:val="24"/>
        </w:rPr>
        <w:t>DATE REVISED:</w:t>
      </w:r>
      <w:r w:rsidRPr="000E15C2">
        <w:rPr>
          <w:rFonts w:ascii="Times New Roman" w:hAnsi="Times New Roman" w:cs="Times New Roman"/>
          <w:sz w:val="24"/>
          <w:szCs w:val="24"/>
        </w:rPr>
        <w:tab/>
      </w:r>
      <w:ins w:id="4" w:author="Author">
        <w:r w:rsidR="000D1D14">
          <w:rPr>
            <w:rFonts w:ascii="Times New Roman" w:hAnsi="Times New Roman" w:cs="Times New Roman"/>
            <w:sz w:val="24"/>
            <w:szCs w:val="24"/>
          </w:rPr>
          <w:t>October 2</w:t>
        </w:r>
        <w:bookmarkStart w:id="5" w:name="_GoBack"/>
        <w:bookmarkEnd w:id="5"/>
        <w:r w:rsidR="00B733A2">
          <w:rPr>
            <w:rFonts w:ascii="Times New Roman" w:hAnsi="Times New Roman" w:cs="Times New Roman"/>
            <w:sz w:val="24"/>
            <w:szCs w:val="24"/>
          </w:rPr>
          <w:t>6</w:t>
        </w:r>
        <w:r w:rsidR="000D1D14">
          <w:rPr>
            <w:rFonts w:ascii="Times New Roman" w:hAnsi="Times New Roman" w:cs="Times New Roman"/>
            <w:sz w:val="24"/>
            <w:szCs w:val="24"/>
          </w:rPr>
          <w:t>, 2017</w:t>
        </w:r>
      </w:ins>
    </w:p>
    <w:p w:rsidR="00FF1F59" w:rsidRPr="006F1CF8" w:rsidRDefault="00FF1F59" w:rsidP="000A04E5">
      <w:pPr>
        <w:pStyle w:val="HTMLPreformatted"/>
        <w:tabs>
          <w:tab w:val="clear" w:pos="2748"/>
          <w:tab w:val="left" w:pos="2790"/>
        </w:tabs>
        <w:ind w:left="2790" w:hanging="2790"/>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ACCEPTE</w:t>
      </w:r>
      <w:r w:rsidRPr="00175664">
        <w:rPr>
          <w:rFonts w:ascii="Times New Roman" w:hAnsi="Times New Roman" w:cs="Times New Roman"/>
          <w:b/>
          <w:sz w:val="24"/>
          <w:szCs w:val="24"/>
        </w:rPr>
        <w:t>D</w:t>
      </w:r>
      <w:r>
        <w:rPr>
          <w:rFonts w:ascii="Times New Roman" w:hAnsi="Times New Roman" w:cs="Times New Roman"/>
          <w:b/>
          <w:sz w:val="24"/>
          <w:szCs w:val="24"/>
        </w:rPr>
        <w:t xml:space="preserve"> BY IBIS OPEN FORUM</w:t>
      </w:r>
      <w:r w:rsidRPr="00175664">
        <w:rPr>
          <w:rFonts w:ascii="Times New Roman" w:hAnsi="Times New Roman" w:cs="Times New Roman"/>
          <w:b/>
          <w:sz w:val="24"/>
          <w:szCs w:val="24"/>
        </w:rPr>
        <w:t>:</w:t>
      </w:r>
      <w:r>
        <w:rPr>
          <w:rFonts w:ascii="Times New Roman" w:hAnsi="Times New Roman" w:cs="Times New Roman"/>
          <w:b/>
          <w:sz w:val="24"/>
          <w:szCs w:val="24"/>
        </w:rPr>
        <w:t xml:space="preserve"> </w:t>
      </w:r>
      <w:r w:rsidR="00A13A7F" w:rsidRPr="00F121DF">
        <w:rPr>
          <w:rFonts w:ascii="Times New Roman" w:hAnsi="Times New Roman" w:cs="Times New Roman"/>
          <w:b/>
          <w:sz w:val="24"/>
          <w:szCs w:val="24"/>
        </w:rPr>
        <w:t xml:space="preserve"> </w:t>
      </w:r>
    </w:p>
    <w:p w:rsidR="00F33DBA" w:rsidRPr="00175664" w:rsidRDefault="00F33DBA" w:rsidP="00F33DBA">
      <w:pPr>
        <w:pStyle w:val="HTMLPreformatted"/>
        <w:pBdr>
          <w:bottom w:val="single" w:sz="12" w:space="1" w:color="auto"/>
        </w:pBdr>
        <w:rPr>
          <w:rFonts w:ascii="Times New Roman" w:hAnsi="Times New Roman" w:cs="Times New Roman"/>
          <w:sz w:val="24"/>
          <w:szCs w:val="24"/>
        </w:rPr>
      </w:pPr>
    </w:p>
    <w:p w:rsidR="000954EC" w:rsidRDefault="000954EC" w:rsidP="00F33DBA">
      <w:pPr>
        <w:pStyle w:val="HTMLPreformatted"/>
        <w:rPr>
          <w:rFonts w:ascii="Times New Roman" w:hAnsi="Times New Roman" w:cs="Times New Roman"/>
          <w:sz w:val="24"/>
          <w:szCs w:val="24"/>
        </w:rPr>
      </w:pPr>
    </w:p>
    <w:p w:rsidR="002348F2" w:rsidRPr="00175664" w:rsidRDefault="002348F2" w:rsidP="002348F2">
      <w:pPr>
        <w:pStyle w:val="HTMLPreformatted"/>
        <w:rPr>
          <w:rFonts w:ascii="Times New Roman" w:hAnsi="Times New Roman" w:cs="Times New Roman"/>
          <w:b/>
          <w:sz w:val="24"/>
          <w:szCs w:val="24"/>
        </w:rPr>
      </w:pPr>
      <w:r>
        <w:rPr>
          <w:rFonts w:ascii="Times New Roman" w:hAnsi="Times New Roman" w:cs="Times New Roman"/>
          <w:b/>
          <w:sz w:val="24"/>
          <w:szCs w:val="24"/>
        </w:rPr>
        <w:t>STATEMENT OF THE ISSUE</w:t>
      </w:r>
      <w:r w:rsidRPr="00175664">
        <w:rPr>
          <w:rFonts w:ascii="Times New Roman" w:hAnsi="Times New Roman" w:cs="Times New Roman"/>
          <w:b/>
          <w:sz w:val="24"/>
          <w:szCs w:val="24"/>
        </w:rPr>
        <w:t>:</w:t>
      </w:r>
    </w:p>
    <w:p w:rsidR="002348F2" w:rsidRDefault="002348F2" w:rsidP="002348F2">
      <w:pPr>
        <w:pStyle w:val="HTMLPreformatted"/>
        <w:rPr>
          <w:rFonts w:ascii="Times New Roman" w:hAnsi="Times New Roman" w:cs="Times New Roman"/>
          <w:sz w:val="24"/>
          <w:szCs w:val="24"/>
        </w:rPr>
      </w:pPr>
    </w:p>
    <w:p w:rsidR="00683843" w:rsidRDefault="00ED2E02" w:rsidP="002348F2">
      <w:pPr>
        <w:pStyle w:val="HTMLPreformatted"/>
        <w:rPr>
          <w:rFonts w:ascii="Times New Roman" w:hAnsi="Times New Roman" w:cs="Times New Roman"/>
          <w:sz w:val="24"/>
          <w:szCs w:val="24"/>
        </w:rPr>
      </w:pPr>
      <w:r>
        <w:rPr>
          <w:rFonts w:ascii="Times New Roman" w:hAnsi="Times New Roman" w:cs="Times New Roman"/>
          <w:sz w:val="24"/>
          <w:szCs w:val="24"/>
        </w:rPr>
        <w:t>Th</w:t>
      </w:r>
      <w:r w:rsidR="002329C5">
        <w:rPr>
          <w:rFonts w:ascii="Times New Roman" w:hAnsi="Times New Roman" w:cs="Times New Roman"/>
          <w:sz w:val="24"/>
          <w:szCs w:val="24"/>
        </w:rPr>
        <w:t xml:space="preserve">e IBIS </w:t>
      </w:r>
      <w:r w:rsidR="00F121DF">
        <w:rPr>
          <w:rFonts w:ascii="Times New Roman" w:hAnsi="Times New Roman" w:cs="Times New Roman"/>
          <w:sz w:val="24"/>
          <w:szCs w:val="24"/>
        </w:rPr>
        <w:t xml:space="preserve">6.0 </w:t>
      </w:r>
      <w:r w:rsidR="00466B8F">
        <w:rPr>
          <w:rFonts w:ascii="Times New Roman" w:hAnsi="Times New Roman" w:cs="Times New Roman"/>
          <w:sz w:val="24"/>
          <w:szCs w:val="24"/>
        </w:rPr>
        <w:t xml:space="preserve">specification </w:t>
      </w:r>
      <w:del w:id="6" w:author="Author">
        <w:r w:rsidR="00466B8F" w:rsidDel="000D1D14">
          <w:rPr>
            <w:rFonts w:ascii="Times New Roman" w:hAnsi="Times New Roman" w:cs="Times New Roman"/>
            <w:sz w:val="24"/>
            <w:szCs w:val="24"/>
          </w:rPr>
          <w:delText xml:space="preserve">defines </w:delText>
        </w:r>
      </w:del>
      <w:ins w:id="7" w:author="Author">
        <w:r w:rsidR="000D1D14">
          <w:rPr>
            <w:rFonts w:ascii="Times New Roman" w:hAnsi="Times New Roman" w:cs="Times New Roman"/>
            <w:sz w:val="24"/>
            <w:szCs w:val="24"/>
          </w:rPr>
          <w:t xml:space="preserve">introduced </w:t>
        </w:r>
      </w:ins>
      <w:r w:rsidR="00466B8F">
        <w:rPr>
          <w:rFonts w:ascii="Times New Roman" w:hAnsi="Times New Roman" w:cs="Times New Roman"/>
          <w:sz w:val="24"/>
          <w:szCs w:val="24"/>
        </w:rPr>
        <w:t xml:space="preserve">an elaborate parameter passing mechanism </w:t>
      </w:r>
      <w:r w:rsidR="00E83ECA">
        <w:rPr>
          <w:rFonts w:ascii="Times New Roman" w:hAnsi="Times New Roman" w:cs="Times New Roman"/>
          <w:sz w:val="24"/>
          <w:szCs w:val="24"/>
        </w:rPr>
        <w:t>for the</w:t>
      </w:r>
      <w:r w:rsidR="00466B8F">
        <w:rPr>
          <w:rFonts w:ascii="Times New Roman" w:hAnsi="Times New Roman" w:cs="Times New Roman"/>
          <w:sz w:val="24"/>
          <w:szCs w:val="24"/>
        </w:rPr>
        <w:t xml:space="preserve"> [External Model] and [External Circuit]</w:t>
      </w:r>
      <w:r w:rsidR="00E83ECA">
        <w:rPr>
          <w:rFonts w:ascii="Times New Roman" w:hAnsi="Times New Roman" w:cs="Times New Roman"/>
          <w:sz w:val="24"/>
          <w:szCs w:val="24"/>
        </w:rPr>
        <w:t xml:space="preserve"> keyword</w:t>
      </w:r>
      <w:r w:rsidR="00466B8F">
        <w:rPr>
          <w:rFonts w:ascii="Times New Roman" w:hAnsi="Times New Roman" w:cs="Times New Roman"/>
          <w:sz w:val="24"/>
          <w:szCs w:val="24"/>
        </w:rPr>
        <w:t xml:space="preserve">s </w:t>
      </w:r>
      <w:r w:rsidR="00E83ECA">
        <w:rPr>
          <w:rFonts w:ascii="Times New Roman" w:hAnsi="Times New Roman" w:cs="Times New Roman"/>
          <w:sz w:val="24"/>
          <w:szCs w:val="24"/>
        </w:rPr>
        <w:t xml:space="preserve">through </w:t>
      </w:r>
      <w:r w:rsidR="00466B8F">
        <w:rPr>
          <w:rFonts w:ascii="Times New Roman" w:hAnsi="Times New Roman" w:cs="Times New Roman"/>
          <w:sz w:val="24"/>
          <w:szCs w:val="24"/>
        </w:rPr>
        <w:t>the “Parameters”</w:t>
      </w:r>
      <w:r w:rsidR="00E83ECA">
        <w:rPr>
          <w:rFonts w:ascii="Times New Roman" w:hAnsi="Times New Roman" w:cs="Times New Roman"/>
          <w:sz w:val="24"/>
          <w:szCs w:val="24"/>
        </w:rPr>
        <w:t xml:space="preserve"> and</w:t>
      </w:r>
      <w:r w:rsidR="00466B8F">
        <w:rPr>
          <w:rFonts w:ascii="Times New Roman" w:hAnsi="Times New Roman" w:cs="Times New Roman"/>
          <w:sz w:val="24"/>
          <w:szCs w:val="24"/>
        </w:rPr>
        <w:t xml:space="preserve"> </w:t>
      </w:r>
      <w:r w:rsidR="00E83ECA">
        <w:rPr>
          <w:rFonts w:ascii="Times New Roman" w:hAnsi="Times New Roman" w:cs="Times New Roman"/>
          <w:sz w:val="24"/>
          <w:szCs w:val="24"/>
        </w:rPr>
        <w:t>“</w:t>
      </w:r>
      <w:r w:rsidR="00466B8F">
        <w:rPr>
          <w:rFonts w:ascii="Times New Roman" w:hAnsi="Times New Roman" w:cs="Times New Roman"/>
          <w:sz w:val="24"/>
          <w:szCs w:val="24"/>
        </w:rPr>
        <w:t>Converter</w:t>
      </w:r>
      <w:r w:rsidR="0049644D">
        <w:rPr>
          <w:rFonts w:ascii="Times New Roman" w:hAnsi="Times New Roman" w:cs="Times New Roman"/>
          <w:sz w:val="24"/>
          <w:szCs w:val="24"/>
        </w:rPr>
        <w:t>_</w:t>
      </w:r>
      <w:r w:rsidR="00466B8F">
        <w:rPr>
          <w:rFonts w:ascii="Times New Roman" w:hAnsi="Times New Roman" w:cs="Times New Roman"/>
          <w:sz w:val="24"/>
          <w:szCs w:val="24"/>
        </w:rPr>
        <w:t>Parameters” subparameters.</w:t>
      </w:r>
      <w:r w:rsidR="00E83ECA">
        <w:rPr>
          <w:rFonts w:ascii="Times New Roman" w:hAnsi="Times New Roman" w:cs="Times New Roman"/>
          <w:sz w:val="24"/>
          <w:szCs w:val="24"/>
        </w:rPr>
        <w:t xml:space="preserve">  This mechanism, however, passes the same parameter value</w:t>
      </w:r>
      <w:ins w:id="8" w:author="Author">
        <w:r w:rsidR="00874220">
          <w:rPr>
            <w:rFonts w:ascii="Times New Roman" w:hAnsi="Times New Roman" w:cs="Times New Roman"/>
            <w:sz w:val="24"/>
            <w:szCs w:val="24"/>
          </w:rPr>
          <w:t>(</w:t>
        </w:r>
      </w:ins>
      <w:r w:rsidR="00E83ECA">
        <w:rPr>
          <w:rFonts w:ascii="Times New Roman" w:hAnsi="Times New Roman" w:cs="Times New Roman"/>
          <w:sz w:val="24"/>
          <w:szCs w:val="24"/>
        </w:rPr>
        <w:t>s</w:t>
      </w:r>
      <w:ins w:id="9" w:author="Author">
        <w:r w:rsidR="00874220">
          <w:rPr>
            <w:rFonts w:ascii="Times New Roman" w:hAnsi="Times New Roman" w:cs="Times New Roman"/>
            <w:sz w:val="24"/>
            <w:szCs w:val="24"/>
          </w:rPr>
          <w:t>)</w:t>
        </w:r>
      </w:ins>
      <w:r w:rsidR="00E83ECA">
        <w:rPr>
          <w:rFonts w:ascii="Times New Roman" w:hAnsi="Times New Roman" w:cs="Times New Roman"/>
          <w:sz w:val="24"/>
          <w:szCs w:val="24"/>
        </w:rPr>
        <w:t xml:space="preserve"> </w:t>
      </w:r>
      <w:del w:id="10" w:author="Author">
        <w:r w:rsidR="00B46024" w:rsidDel="00874220">
          <w:rPr>
            <w:rFonts w:ascii="Times New Roman" w:hAnsi="Times New Roman" w:cs="Times New Roman"/>
            <w:sz w:val="24"/>
            <w:szCs w:val="24"/>
          </w:rPr>
          <w:delText xml:space="preserve">globally </w:delText>
        </w:r>
      </w:del>
      <w:r w:rsidR="00E83ECA">
        <w:rPr>
          <w:rFonts w:ascii="Times New Roman" w:hAnsi="Times New Roman" w:cs="Times New Roman"/>
          <w:sz w:val="24"/>
          <w:szCs w:val="24"/>
        </w:rPr>
        <w:t xml:space="preserve">to every instance of </w:t>
      </w:r>
      <w:del w:id="11" w:author="Author">
        <w:r w:rsidR="00E83ECA" w:rsidDel="00874220">
          <w:rPr>
            <w:rFonts w:ascii="Times New Roman" w:hAnsi="Times New Roman" w:cs="Times New Roman"/>
            <w:sz w:val="24"/>
            <w:szCs w:val="24"/>
          </w:rPr>
          <w:delText xml:space="preserve">any given </w:delText>
        </w:r>
      </w:del>
      <w:r w:rsidR="00E83ECA">
        <w:rPr>
          <w:rFonts w:ascii="Times New Roman" w:hAnsi="Times New Roman" w:cs="Times New Roman"/>
          <w:sz w:val="24"/>
          <w:szCs w:val="24"/>
        </w:rPr>
        <w:t xml:space="preserve">[External Model] or [External Circuit].  </w:t>
      </w:r>
      <w:del w:id="12" w:author="Author">
        <w:r w:rsidR="00E83ECA" w:rsidDel="00232984">
          <w:rPr>
            <w:rFonts w:ascii="Times New Roman" w:hAnsi="Times New Roman" w:cs="Times New Roman"/>
            <w:sz w:val="24"/>
            <w:szCs w:val="24"/>
          </w:rPr>
          <w:delText>The capability of p</w:delText>
        </w:r>
      </w:del>
      <w:ins w:id="13" w:author="Author">
        <w:r w:rsidR="00232984">
          <w:rPr>
            <w:rFonts w:ascii="Times New Roman" w:hAnsi="Times New Roman" w:cs="Times New Roman"/>
            <w:sz w:val="24"/>
            <w:szCs w:val="24"/>
          </w:rPr>
          <w:t>P</w:t>
        </w:r>
      </w:ins>
      <w:r w:rsidR="00E83ECA">
        <w:rPr>
          <w:rFonts w:ascii="Times New Roman" w:hAnsi="Times New Roman" w:cs="Times New Roman"/>
          <w:sz w:val="24"/>
          <w:szCs w:val="24"/>
        </w:rPr>
        <w:t>assing parameters independently to each instance of</w:t>
      </w:r>
      <w:r w:rsidR="00683843">
        <w:rPr>
          <w:rFonts w:ascii="Times New Roman" w:hAnsi="Times New Roman" w:cs="Times New Roman"/>
          <w:sz w:val="24"/>
          <w:szCs w:val="24"/>
        </w:rPr>
        <w:t xml:space="preserve"> an</w:t>
      </w:r>
      <w:r w:rsidR="00E83ECA">
        <w:rPr>
          <w:rFonts w:ascii="Times New Roman" w:hAnsi="Times New Roman" w:cs="Times New Roman"/>
          <w:sz w:val="24"/>
          <w:szCs w:val="24"/>
        </w:rPr>
        <w:t xml:space="preserve"> [External Model] or [External Circuit] would </w:t>
      </w:r>
      <w:del w:id="14" w:author="Author">
        <w:r w:rsidR="00683843" w:rsidDel="00232984">
          <w:rPr>
            <w:rFonts w:ascii="Times New Roman" w:hAnsi="Times New Roman" w:cs="Times New Roman"/>
            <w:sz w:val="24"/>
            <w:szCs w:val="24"/>
          </w:rPr>
          <w:delText>improve the</w:delText>
        </w:r>
      </w:del>
      <w:ins w:id="15" w:author="Author">
        <w:r w:rsidR="00232984">
          <w:rPr>
            <w:rFonts w:ascii="Times New Roman" w:hAnsi="Times New Roman" w:cs="Times New Roman"/>
            <w:sz w:val="24"/>
            <w:szCs w:val="24"/>
          </w:rPr>
          <w:t>provide much greater</w:t>
        </w:r>
      </w:ins>
      <w:r w:rsidR="00683843">
        <w:rPr>
          <w:rFonts w:ascii="Times New Roman" w:hAnsi="Times New Roman" w:cs="Times New Roman"/>
          <w:sz w:val="24"/>
          <w:szCs w:val="24"/>
        </w:rPr>
        <w:t xml:space="preserve"> </w:t>
      </w:r>
      <w:r w:rsidR="00E83ECA">
        <w:rPr>
          <w:rFonts w:ascii="Times New Roman" w:hAnsi="Times New Roman" w:cs="Times New Roman"/>
          <w:sz w:val="24"/>
          <w:szCs w:val="24"/>
        </w:rPr>
        <w:t xml:space="preserve">flexibility </w:t>
      </w:r>
      <w:r w:rsidR="00946C17">
        <w:rPr>
          <w:rFonts w:ascii="Times New Roman" w:hAnsi="Times New Roman" w:cs="Times New Roman"/>
          <w:sz w:val="24"/>
          <w:szCs w:val="24"/>
        </w:rPr>
        <w:t xml:space="preserve">and efficiency </w:t>
      </w:r>
      <w:del w:id="16" w:author="Author">
        <w:r w:rsidR="00683843" w:rsidDel="00232984">
          <w:rPr>
            <w:rFonts w:ascii="Times New Roman" w:hAnsi="Times New Roman" w:cs="Times New Roman"/>
            <w:sz w:val="24"/>
            <w:szCs w:val="24"/>
          </w:rPr>
          <w:delText>of</w:delText>
        </w:r>
        <w:r w:rsidR="00E83ECA" w:rsidDel="00232984">
          <w:rPr>
            <w:rFonts w:ascii="Times New Roman" w:hAnsi="Times New Roman" w:cs="Times New Roman"/>
            <w:sz w:val="24"/>
            <w:szCs w:val="24"/>
          </w:rPr>
          <w:delText xml:space="preserve"> </w:delText>
        </w:r>
      </w:del>
      <w:ins w:id="17" w:author="Author">
        <w:r w:rsidR="00232984">
          <w:rPr>
            <w:rFonts w:ascii="Times New Roman" w:hAnsi="Times New Roman" w:cs="Times New Roman"/>
            <w:sz w:val="24"/>
            <w:szCs w:val="24"/>
          </w:rPr>
          <w:t xml:space="preserve">for </w:t>
        </w:r>
      </w:ins>
      <w:r w:rsidR="00E83ECA">
        <w:rPr>
          <w:rFonts w:ascii="Times New Roman" w:hAnsi="Times New Roman" w:cs="Times New Roman"/>
          <w:sz w:val="24"/>
          <w:szCs w:val="24"/>
        </w:rPr>
        <w:t>IBIS models</w:t>
      </w:r>
      <w:del w:id="18" w:author="Author">
        <w:r w:rsidR="00683843" w:rsidDel="00232984">
          <w:rPr>
            <w:rFonts w:ascii="Times New Roman" w:hAnsi="Times New Roman" w:cs="Times New Roman"/>
            <w:sz w:val="24"/>
            <w:szCs w:val="24"/>
          </w:rPr>
          <w:delText xml:space="preserve"> significantly</w:delText>
        </w:r>
      </w:del>
      <w:r w:rsidR="00946C17">
        <w:rPr>
          <w:rFonts w:ascii="Times New Roman" w:hAnsi="Times New Roman" w:cs="Times New Roman"/>
          <w:sz w:val="24"/>
          <w:szCs w:val="24"/>
        </w:rPr>
        <w:t>.</w:t>
      </w:r>
    </w:p>
    <w:p w:rsidR="00683843" w:rsidRDefault="00683843" w:rsidP="002348F2">
      <w:pPr>
        <w:pStyle w:val="HTMLPreformatted"/>
        <w:rPr>
          <w:rFonts w:ascii="Times New Roman" w:hAnsi="Times New Roman" w:cs="Times New Roman"/>
          <w:sz w:val="24"/>
          <w:szCs w:val="24"/>
        </w:rPr>
      </w:pPr>
    </w:p>
    <w:p w:rsidR="00ED2E02" w:rsidRDefault="0049644D" w:rsidP="002348F2">
      <w:pPr>
        <w:pStyle w:val="HTMLPreformatted"/>
        <w:rPr>
          <w:rFonts w:ascii="Times New Roman" w:hAnsi="Times New Roman" w:cs="Times New Roman"/>
          <w:sz w:val="24"/>
          <w:szCs w:val="24"/>
        </w:rPr>
      </w:pPr>
      <w:r>
        <w:rPr>
          <w:rFonts w:ascii="Times New Roman" w:hAnsi="Times New Roman" w:cs="Times New Roman"/>
          <w:sz w:val="24"/>
          <w:szCs w:val="24"/>
        </w:rPr>
        <w:t xml:space="preserve">This BIRD </w:t>
      </w:r>
      <w:r w:rsidR="00683843">
        <w:rPr>
          <w:rFonts w:ascii="Times New Roman" w:hAnsi="Times New Roman" w:cs="Times New Roman"/>
          <w:sz w:val="24"/>
          <w:szCs w:val="24"/>
        </w:rPr>
        <w:t xml:space="preserve">defines </w:t>
      </w:r>
      <w:r>
        <w:rPr>
          <w:rFonts w:ascii="Times New Roman" w:hAnsi="Times New Roman" w:cs="Times New Roman"/>
          <w:sz w:val="24"/>
          <w:szCs w:val="24"/>
        </w:rPr>
        <w:t xml:space="preserve">a mechanism </w:t>
      </w:r>
      <w:del w:id="19" w:author="Author">
        <w:r w:rsidR="00683843" w:rsidDel="00232984">
          <w:rPr>
            <w:rFonts w:ascii="Times New Roman" w:hAnsi="Times New Roman" w:cs="Times New Roman"/>
            <w:sz w:val="24"/>
            <w:szCs w:val="24"/>
          </w:rPr>
          <w:delText xml:space="preserve">by </w:delText>
        </w:r>
      </w:del>
      <w:ins w:id="20" w:author="Author">
        <w:r w:rsidR="00232984">
          <w:rPr>
            <w:rFonts w:ascii="Times New Roman" w:hAnsi="Times New Roman" w:cs="Times New Roman"/>
            <w:sz w:val="24"/>
            <w:szCs w:val="24"/>
          </w:rPr>
          <w:t xml:space="preserve">through </w:t>
        </w:r>
      </w:ins>
      <w:r w:rsidR="00683843">
        <w:rPr>
          <w:rFonts w:ascii="Times New Roman" w:hAnsi="Times New Roman" w:cs="Times New Roman"/>
          <w:sz w:val="24"/>
          <w:szCs w:val="24"/>
        </w:rPr>
        <w:t xml:space="preserve">which </w:t>
      </w:r>
      <w:del w:id="21" w:author="Author">
        <w:r w:rsidR="00683843" w:rsidDel="00232984">
          <w:rPr>
            <w:rFonts w:ascii="Times New Roman" w:hAnsi="Times New Roman" w:cs="Times New Roman"/>
            <w:sz w:val="24"/>
            <w:szCs w:val="24"/>
          </w:rPr>
          <w:delText xml:space="preserve">independent </w:delText>
        </w:r>
      </w:del>
      <w:r w:rsidR="00683843">
        <w:rPr>
          <w:rFonts w:ascii="Times New Roman" w:hAnsi="Times New Roman" w:cs="Times New Roman"/>
          <w:sz w:val="24"/>
          <w:szCs w:val="24"/>
        </w:rPr>
        <w:t>parameter</w:t>
      </w:r>
      <w:ins w:id="22" w:author="Author">
        <w:r w:rsidR="00232984">
          <w:rPr>
            <w:rFonts w:ascii="Times New Roman" w:hAnsi="Times New Roman" w:cs="Times New Roman"/>
            <w:sz w:val="24"/>
            <w:szCs w:val="24"/>
          </w:rPr>
          <w:t>s can be</w:t>
        </w:r>
      </w:ins>
      <w:r w:rsidR="00683843">
        <w:rPr>
          <w:rFonts w:ascii="Times New Roman" w:hAnsi="Times New Roman" w:cs="Times New Roman"/>
          <w:sz w:val="24"/>
          <w:szCs w:val="24"/>
        </w:rPr>
        <w:t xml:space="preserve"> </w:t>
      </w:r>
      <w:del w:id="23" w:author="Author">
        <w:r w:rsidDel="00232984">
          <w:rPr>
            <w:rFonts w:ascii="Times New Roman" w:hAnsi="Times New Roman" w:cs="Times New Roman"/>
            <w:sz w:val="24"/>
            <w:szCs w:val="24"/>
          </w:rPr>
          <w:delText xml:space="preserve">passing </w:delText>
        </w:r>
      </w:del>
      <w:ins w:id="24" w:author="Author">
        <w:r w:rsidR="00232984">
          <w:rPr>
            <w:rFonts w:ascii="Times New Roman" w:hAnsi="Times New Roman" w:cs="Times New Roman"/>
            <w:sz w:val="24"/>
            <w:szCs w:val="24"/>
          </w:rPr>
          <w:t xml:space="preserve">passed independently </w:t>
        </w:r>
      </w:ins>
      <w:r>
        <w:rPr>
          <w:rFonts w:ascii="Times New Roman" w:hAnsi="Times New Roman" w:cs="Times New Roman"/>
          <w:sz w:val="24"/>
          <w:szCs w:val="24"/>
        </w:rPr>
        <w:t>to each instance of</w:t>
      </w:r>
      <w:r w:rsidR="00683843">
        <w:rPr>
          <w:rFonts w:ascii="Times New Roman" w:hAnsi="Times New Roman" w:cs="Times New Roman"/>
          <w:sz w:val="24"/>
          <w:szCs w:val="24"/>
        </w:rPr>
        <w:t xml:space="preserve"> an</w:t>
      </w:r>
      <w:r>
        <w:rPr>
          <w:rFonts w:ascii="Times New Roman" w:hAnsi="Times New Roman" w:cs="Times New Roman"/>
          <w:sz w:val="24"/>
          <w:szCs w:val="24"/>
        </w:rPr>
        <w:t xml:space="preserve"> [External Circuit]</w:t>
      </w:r>
      <w:del w:id="25" w:author="Author">
        <w:r w:rsidDel="00232984">
          <w:rPr>
            <w:rFonts w:ascii="Times New Roman" w:hAnsi="Times New Roman" w:cs="Times New Roman"/>
            <w:sz w:val="24"/>
            <w:szCs w:val="24"/>
          </w:rPr>
          <w:delText xml:space="preserve"> </w:delText>
        </w:r>
        <w:r w:rsidR="00683843" w:rsidDel="00232984">
          <w:rPr>
            <w:rFonts w:ascii="Times New Roman" w:hAnsi="Times New Roman" w:cs="Times New Roman"/>
            <w:sz w:val="24"/>
            <w:szCs w:val="24"/>
          </w:rPr>
          <w:delText>is made possible</w:delText>
        </w:r>
      </w:del>
      <w:r w:rsidR="00683843">
        <w:rPr>
          <w:rFonts w:ascii="Times New Roman" w:hAnsi="Times New Roman" w:cs="Times New Roman"/>
          <w:sz w:val="24"/>
          <w:szCs w:val="24"/>
        </w:rPr>
        <w:t xml:space="preserve">.  This is achieved </w:t>
      </w:r>
      <w:r>
        <w:rPr>
          <w:rFonts w:ascii="Times New Roman" w:hAnsi="Times New Roman" w:cs="Times New Roman"/>
          <w:sz w:val="24"/>
          <w:szCs w:val="24"/>
        </w:rPr>
        <w:t xml:space="preserve">by </w:t>
      </w:r>
      <w:r w:rsidR="00DC33FB">
        <w:rPr>
          <w:rFonts w:ascii="Times New Roman" w:hAnsi="Times New Roman" w:cs="Times New Roman"/>
          <w:sz w:val="24"/>
          <w:szCs w:val="24"/>
        </w:rPr>
        <w:t xml:space="preserve">making </w:t>
      </w:r>
      <w:r>
        <w:rPr>
          <w:rFonts w:ascii="Times New Roman" w:hAnsi="Times New Roman" w:cs="Times New Roman"/>
          <w:sz w:val="24"/>
          <w:szCs w:val="24"/>
        </w:rPr>
        <w:t xml:space="preserve">the “Parameters” and “Converter_Parameters” subparameters </w:t>
      </w:r>
      <w:r w:rsidR="00DC33FB">
        <w:rPr>
          <w:rFonts w:ascii="Times New Roman" w:hAnsi="Times New Roman" w:cs="Times New Roman"/>
          <w:sz w:val="24"/>
          <w:szCs w:val="24"/>
        </w:rPr>
        <w:t xml:space="preserve">also </w:t>
      </w:r>
      <w:r w:rsidR="00683843">
        <w:rPr>
          <w:rFonts w:ascii="Times New Roman" w:hAnsi="Times New Roman" w:cs="Times New Roman"/>
          <w:sz w:val="24"/>
          <w:szCs w:val="24"/>
        </w:rPr>
        <w:t xml:space="preserve">available </w:t>
      </w:r>
      <w:del w:id="26" w:author="Author">
        <w:r w:rsidR="00B46024" w:rsidDel="00232984">
          <w:rPr>
            <w:rFonts w:ascii="Times New Roman" w:hAnsi="Times New Roman" w:cs="Times New Roman"/>
            <w:sz w:val="24"/>
            <w:szCs w:val="24"/>
          </w:rPr>
          <w:delText xml:space="preserve">for </w:delText>
        </w:r>
      </w:del>
      <w:ins w:id="27" w:author="Author">
        <w:r w:rsidR="00232984">
          <w:rPr>
            <w:rFonts w:ascii="Times New Roman" w:hAnsi="Times New Roman" w:cs="Times New Roman"/>
            <w:sz w:val="24"/>
            <w:szCs w:val="24"/>
          </w:rPr>
          <w:t xml:space="preserve">under </w:t>
        </w:r>
      </w:ins>
      <w:r w:rsidR="00683843">
        <w:rPr>
          <w:rFonts w:ascii="Times New Roman" w:hAnsi="Times New Roman" w:cs="Times New Roman"/>
          <w:sz w:val="24"/>
          <w:szCs w:val="24"/>
        </w:rPr>
        <w:t>the [Circuit Call] keyword.</w:t>
      </w:r>
    </w:p>
    <w:p w:rsidR="00D52609" w:rsidRDefault="00D52609" w:rsidP="002348F2">
      <w:pPr>
        <w:pStyle w:val="HTMLPreformatted"/>
        <w:rPr>
          <w:rFonts w:ascii="Times New Roman" w:hAnsi="Times New Roman" w:cs="Times New Roman"/>
          <w:sz w:val="24"/>
          <w:szCs w:val="24"/>
        </w:rPr>
      </w:pPr>
    </w:p>
    <w:p w:rsidR="00D52609" w:rsidRDefault="00D52609" w:rsidP="00D52609">
      <w:pPr>
        <w:pStyle w:val="HTMLPreformatted"/>
        <w:rPr>
          <w:rFonts w:ascii="Times New Roman" w:hAnsi="Times New Roman" w:cs="Times New Roman"/>
          <w:sz w:val="24"/>
          <w:szCs w:val="24"/>
        </w:rPr>
      </w:pPr>
      <w:r>
        <w:rPr>
          <w:rFonts w:ascii="Times New Roman" w:hAnsi="Times New Roman" w:cs="Times New Roman"/>
          <w:sz w:val="24"/>
          <w:szCs w:val="24"/>
        </w:rPr>
        <w:t xml:space="preserve">While it would be desirable to have a similar capability for </w:t>
      </w:r>
      <w:del w:id="28" w:author="Author">
        <w:r w:rsidDel="00232984">
          <w:rPr>
            <w:rFonts w:ascii="Times New Roman" w:hAnsi="Times New Roman" w:cs="Times New Roman"/>
            <w:sz w:val="24"/>
            <w:szCs w:val="24"/>
          </w:rPr>
          <w:delText xml:space="preserve">external </w:delText>
        </w:r>
      </w:del>
      <w:ins w:id="29" w:author="Author">
        <w:r w:rsidR="00232984">
          <w:rPr>
            <w:rFonts w:ascii="Times New Roman" w:hAnsi="Times New Roman" w:cs="Times New Roman"/>
            <w:sz w:val="24"/>
            <w:szCs w:val="24"/>
          </w:rPr>
          <w:t xml:space="preserve">[External </w:t>
        </w:r>
      </w:ins>
      <w:del w:id="30" w:author="Author">
        <w:r w:rsidDel="00232984">
          <w:rPr>
            <w:rFonts w:ascii="Times New Roman" w:hAnsi="Times New Roman" w:cs="Times New Roman"/>
            <w:sz w:val="24"/>
            <w:szCs w:val="24"/>
          </w:rPr>
          <w:delText>models</w:delText>
        </w:r>
      </w:del>
      <w:ins w:id="31" w:author="Author">
        <w:r w:rsidR="00232984">
          <w:rPr>
            <w:rFonts w:ascii="Times New Roman" w:hAnsi="Times New Roman" w:cs="Times New Roman"/>
            <w:sz w:val="24"/>
            <w:szCs w:val="24"/>
          </w:rPr>
          <w:t>Model]s</w:t>
        </w:r>
        <w:r w:rsidR="005A2B40">
          <w:rPr>
            <w:rFonts w:ascii="Times New Roman" w:hAnsi="Times New Roman" w:cs="Times New Roman"/>
            <w:sz w:val="24"/>
            <w:szCs w:val="24"/>
          </w:rPr>
          <w:t xml:space="preserve"> as well</w:t>
        </w:r>
      </w:ins>
      <w:r>
        <w:rPr>
          <w:rFonts w:ascii="Times New Roman" w:hAnsi="Times New Roman" w:cs="Times New Roman"/>
          <w:sz w:val="24"/>
          <w:szCs w:val="24"/>
        </w:rPr>
        <w:t xml:space="preserve">, </w:t>
      </w:r>
      <w:ins w:id="32" w:author="Author">
        <w:r w:rsidR="00232984">
          <w:rPr>
            <w:rFonts w:ascii="Times New Roman" w:hAnsi="Times New Roman" w:cs="Times New Roman"/>
            <w:sz w:val="24"/>
            <w:szCs w:val="24"/>
          </w:rPr>
          <w:t xml:space="preserve">this BIRD does not </w:t>
        </w:r>
        <w:r w:rsidR="005A2B40">
          <w:rPr>
            <w:rFonts w:ascii="Times New Roman" w:hAnsi="Times New Roman" w:cs="Times New Roman"/>
            <w:sz w:val="24"/>
            <w:szCs w:val="24"/>
          </w:rPr>
          <w:t xml:space="preserve">cover </w:t>
        </w:r>
      </w:ins>
      <w:del w:id="33" w:author="Author">
        <w:r w:rsidDel="00232984">
          <w:rPr>
            <w:rFonts w:ascii="Times New Roman" w:hAnsi="Times New Roman" w:cs="Times New Roman"/>
            <w:sz w:val="24"/>
            <w:szCs w:val="24"/>
          </w:rPr>
          <w:delText xml:space="preserve">a solution for </w:delText>
        </w:r>
      </w:del>
      <w:r>
        <w:rPr>
          <w:rFonts w:ascii="Times New Roman" w:hAnsi="Times New Roman" w:cs="Times New Roman"/>
          <w:sz w:val="24"/>
          <w:szCs w:val="24"/>
        </w:rPr>
        <w:t>the [External Model] keyword</w:t>
      </w:r>
      <w:del w:id="34" w:author="Author">
        <w:r w:rsidDel="00232984">
          <w:rPr>
            <w:rFonts w:ascii="Times New Roman" w:hAnsi="Times New Roman" w:cs="Times New Roman"/>
            <w:sz w:val="24"/>
            <w:szCs w:val="24"/>
          </w:rPr>
          <w:delText xml:space="preserve"> is much more challenging</w:delText>
        </w:r>
      </w:del>
      <w:r>
        <w:rPr>
          <w:rFonts w:ascii="Times New Roman" w:hAnsi="Times New Roman" w:cs="Times New Roman"/>
          <w:sz w:val="24"/>
          <w:szCs w:val="24"/>
        </w:rPr>
        <w:t xml:space="preserve">.  The reason for </w:t>
      </w:r>
      <w:del w:id="35" w:author="Author">
        <w:r w:rsidDel="005A2B40">
          <w:rPr>
            <w:rFonts w:ascii="Times New Roman" w:hAnsi="Times New Roman" w:cs="Times New Roman"/>
            <w:sz w:val="24"/>
            <w:szCs w:val="24"/>
          </w:rPr>
          <w:delText xml:space="preserve">this </w:delText>
        </w:r>
      </w:del>
      <w:ins w:id="36" w:author="Author">
        <w:r w:rsidR="005A2B40">
          <w:rPr>
            <w:rFonts w:ascii="Times New Roman" w:hAnsi="Times New Roman" w:cs="Times New Roman"/>
            <w:sz w:val="24"/>
            <w:szCs w:val="24"/>
          </w:rPr>
          <w:t xml:space="preserve">that </w:t>
        </w:r>
      </w:ins>
      <w:r>
        <w:rPr>
          <w:rFonts w:ascii="Times New Roman" w:hAnsi="Times New Roman" w:cs="Times New Roman"/>
          <w:sz w:val="24"/>
          <w:szCs w:val="24"/>
        </w:rPr>
        <w:t>is because the [External Model] keyword</w:t>
      </w:r>
      <w:del w:id="37" w:author="Author">
        <w:r w:rsidDel="00232984">
          <w:rPr>
            <w:rFonts w:ascii="Times New Roman" w:hAnsi="Times New Roman" w:cs="Times New Roman"/>
            <w:sz w:val="24"/>
            <w:szCs w:val="24"/>
          </w:rPr>
          <w:delText xml:space="preserve"> is placed inside </w:delText>
        </w:r>
      </w:del>
      <w:ins w:id="38" w:author="Author">
        <w:r w:rsidR="00232984">
          <w:rPr>
            <w:rFonts w:ascii="Times New Roman" w:hAnsi="Times New Roman" w:cs="Times New Roman"/>
            <w:sz w:val="24"/>
            <w:szCs w:val="24"/>
          </w:rPr>
          <w:t xml:space="preserve"> </w:t>
        </w:r>
        <w:r w:rsidR="005A2B40">
          <w:rPr>
            <w:rFonts w:ascii="Times New Roman" w:hAnsi="Times New Roman" w:cs="Times New Roman"/>
            <w:sz w:val="24"/>
            <w:szCs w:val="24"/>
          </w:rPr>
          <w:t>is</w:t>
        </w:r>
        <w:r w:rsidR="00232984">
          <w:rPr>
            <w:rFonts w:ascii="Times New Roman" w:hAnsi="Times New Roman" w:cs="Times New Roman"/>
            <w:sz w:val="24"/>
            <w:szCs w:val="24"/>
          </w:rPr>
          <w:t xml:space="preserve"> located under </w:t>
        </w:r>
      </w:ins>
      <w:r>
        <w:rPr>
          <w:rFonts w:ascii="Times New Roman" w:hAnsi="Times New Roman" w:cs="Times New Roman"/>
          <w:sz w:val="24"/>
          <w:szCs w:val="24"/>
        </w:rPr>
        <w:t>the [Model] keyword</w:t>
      </w:r>
      <w:ins w:id="39" w:author="Author">
        <w:r w:rsidR="005A2B40">
          <w:rPr>
            <w:rFonts w:ascii="Times New Roman" w:hAnsi="Times New Roman" w:cs="Times New Roman"/>
            <w:sz w:val="24"/>
            <w:szCs w:val="24"/>
          </w:rPr>
          <w:t>,</w:t>
        </w:r>
      </w:ins>
      <w:r>
        <w:rPr>
          <w:rFonts w:ascii="Times New Roman" w:hAnsi="Times New Roman" w:cs="Times New Roman"/>
          <w:sz w:val="24"/>
          <w:szCs w:val="24"/>
        </w:rPr>
        <w:t xml:space="preserve"> and </w:t>
      </w:r>
      <w:del w:id="40" w:author="Author">
        <w:r w:rsidDel="00232984">
          <w:rPr>
            <w:rFonts w:ascii="Times New Roman" w:hAnsi="Times New Roman" w:cs="Times New Roman"/>
            <w:sz w:val="24"/>
            <w:szCs w:val="24"/>
          </w:rPr>
          <w:delText xml:space="preserve">for that reason it is ultimately </w:delText>
        </w:r>
      </w:del>
      <w:ins w:id="41" w:author="Author">
        <w:r w:rsidR="005A2B40">
          <w:rPr>
            <w:rFonts w:ascii="Times New Roman" w:hAnsi="Times New Roman" w:cs="Times New Roman"/>
            <w:sz w:val="24"/>
            <w:szCs w:val="24"/>
          </w:rPr>
          <w:t xml:space="preserve">as a result it is </w:t>
        </w:r>
      </w:ins>
      <w:r>
        <w:rPr>
          <w:rFonts w:ascii="Times New Roman" w:hAnsi="Times New Roman" w:cs="Times New Roman"/>
          <w:sz w:val="24"/>
          <w:szCs w:val="24"/>
        </w:rPr>
        <w:t xml:space="preserve">instantiated by the [Pin] keyword.  </w:t>
      </w:r>
      <w:ins w:id="42" w:author="Author">
        <w:r w:rsidR="005A2B40">
          <w:rPr>
            <w:rFonts w:ascii="Times New Roman" w:hAnsi="Times New Roman" w:cs="Times New Roman"/>
            <w:sz w:val="24"/>
            <w:szCs w:val="24"/>
          </w:rPr>
          <w:t>Extending</w:t>
        </w:r>
      </w:ins>
      <w:del w:id="43" w:author="Author">
        <w:r w:rsidDel="005A2B40">
          <w:rPr>
            <w:rFonts w:ascii="Times New Roman" w:hAnsi="Times New Roman" w:cs="Times New Roman"/>
            <w:sz w:val="24"/>
            <w:szCs w:val="24"/>
          </w:rPr>
          <w:delText xml:space="preserve">Since a parameter passing sysntax in </w:delText>
        </w:r>
      </w:del>
      <w:ins w:id="44" w:author="Author">
        <w:r w:rsidR="005A2B40">
          <w:rPr>
            <w:rFonts w:ascii="Times New Roman" w:hAnsi="Times New Roman" w:cs="Times New Roman"/>
            <w:sz w:val="24"/>
            <w:szCs w:val="24"/>
          </w:rPr>
          <w:t xml:space="preserve"> </w:t>
        </w:r>
      </w:ins>
      <w:r>
        <w:rPr>
          <w:rFonts w:ascii="Times New Roman" w:hAnsi="Times New Roman" w:cs="Times New Roman"/>
          <w:sz w:val="24"/>
          <w:szCs w:val="24"/>
        </w:rPr>
        <w:t xml:space="preserve">the [Pin] keyword </w:t>
      </w:r>
      <w:ins w:id="45" w:author="Author">
        <w:r w:rsidR="005A2B40">
          <w:rPr>
            <w:rFonts w:ascii="Times New Roman" w:hAnsi="Times New Roman" w:cs="Times New Roman"/>
            <w:sz w:val="24"/>
            <w:szCs w:val="24"/>
          </w:rPr>
          <w:t xml:space="preserve">with a parameter passing syntax </w:t>
        </w:r>
      </w:ins>
      <w:r>
        <w:rPr>
          <w:rFonts w:ascii="Times New Roman" w:hAnsi="Times New Roman" w:cs="Times New Roman"/>
          <w:sz w:val="24"/>
          <w:szCs w:val="24"/>
        </w:rPr>
        <w:t xml:space="preserve">would </w:t>
      </w:r>
      <w:del w:id="46" w:author="Author">
        <w:r w:rsidDel="00753581">
          <w:rPr>
            <w:rFonts w:ascii="Times New Roman" w:hAnsi="Times New Roman" w:cs="Times New Roman"/>
            <w:sz w:val="24"/>
            <w:szCs w:val="24"/>
          </w:rPr>
          <w:delText xml:space="preserve">be </w:delText>
        </w:r>
      </w:del>
      <w:ins w:id="47" w:author="Author">
        <w:r w:rsidR="00753581">
          <w:rPr>
            <w:rFonts w:ascii="Times New Roman" w:hAnsi="Times New Roman" w:cs="Times New Roman"/>
            <w:sz w:val="24"/>
            <w:szCs w:val="24"/>
          </w:rPr>
          <w:t xml:space="preserve">make things </w:t>
        </w:r>
        <w:r w:rsidR="005A2B40">
          <w:rPr>
            <w:rFonts w:ascii="Times New Roman" w:hAnsi="Times New Roman" w:cs="Times New Roman"/>
            <w:sz w:val="24"/>
            <w:szCs w:val="24"/>
          </w:rPr>
          <w:t>too complicated at this time</w:t>
        </w:r>
      </w:ins>
      <w:del w:id="48" w:author="Author">
        <w:r w:rsidDel="005A2B40">
          <w:rPr>
            <w:rFonts w:ascii="Times New Roman" w:hAnsi="Times New Roman" w:cs="Times New Roman"/>
            <w:sz w:val="24"/>
            <w:szCs w:val="24"/>
          </w:rPr>
          <w:delText>very cumbersome, this BIRD does not address this capabililty for [External Model]s</w:delText>
        </w:r>
      </w:del>
      <w:r>
        <w:rPr>
          <w:rFonts w:ascii="Times New Roman" w:hAnsi="Times New Roman" w:cs="Times New Roman"/>
          <w:sz w:val="24"/>
          <w:szCs w:val="24"/>
        </w:rPr>
        <w:t>.</w:t>
      </w:r>
    </w:p>
    <w:p w:rsidR="002348F2" w:rsidRPr="000E15C2" w:rsidRDefault="002348F2" w:rsidP="002348F2">
      <w:pPr>
        <w:pStyle w:val="HTMLPreformatted"/>
        <w:pBdr>
          <w:bottom w:val="single" w:sz="12" w:space="1" w:color="auto"/>
        </w:pBdr>
        <w:rPr>
          <w:rFonts w:ascii="Times New Roman" w:hAnsi="Times New Roman" w:cs="Times New Roman"/>
          <w:sz w:val="24"/>
          <w:szCs w:val="24"/>
        </w:rPr>
      </w:pPr>
    </w:p>
    <w:p w:rsidR="00F33DBA" w:rsidRPr="000E15C2" w:rsidRDefault="00F33DBA" w:rsidP="00F33DBA">
      <w:pPr>
        <w:pStyle w:val="HTMLPreformatted"/>
        <w:rPr>
          <w:rFonts w:ascii="Times New Roman" w:hAnsi="Times New Roman" w:cs="Times New Roman"/>
          <w:sz w:val="24"/>
          <w:szCs w:val="24"/>
        </w:rPr>
      </w:pPr>
    </w:p>
    <w:p w:rsidR="00F33DBA" w:rsidRPr="000E15C2" w:rsidRDefault="00B71144" w:rsidP="00F33DBA">
      <w:pPr>
        <w:pStyle w:val="HTMLPreformatted"/>
        <w:rPr>
          <w:rFonts w:ascii="Times New Roman" w:hAnsi="Times New Roman" w:cs="Times New Roman"/>
          <w:b/>
          <w:sz w:val="24"/>
          <w:szCs w:val="24"/>
        </w:rPr>
      </w:pPr>
      <w:r w:rsidRPr="000E15C2">
        <w:rPr>
          <w:rFonts w:ascii="Times New Roman" w:hAnsi="Times New Roman" w:cs="Times New Roman"/>
          <w:b/>
          <w:sz w:val="24"/>
          <w:szCs w:val="24"/>
        </w:rPr>
        <w:t>ANALYSIS PATH/DATA THAT LED TO SPECIFICATION:</w:t>
      </w:r>
    </w:p>
    <w:p w:rsidR="000D2C8B" w:rsidRPr="00EB15EC" w:rsidRDefault="000D2C8B" w:rsidP="00440CAA">
      <w:pPr>
        <w:pStyle w:val="HTMLPreformatted"/>
        <w:pBdr>
          <w:bottom w:val="single" w:sz="12" w:space="1" w:color="auto"/>
        </w:pBdr>
        <w:rPr>
          <w:rFonts w:ascii="Times New Roman" w:hAnsi="Times New Roman" w:cs="Times New Roman"/>
          <w:sz w:val="24"/>
          <w:szCs w:val="24"/>
        </w:rPr>
      </w:pPr>
    </w:p>
    <w:p w:rsidR="00440CAA" w:rsidRPr="00EB15EC" w:rsidRDefault="00440CAA" w:rsidP="00440CAA">
      <w:pPr>
        <w:pStyle w:val="HTMLPreformatted"/>
        <w:rPr>
          <w:rFonts w:ascii="Times New Roman" w:hAnsi="Times New Roman" w:cs="Times New Roman"/>
          <w:sz w:val="24"/>
          <w:szCs w:val="24"/>
        </w:rPr>
      </w:pPr>
    </w:p>
    <w:p w:rsidR="00F33DBA" w:rsidRDefault="00B71144" w:rsidP="00F33DBA">
      <w:pPr>
        <w:pStyle w:val="HTMLPreformatted"/>
        <w:rPr>
          <w:ins w:id="49" w:author="Author"/>
          <w:rFonts w:ascii="Times New Roman" w:hAnsi="Times New Roman" w:cs="Times New Roman"/>
          <w:b/>
          <w:sz w:val="24"/>
          <w:szCs w:val="24"/>
        </w:rPr>
      </w:pPr>
      <w:r w:rsidRPr="00175664">
        <w:rPr>
          <w:rFonts w:ascii="Times New Roman" w:hAnsi="Times New Roman" w:cs="Times New Roman"/>
          <w:b/>
          <w:sz w:val="24"/>
          <w:szCs w:val="24"/>
        </w:rPr>
        <w:t>ANY OTHER BACKGROUND INFORMATION:</w:t>
      </w:r>
    </w:p>
    <w:p w:rsidR="00753581" w:rsidRDefault="00753581" w:rsidP="00F33DBA">
      <w:pPr>
        <w:pStyle w:val="HTMLPreformatted"/>
        <w:rPr>
          <w:ins w:id="50" w:author="Author"/>
          <w:rFonts w:ascii="Times New Roman" w:hAnsi="Times New Roman" w:cs="Times New Roman"/>
          <w:b/>
          <w:sz w:val="24"/>
          <w:szCs w:val="24"/>
        </w:rPr>
      </w:pPr>
    </w:p>
    <w:p w:rsidR="00753581" w:rsidRPr="00753581" w:rsidRDefault="00753581" w:rsidP="00F33DBA">
      <w:pPr>
        <w:pStyle w:val="HTMLPreformatted"/>
        <w:rPr>
          <w:rFonts w:ascii="Times New Roman" w:hAnsi="Times New Roman" w:cs="Times New Roman"/>
          <w:sz w:val="24"/>
          <w:szCs w:val="24"/>
          <w:rPrChange w:id="51" w:author="Author">
            <w:rPr>
              <w:rFonts w:ascii="Times New Roman" w:hAnsi="Times New Roman" w:cs="Times New Roman"/>
              <w:b/>
              <w:sz w:val="24"/>
              <w:szCs w:val="24"/>
            </w:rPr>
          </w:rPrChange>
        </w:rPr>
      </w:pPr>
      <w:ins w:id="52" w:author="Author">
        <w:r w:rsidRPr="00753581">
          <w:rPr>
            <w:rFonts w:ascii="Times New Roman" w:hAnsi="Times New Roman" w:cs="Times New Roman"/>
            <w:sz w:val="24"/>
            <w:szCs w:val="24"/>
            <w:rPrChange w:id="53" w:author="Author">
              <w:rPr>
                <w:rFonts w:ascii="Times New Roman" w:hAnsi="Times New Roman" w:cs="Times New Roman"/>
                <w:b/>
                <w:sz w:val="24"/>
                <w:szCs w:val="24"/>
              </w:rPr>
            </w:rPrChange>
          </w:rPr>
          <w:t xml:space="preserve">BIRD165.1 was updated to </w:t>
        </w:r>
        <w:r>
          <w:rPr>
            <w:rFonts w:ascii="Times New Roman" w:hAnsi="Times New Roman" w:cs="Times New Roman"/>
            <w:sz w:val="24"/>
            <w:szCs w:val="24"/>
          </w:rPr>
          <w:t>use page number r</w:t>
        </w:r>
        <w:r w:rsidRPr="00753581">
          <w:rPr>
            <w:rFonts w:ascii="Times New Roman" w:hAnsi="Times New Roman" w:cs="Times New Roman"/>
            <w:sz w:val="24"/>
            <w:szCs w:val="24"/>
            <w:rPrChange w:id="54" w:author="Author">
              <w:rPr>
                <w:rFonts w:ascii="Times New Roman" w:hAnsi="Times New Roman" w:cs="Times New Roman"/>
                <w:b/>
                <w:sz w:val="24"/>
                <w:szCs w:val="24"/>
              </w:rPr>
            </w:rPrChange>
          </w:rPr>
          <w:t>eference</w:t>
        </w:r>
        <w:r>
          <w:rPr>
            <w:rFonts w:ascii="Times New Roman" w:hAnsi="Times New Roman" w:cs="Times New Roman"/>
            <w:sz w:val="24"/>
            <w:szCs w:val="24"/>
          </w:rPr>
          <w:t>s</w:t>
        </w:r>
        <w:r w:rsidRPr="00753581">
          <w:rPr>
            <w:rFonts w:ascii="Times New Roman" w:hAnsi="Times New Roman" w:cs="Times New Roman"/>
            <w:sz w:val="24"/>
            <w:szCs w:val="24"/>
            <w:rPrChange w:id="55" w:author="Author">
              <w:rPr>
                <w:rFonts w:ascii="Times New Roman" w:hAnsi="Times New Roman" w:cs="Times New Roman"/>
                <w:b/>
                <w:sz w:val="24"/>
                <w:szCs w:val="24"/>
              </w:rPr>
            </w:rPrChange>
          </w:rPr>
          <w:t xml:space="preserve"> </w:t>
        </w:r>
        <w:r>
          <w:rPr>
            <w:rFonts w:ascii="Times New Roman" w:hAnsi="Times New Roman" w:cs="Times New Roman"/>
            <w:sz w:val="24"/>
            <w:szCs w:val="24"/>
          </w:rPr>
          <w:t xml:space="preserve">from </w:t>
        </w:r>
        <w:r w:rsidRPr="00753581">
          <w:rPr>
            <w:rFonts w:ascii="Times New Roman" w:hAnsi="Times New Roman" w:cs="Times New Roman"/>
            <w:sz w:val="24"/>
            <w:szCs w:val="24"/>
            <w:rPrChange w:id="56" w:author="Author">
              <w:rPr>
                <w:rFonts w:ascii="Times New Roman" w:hAnsi="Times New Roman" w:cs="Times New Roman"/>
                <w:b/>
                <w:sz w:val="24"/>
                <w:szCs w:val="24"/>
              </w:rPr>
            </w:rPrChange>
          </w:rPr>
          <w:t>the v6.1 IBIS specification, and an example was also added.</w:t>
        </w:r>
        <w:r>
          <w:rPr>
            <w:rFonts w:ascii="Times New Roman" w:hAnsi="Times New Roman" w:cs="Times New Roman"/>
            <w:sz w:val="24"/>
            <w:szCs w:val="24"/>
          </w:rPr>
          <w:t xml:space="preserve">  In this version of the BIRD, the </w:t>
        </w:r>
        <w:r w:rsidR="001A2D82">
          <w:rPr>
            <w:rFonts w:ascii="Times New Roman" w:hAnsi="Times New Roman" w:cs="Times New Roman"/>
            <w:sz w:val="24"/>
            <w:szCs w:val="24"/>
          </w:rPr>
          <w:t>green</w:t>
        </w:r>
        <w:r>
          <w:rPr>
            <w:rFonts w:ascii="Times New Roman" w:hAnsi="Times New Roman" w:cs="Times New Roman"/>
            <w:sz w:val="24"/>
            <w:szCs w:val="24"/>
          </w:rPr>
          <w:t xml:space="preserve"> underlined</w:t>
        </w:r>
        <w:r w:rsidR="007C27E6">
          <w:rPr>
            <w:rFonts w:ascii="Times New Roman" w:hAnsi="Times New Roman" w:cs="Times New Roman"/>
            <w:sz w:val="24"/>
            <w:szCs w:val="24"/>
          </w:rPr>
          <w:t>/strike through</w:t>
        </w:r>
        <w:r>
          <w:rPr>
            <w:rFonts w:ascii="Times New Roman" w:hAnsi="Times New Roman" w:cs="Times New Roman"/>
            <w:sz w:val="24"/>
            <w:szCs w:val="24"/>
          </w:rPr>
          <w:t xml:space="preserve"> text indicates changes with respect to the IBIS specification, and the tracking indicates changes with respect to BIRD165.</w:t>
        </w:r>
      </w:ins>
    </w:p>
    <w:p w:rsidR="008E5772" w:rsidRPr="00EB15EC" w:rsidRDefault="008E5772" w:rsidP="00440CAA">
      <w:pPr>
        <w:pStyle w:val="HTMLPreformatted"/>
        <w:pBdr>
          <w:bottom w:val="single" w:sz="12" w:space="1" w:color="auto"/>
        </w:pBdr>
        <w:rPr>
          <w:rFonts w:ascii="Times New Roman" w:hAnsi="Times New Roman" w:cs="Times New Roman"/>
          <w:sz w:val="24"/>
          <w:szCs w:val="24"/>
        </w:rPr>
      </w:pPr>
    </w:p>
    <w:p w:rsidR="000954EC" w:rsidRDefault="000954EC" w:rsidP="000954EC">
      <w:r>
        <w:br w:type="page"/>
      </w:r>
    </w:p>
    <w:p w:rsidR="00CA131B" w:rsidRDefault="00F121DF" w:rsidP="00807A6F">
      <w:pPr>
        <w:spacing w:after="80"/>
      </w:pPr>
      <w:bookmarkStart w:id="57" w:name="_Ref300060650"/>
      <w:bookmarkStart w:id="58" w:name="_Toc203968998"/>
      <w:bookmarkStart w:id="59" w:name="_Toc203969161"/>
      <w:bookmarkStart w:id="60" w:name="_Toc203975931"/>
      <w:bookmarkStart w:id="61" w:name="_Toc203976352"/>
      <w:bookmarkStart w:id="62" w:name="_Toc203976490"/>
      <w:bookmarkEnd w:id="0"/>
      <w:bookmarkEnd w:id="1"/>
      <w:bookmarkEnd w:id="2"/>
      <w:r>
        <w:lastRenderedPageBreak/>
        <w:t xml:space="preserve">Add </w:t>
      </w:r>
      <w:r w:rsidR="008B03B2">
        <w:t xml:space="preserve">the two </w:t>
      </w:r>
      <w:r>
        <w:t>new subparameter</w:t>
      </w:r>
      <w:r w:rsidR="008B03B2">
        <w:t>s</w:t>
      </w:r>
      <w:r w:rsidR="005B60C9" w:rsidRPr="00F51A5F" w:rsidDel="005B60C9">
        <w:t xml:space="preserve"> </w:t>
      </w:r>
      <w:bookmarkEnd w:id="57"/>
      <w:bookmarkEnd w:id="58"/>
      <w:bookmarkEnd w:id="59"/>
      <w:bookmarkEnd w:id="60"/>
      <w:bookmarkEnd w:id="61"/>
      <w:bookmarkEnd w:id="62"/>
      <w:r>
        <w:t xml:space="preserve">to </w:t>
      </w:r>
      <w:r w:rsidR="008B03B2">
        <w:t xml:space="preserve">[Circuit Call] in the </w:t>
      </w:r>
      <w:r>
        <w:t>keyword tree on pg. 11.</w:t>
      </w:r>
    </w:p>
    <w:p w:rsidR="008B5FB9" w:rsidRDefault="008B5FB9" w:rsidP="00807A6F">
      <w:pPr>
        <w:spacing w:after="80"/>
      </w:pPr>
    </w:p>
    <w:p w:rsidR="00F121DF" w:rsidRDefault="008B03B2" w:rsidP="00807A6F">
      <w:pPr>
        <w:spacing w:after="80"/>
      </w:pPr>
      <w:r>
        <w:t>O</w:t>
      </w:r>
      <w:r w:rsidR="00F121DF">
        <w:t xml:space="preserve">n pg. </w:t>
      </w:r>
      <w:del w:id="63" w:author="Author">
        <w:r w:rsidDel="00753581">
          <w:delText>92</w:delText>
        </w:r>
      </w:del>
      <w:ins w:id="64" w:author="Author">
        <w:r w:rsidR="00753581">
          <w:t>93</w:t>
        </w:r>
      </w:ins>
      <w:r>
        <w:t xml:space="preserve">, </w:t>
      </w:r>
      <w:r w:rsidR="005F22B3">
        <w:t xml:space="preserve">modify </w:t>
      </w:r>
      <w:r>
        <w:t>the following paragraph as indicated:</w:t>
      </w:r>
    </w:p>
    <w:p w:rsidR="008B03B2" w:rsidRDefault="008B03B2" w:rsidP="008B03B2">
      <w:pPr>
        <w:spacing w:after="80"/>
      </w:pPr>
    </w:p>
    <w:p w:rsidR="008B03B2" w:rsidRPr="00213323" w:rsidRDefault="008B03B2" w:rsidP="008B03B2">
      <w:pPr>
        <w:spacing w:after="80"/>
      </w:pPr>
      <w:r w:rsidRPr="00213323">
        <w:t xml:space="preserve">The [Circuit Call] keyword acts similarly to subcircuit calls in SPICE, instantiating </w:t>
      </w:r>
      <w:r w:rsidRPr="001A2D82">
        <w:rPr>
          <w:color w:val="008000"/>
          <w:u w:val="single"/>
          <w:rPrChange w:id="65" w:author="Author">
            <w:rPr>
              <w:color w:val="FF0000"/>
              <w:u w:val="single"/>
            </w:rPr>
          </w:rPrChange>
        </w:rPr>
        <w:t>and connecting</w:t>
      </w:r>
      <w:r>
        <w:t xml:space="preserve"> </w:t>
      </w:r>
      <w:r w:rsidRPr="00213323">
        <w:t xml:space="preserve">the various [External Circuit]s and </w:t>
      </w:r>
      <w:r w:rsidRPr="001A2D82">
        <w:rPr>
          <w:color w:val="008000"/>
          <w:u w:val="single"/>
          <w:rPrChange w:id="66" w:author="Author">
            <w:rPr>
              <w:color w:val="FF0000"/>
              <w:u w:val="single"/>
            </w:rPr>
          </w:rPrChange>
        </w:rPr>
        <w:t>optionally passing parameters to them</w:t>
      </w:r>
      <w:r w:rsidRPr="001A2D82">
        <w:rPr>
          <w:strike/>
          <w:color w:val="008000"/>
          <w:rPrChange w:id="67" w:author="Author">
            <w:rPr>
              <w:strike/>
              <w:color w:val="FF0000"/>
            </w:rPr>
          </w:rPrChange>
        </w:rPr>
        <w:t>connecting them together</w:t>
      </w:r>
      <w:r w:rsidRPr="00213323">
        <w:t>. Please note that models described by the [External Model] keyword are connected according to the rules and assumptions of the [Model] keyword. [Circuit Call] is not necessary for these cases and must not be used.</w:t>
      </w:r>
    </w:p>
    <w:p w:rsidR="008B03B2" w:rsidRDefault="008B03B2" w:rsidP="00807A6F">
      <w:pPr>
        <w:spacing w:after="80"/>
      </w:pPr>
    </w:p>
    <w:p w:rsidR="008B5FB9" w:rsidRDefault="008B5FB9" w:rsidP="00807A6F">
      <w:pPr>
        <w:spacing w:after="80"/>
      </w:pPr>
    </w:p>
    <w:p w:rsidR="008B5FB9" w:rsidRDefault="008B5FB9" w:rsidP="00807A6F">
      <w:pPr>
        <w:spacing w:after="80"/>
      </w:pPr>
      <w:r>
        <w:t xml:space="preserve">Modify pg. </w:t>
      </w:r>
      <w:del w:id="68" w:author="Author">
        <w:r w:rsidDel="00900138">
          <w:delText>128-</w:delText>
        </w:r>
        <w:r w:rsidR="00AD63B1" w:rsidDel="00900138">
          <w:delText>129</w:delText>
        </w:r>
      </w:del>
      <w:ins w:id="69" w:author="Author">
        <w:r w:rsidR="00900138">
          <w:t>130-131</w:t>
        </w:r>
      </w:ins>
      <w:r w:rsidR="00AD63B1">
        <w:t xml:space="preserve"> </w:t>
      </w:r>
      <w:r>
        <w:t>as follows:</w:t>
      </w:r>
    </w:p>
    <w:p w:rsidR="00F121DF" w:rsidRDefault="00F121DF" w:rsidP="00807A6F">
      <w:pPr>
        <w:spacing w:after="80"/>
      </w:pPr>
    </w:p>
    <w:p w:rsidR="008B5FB9" w:rsidRPr="00213323" w:rsidRDefault="008B5FB9" w:rsidP="008B5FB9">
      <w:pPr>
        <w:pStyle w:val="KeywordDescriptions"/>
      </w:pPr>
      <w:bookmarkStart w:id="70" w:name="_Toc203975895"/>
      <w:bookmarkStart w:id="71" w:name="_Toc203976316"/>
      <w:bookmarkStart w:id="72" w:name="_Toc203976454"/>
      <w:r w:rsidRPr="00213323">
        <w:rPr>
          <w:i/>
        </w:rPr>
        <w:t>Keywords:</w:t>
      </w:r>
      <w:r w:rsidRPr="00213323">
        <w:tab/>
      </w:r>
      <w:r w:rsidRPr="00213323">
        <w:rPr>
          <w:rStyle w:val="KeywordNameTOCChar"/>
        </w:rPr>
        <w:t>[Circuit Call]</w:t>
      </w:r>
      <w:r w:rsidRPr="00213323">
        <w:t>,</w:t>
      </w:r>
      <w:r w:rsidRPr="00213323">
        <w:rPr>
          <w:rStyle w:val="KeywordNameTOCChar"/>
        </w:rPr>
        <w:t xml:space="preserve"> [End Circuit Call]</w:t>
      </w:r>
      <w:bookmarkEnd w:id="70"/>
      <w:bookmarkEnd w:id="71"/>
      <w:bookmarkEnd w:id="72"/>
    </w:p>
    <w:p w:rsidR="008B5FB9" w:rsidRPr="00213323" w:rsidRDefault="008B5FB9" w:rsidP="008B5FB9">
      <w:pPr>
        <w:pStyle w:val="KeywordDescriptions"/>
      </w:pPr>
      <w:r w:rsidRPr="00213323">
        <w:rPr>
          <w:i/>
        </w:rPr>
        <w:t>Required:</w:t>
      </w:r>
      <w:r w:rsidRPr="00213323">
        <w:tab/>
        <w:t>Yes, if any [External Circuit]s are present in a [Component].</w:t>
      </w:r>
    </w:p>
    <w:p w:rsidR="008B5FB9" w:rsidRPr="00213323" w:rsidRDefault="008B5FB9" w:rsidP="008B5FB9">
      <w:pPr>
        <w:pStyle w:val="KeywordDescriptions"/>
      </w:pPr>
      <w:r w:rsidRPr="00213323">
        <w:rPr>
          <w:i/>
        </w:rPr>
        <w:t>Description:</w:t>
      </w:r>
      <w:r w:rsidRPr="00213323">
        <w:tab/>
        <w:t>This keyword is used to instantiate [External Circuit]s and to connect their ports to the die nodes or die pads.</w:t>
      </w:r>
    </w:p>
    <w:p w:rsidR="008B5FB9" w:rsidRPr="00213323" w:rsidRDefault="008B5FB9" w:rsidP="008B5FB9">
      <w:pPr>
        <w:pStyle w:val="KeywordDescriptions"/>
      </w:pPr>
      <w:r w:rsidRPr="00213323">
        <w:rPr>
          <w:i/>
        </w:rPr>
        <w:t>Sub-Params:</w:t>
      </w:r>
      <w:r w:rsidRPr="00213323">
        <w:tab/>
        <w:t xml:space="preserve">Signal_pin, Diff_signal_pins, Series_pins, </w:t>
      </w:r>
      <w:r w:rsidR="008E36EF" w:rsidRPr="001A2D82">
        <w:rPr>
          <w:color w:val="008000"/>
          <w:u w:val="single"/>
          <w:rPrChange w:id="73" w:author="Author">
            <w:rPr>
              <w:color w:val="FF0000"/>
              <w:u w:val="single"/>
            </w:rPr>
          </w:rPrChange>
        </w:rPr>
        <w:t>Parameters, Converter_Parameters,</w:t>
      </w:r>
      <w:r w:rsidR="008E36EF" w:rsidRPr="00213323">
        <w:t xml:space="preserve"> </w:t>
      </w:r>
      <w:r w:rsidRPr="00213323">
        <w:t>Port_map</w:t>
      </w:r>
    </w:p>
    <w:p w:rsidR="008B5FB9" w:rsidRPr="00213323" w:rsidRDefault="008B5FB9" w:rsidP="008B5FB9">
      <w:pPr>
        <w:pStyle w:val="KeywordDescriptions"/>
      </w:pPr>
      <w:r w:rsidRPr="00213323">
        <w:rPr>
          <w:i/>
        </w:rPr>
        <w:t>Usage Rules:</w:t>
      </w:r>
      <w:r w:rsidRPr="00213323">
        <w:tab/>
        <w:t>The [Circuit Call] keyword must be followed by the name of an [External Circuit] that exists in the same [Component].</w:t>
      </w:r>
    </w:p>
    <w:p w:rsidR="008B5FB9" w:rsidRPr="00213323" w:rsidRDefault="008B5FB9" w:rsidP="008B5FB9">
      <w:pPr>
        <w:pStyle w:val="KeywordDescriptions"/>
      </w:pPr>
      <w:r w:rsidRPr="00213323">
        <w:t>When a [Circuit Call] keyword defines any connections that involve one or more die pads (and consequently pins), the corresponding pins on the [Pin] list must use the reserved word “CIRCUITCALL” in the third column instead of a model name.</w:t>
      </w:r>
    </w:p>
    <w:p w:rsidR="008B5FB9" w:rsidRPr="00213323" w:rsidRDefault="008B5FB9" w:rsidP="008B5FB9">
      <w:pPr>
        <w:pStyle w:val="KeywordDescriptions"/>
      </w:pPr>
      <w:r w:rsidRPr="00213323">
        <w:t>Each [External Circuit] must have at least one corresponding [Circuit Call] keyword.  Multiple [Circuit Call] keywords may appear under a [Component] using the same [External Circuit] name, if multiple instantiations of an [External Circuit] are needed.</w:t>
      </w:r>
    </w:p>
    <w:p w:rsidR="008B5FB9" w:rsidRPr="00213323" w:rsidRDefault="008B5FB9" w:rsidP="008B5FB9">
      <w:pPr>
        <w:pStyle w:val="KeywordDescriptions"/>
      </w:pPr>
      <w:r w:rsidRPr="00213323">
        <w:t>Signal_pin, Diff_signal_pins, or Series_pins:</w:t>
      </w:r>
    </w:p>
    <w:p w:rsidR="008B5FB9" w:rsidRPr="00213323" w:rsidRDefault="008B5FB9" w:rsidP="008B5FB9">
      <w:pPr>
        <w:pStyle w:val="KeywordDescriptions"/>
      </w:pPr>
      <w:r w:rsidRPr="00213323">
        <w:t>The purpose of these subparameters is to identify which [External Circuit] needs to be stimulated in order to obtain a signal on a certain pin. These subparameters must be used only when the [External Circuit] that is referenced by the [Circuit Call] keyword makes use of the stimulus signal of the simulator. Any given [Circuit Call] keyword must contain no more than one instance of only one of these three subparameters.  The subparameter is followed by one or two pin names which must be defined by the [Pin] keyword.</w:t>
      </w:r>
    </w:p>
    <w:p w:rsidR="008B5FB9" w:rsidRPr="00213323" w:rsidRDefault="008B5FB9" w:rsidP="008B5FB9">
      <w:pPr>
        <w:pStyle w:val="KeywordDescriptions"/>
      </w:pPr>
      <w:r w:rsidRPr="00213323">
        <w:t>Signal_pin is used when the referenced [External Circuit] has a single analog signal port (I/O) connection to one pin.  The subparameter is followed by a pin name that must match one of the pin names under the [Pin] keyword.</w:t>
      </w:r>
    </w:p>
    <w:p w:rsidR="008B5FB9" w:rsidRPr="00213323" w:rsidRDefault="008B5FB9" w:rsidP="008B5FB9">
      <w:pPr>
        <w:pStyle w:val="KeywordDescriptions"/>
      </w:pPr>
      <w:r w:rsidRPr="00213323">
        <w:t xml:space="preserve">Diff_signal_pins is used when the referenced [External Circuit] describes a true differential model which has two analog signal port (I/O) connections, each to a separate pin. The subparameter is followed by two pin names, each of which must match one of the pin names under the [Pin] </w:t>
      </w:r>
      <w:r w:rsidRPr="00213323">
        <w:lastRenderedPageBreak/>
        <w:t>keyword.  The first and second pin names correspond to the non-inverting and inverting signals of the differential model, respectively. The two pin names must not be identical.</w:t>
      </w:r>
    </w:p>
    <w:p w:rsidR="008B5FB9" w:rsidRPr="00213323" w:rsidRDefault="008B5FB9" w:rsidP="008B5FB9">
      <w:pPr>
        <w:pStyle w:val="KeywordDescriptions"/>
      </w:pPr>
      <w:r w:rsidRPr="00213323">
        <w:t>Series_pins is used when the referenced [External Circuit] describes a Series or Series_switch model which has two analog signal port (I/O) connections to two pins.  The subparameter is followed by two pin names, each of which must match one of the pin names under the [Pin] keyword.  The first and second pin names correspond to the positive and negative ports of the Series or Series_switch model, respectively.  However, the polarity order matters only when the model is polarity sensitive (as with the [Series Current] keyword).  The two pin names must not be identical.</w:t>
      </w:r>
    </w:p>
    <w:p w:rsidR="0071659C" w:rsidRPr="001A2D82" w:rsidRDefault="0071659C" w:rsidP="0071659C">
      <w:pPr>
        <w:pStyle w:val="KeywordDescriptions"/>
        <w:rPr>
          <w:color w:val="008000"/>
          <w:u w:val="single"/>
          <w:rPrChange w:id="74" w:author="Author">
            <w:rPr>
              <w:color w:val="FF0000"/>
              <w:u w:val="single"/>
            </w:rPr>
          </w:rPrChange>
        </w:rPr>
      </w:pPr>
      <w:r w:rsidRPr="001A2D82">
        <w:rPr>
          <w:color w:val="008000"/>
          <w:u w:val="single"/>
          <w:rPrChange w:id="75" w:author="Author">
            <w:rPr>
              <w:color w:val="FF0000"/>
              <w:u w:val="single"/>
            </w:rPr>
          </w:rPrChange>
        </w:rPr>
        <w:t>Parameters:</w:t>
      </w:r>
    </w:p>
    <w:p w:rsidR="0071659C" w:rsidRPr="001A2D82" w:rsidRDefault="0071659C" w:rsidP="0071659C">
      <w:pPr>
        <w:pStyle w:val="KeywordDescriptions"/>
        <w:rPr>
          <w:color w:val="008000"/>
          <w:u w:val="single"/>
          <w:rPrChange w:id="76" w:author="Author">
            <w:rPr>
              <w:color w:val="FF0000"/>
              <w:u w:val="single"/>
            </w:rPr>
          </w:rPrChange>
        </w:rPr>
      </w:pPr>
      <w:r w:rsidRPr="001A2D82">
        <w:rPr>
          <w:color w:val="008000"/>
          <w:u w:val="single"/>
          <w:rPrChange w:id="77" w:author="Author">
            <w:rPr>
              <w:color w:val="FF0000"/>
              <w:u w:val="single"/>
            </w:rPr>
          </w:rPrChange>
        </w:rPr>
        <w:t>Lists names of parameters that may be passed into a specific instance of an external circuit file.  The rules for this subparameter are the same as the rules for the corresponding Parameters subparameter under the [External Circuit] keyword, except that if a parameter assignment exists for the same parameter name under both the [Circuit Call] and the [External Circuit] keywords, the parameter assignment under the [Circuit Call] keyword will be in effect.</w:t>
      </w:r>
    </w:p>
    <w:p w:rsidR="0071659C" w:rsidRPr="001A2D82" w:rsidRDefault="0071659C" w:rsidP="0071659C">
      <w:pPr>
        <w:pStyle w:val="KeywordDescriptions"/>
        <w:rPr>
          <w:color w:val="008000"/>
          <w:u w:val="single"/>
          <w:rPrChange w:id="78" w:author="Author">
            <w:rPr>
              <w:color w:val="FF0000"/>
              <w:u w:val="single"/>
            </w:rPr>
          </w:rPrChange>
        </w:rPr>
      </w:pPr>
      <w:r w:rsidRPr="001A2D82">
        <w:rPr>
          <w:color w:val="008000"/>
          <w:u w:val="single"/>
          <w:rPrChange w:id="79" w:author="Author">
            <w:rPr>
              <w:color w:val="FF0000"/>
              <w:u w:val="single"/>
            </w:rPr>
          </w:rPrChange>
        </w:rPr>
        <w:t>Converter_Parameters:</w:t>
      </w:r>
    </w:p>
    <w:p w:rsidR="0071659C" w:rsidRDefault="0071659C" w:rsidP="0071659C">
      <w:pPr>
        <w:pStyle w:val="KeywordDescriptions"/>
      </w:pPr>
      <w:r w:rsidRPr="001A2D82">
        <w:rPr>
          <w:color w:val="008000"/>
          <w:u w:val="single"/>
          <w:rPrChange w:id="80" w:author="Author">
            <w:rPr>
              <w:color w:val="FF0000"/>
              <w:u w:val="single"/>
            </w:rPr>
          </w:rPrChange>
        </w:rPr>
        <w:t>This optional subparameter lists and initializes parameter names to be used as arguments in the A_to_D and/or D_to_A converter(s) of a specific instance of an [External Circuit].  The rules for this subparameter are the same as the rules for the corresponding Converter_Parameters subparameter under the [External Circuit] keyword, except that if a parameter assignment exists for the same parameter name under both the [Circuit Call] and the [External Circuit] keywords, the parameter assignment under the [Circuit Call] keyword will be in effect.</w:t>
      </w:r>
    </w:p>
    <w:p w:rsidR="00AD63B1" w:rsidRPr="00213323" w:rsidRDefault="00AD63B1" w:rsidP="00AD63B1">
      <w:pPr>
        <w:pStyle w:val="KeywordDescriptions"/>
      </w:pPr>
      <w:r w:rsidRPr="00213323">
        <w:t>Port_map:</w:t>
      </w:r>
    </w:p>
    <w:p w:rsidR="00AD63B1" w:rsidRPr="00213323" w:rsidRDefault="00AD63B1" w:rsidP="00AD63B1">
      <w:pPr>
        <w:pStyle w:val="KeywordDescriptions"/>
      </w:pPr>
      <w:r w:rsidRPr="00213323">
        <w:t>The Port_map subparameter is used to connect the ports of an [External Circuit] to die nodes or die pads.</w:t>
      </w:r>
    </w:p>
    <w:p w:rsidR="00AD63B1" w:rsidRPr="00213323" w:rsidRDefault="00AD63B1" w:rsidP="00AD63B1">
      <w:pPr>
        <w:pStyle w:val="KeywordDescriptions"/>
      </w:pPr>
      <w:r w:rsidRPr="00213323">
        <w:t>Every occurrence of the Port_map subparameter must begin on a new line and must be followed by two arguments, the first being a port name, and the second being a die node, die pad, or a pin name.</w:t>
      </w:r>
    </w:p>
    <w:p w:rsidR="00AD63B1" w:rsidRPr="00213323" w:rsidRDefault="00AD63B1" w:rsidP="00AD63B1">
      <w:pPr>
        <w:pStyle w:val="KeywordDescriptions"/>
      </w:pPr>
      <w:r w:rsidRPr="00213323">
        <w:t>The first argument of Port_map must contain a port name that matches one of the port names in the corresponding [External Circuit] definition.  No port name may be listed more than once within a [Circuit Call] statement.  Only those port names need to be listed with the Port_map subparameter which are connected to a die node or a die pad.  This includes reserved and/or user-defined port names.</w:t>
      </w:r>
    </w:p>
    <w:p w:rsidR="00AD63B1" w:rsidRPr="00213323" w:rsidRDefault="00AD63B1" w:rsidP="00AD63B1">
      <w:pPr>
        <w:pStyle w:val="KeywordDescriptions"/>
      </w:pPr>
      <w:r w:rsidRPr="00213323">
        <w:t>The second argument of the Port_map subparameter contains the name of a die node, die pad, or a pin.  The names of die nodes, die pads, and pins may appear multiple times as Port_map subparameter arguments within the same [Circuit Call] statement to signify a common connection between multiple ports, such as common voltage supply.</w:t>
      </w:r>
    </w:p>
    <w:p w:rsidR="00AD63B1" w:rsidRDefault="00AD63B1" w:rsidP="00AD63B1">
      <w:pPr>
        <w:pStyle w:val="KeywordDescriptions"/>
        <w:rPr>
          <w:ins w:id="81" w:author="Author"/>
        </w:rPr>
      </w:pPr>
      <w:r w:rsidRPr="00213323">
        <w:t xml:space="preserve">Please note that a pin name in the second argument does not mean that the connection is made directly to the pin.  Since native IBIS does not have a mechanism to declare die pads explicitly, connections to die pads are made through their corresponding pin names (listed under the [Pin] keyword). This convention must only be used with native IBIS package models where a one-to-one path between the die pads and pins is assumed.  When a package model other than native IBIS is used with a [Component], the second argument of Port_map must have a die pad or die node name.  These names are matched to the corresponding port name of the non-native package model by </w:t>
      </w:r>
      <w:r w:rsidRPr="00213323">
        <w:lastRenderedPageBreak/>
        <w:t>name (not by position).  In this case, the package model may have an arbitrary circuit topology between the die pads and the pins.  A one-to-one mapping is not required.</w:t>
      </w:r>
    </w:p>
    <w:p w:rsidR="00EE25AE" w:rsidRDefault="00EE25AE" w:rsidP="00AD63B1">
      <w:pPr>
        <w:pStyle w:val="KeywordDescriptions"/>
        <w:rPr>
          <w:ins w:id="82" w:author="Author"/>
        </w:rPr>
      </w:pPr>
    </w:p>
    <w:p w:rsidR="00EE25AE" w:rsidRDefault="00EE25AE" w:rsidP="00AD63B1">
      <w:pPr>
        <w:pStyle w:val="KeywordDescriptions"/>
        <w:rPr>
          <w:ins w:id="83" w:author="Author"/>
        </w:rPr>
      </w:pPr>
      <w:ins w:id="84" w:author="Author">
        <w:r>
          <w:t>On pg. 134, change the example as shown here:</w:t>
        </w:r>
      </w:ins>
    </w:p>
    <w:p w:rsidR="00EE25AE" w:rsidRDefault="00EE25AE" w:rsidP="00AD63B1">
      <w:pPr>
        <w:pStyle w:val="KeywordDescriptions"/>
        <w:rPr>
          <w:ins w:id="85" w:author="Author"/>
        </w:rPr>
      </w:pPr>
    </w:p>
    <w:p w:rsidR="00EE25AE" w:rsidRPr="00213323" w:rsidRDefault="00EE25AE" w:rsidP="00EE25AE">
      <w:pPr>
        <w:pStyle w:val="PlainText"/>
        <w:rPr>
          <w:ins w:id="86" w:author="Author"/>
        </w:rPr>
      </w:pPr>
      <w:ins w:id="87" w:author="Author">
        <w:r w:rsidRPr="00213323">
          <w:t>|</w:t>
        </w:r>
      </w:ins>
    </w:p>
    <w:p w:rsidR="00EE25AE" w:rsidRPr="00213323" w:rsidRDefault="00EE25AE" w:rsidP="00EE25AE">
      <w:pPr>
        <w:pStyle w:val="PlainText"/>
        <w:rPr>
          <w:ins w:id="88" w:author="Author"/>
        </w:rPr>
      </w:pPr>
      <w:ins w:id="89" w:author="Author">
        <w:r w:rsidRPr="00213323">
          <w:t>[Circuit Call] Die_Interconnect   | Instantiates [External Circuit] named</w:t>
        </w:r>
      </w:ins>
    </w:p>
    <w:p w:rsidR="00EE25AE" w:rsidRDefault="00EE25AE" w:rsidP="00EE25AE">
      <w:pPr>
        <w:pStyle w:val="PlainText"/>
        <w:rPr>
          <w:ins w:id="90" w:author="Author"/>
        </w:rPr>
      </w:pPr>
      <w:ins w:id="91" w:author="Author">
        <w:r w:rsidRPr="00213323">
          <w:t>|                                   "Die_Interconnect"</w:t>
        </w:r>
      </w:ins>
    </w:p>
    <w:p w:rsidR="00C75575" w:rsidRDefault="00C75575" w:rsidP="00EE25AE">
      <w:pPr>
        <w:pStyle w:val="PlainText"/>
        <w:rPr>
          <w:ins w:id="92" w:author="Author"/>
        </w:rPr>
      </w:pPr>
      <w:ins w:id="93" w:author="Author">
        <w:r>
          <w:t>|</w:t>
        </w:r>
      </w:ins>
    </w:p>
    <w:p w:rsidR="00C75575" w:rsidRPr="00213323" w:rsidRDefault="00C75575" w:rsidP="00C75575">
      <w:pPr>
        <w:pStyle w:val="Exampletext"/>
        <w:contextualSpacing/>
        <w:rPr>
          <w:ins w:id="94" w:author="Author"/>
        </w:rPr>
      </w:pPr>
      <w:ins w:id="95" w:author="Author">
        <w:r w:rsidRPr="00213323">
          <w:t>| List of parameters</w:t>
        </w:r>
      </w:ins>
    </w:p>
    <w:p w:rsidR="00C75575" w:rsidRPr="00213323" w:rsidRDefault="00C75575" w:rsidP="00C75575">
      <w:pPr>
        <w:pStyle w:val="Exampletext"/>
        <w:contextualSpacing/>
        <w:rPr>
          <w:ins w:id="96" w:author="Author"/>
        </w:rPr>
      </w:pPr>
      <w:ins w:id="97" w:author="Author">
        <w:r w:rsidRPr="00213323">
          <w:t>Parameters  sp_file_name = paramfile.par(</w:t>
        </w:r>
        <w:r>
          <w:t>RootName</w:t>
        </w:r>
        <w:r w:rsidRPr="00213323">
          <w:t>(Model_Specific(TstoneFile)))</w:t>
        </w:r>
      </w:ins>
    </w:p>
    <w:p w:rsidR="00C75575" w:rsidRPr="00213323" w:rsidRDefault="00C75575" w:rsidP="00C75575">
      <w:pPr>
        <w:pStyle w:val="Exampletext"/>
        <w:contextualSpacing/>
        <w:rPr>
          <w:ins w:id="98" w:author="Author"/>
        </w:rPr>
      </w:pPr>
      <w:ins w:id="99" w:author="Author">
        <w:r w:rsidRPr="00213323">
          <w:t>Parameters  C1_value</w:t>
        </w:r>
      </w:ins>
    </w:p>
    <w:p w:rsidR="00C75575" w:rsidRPr="00213323" w:rsidRDefault="00C75575" w:rsidP="00C75575">
      <w:pPr>
        <w:pStyle w:val="Exampletext"/>
        <w:contextualSpacing/>
        <w:rPr>
          <w:ins w:id="100" w:author="Author"/>
        </w:rPr>
      </w:pPr>
      <w:ins w:id="101" w:author="Author">
        <w:r w:rsidRPr="00213323">
          <w:t>Parameters  R1_value = paramfile.par(</w:t>
        </w:r>
        <w:r>
          <w:t>RootName</w:t>
        </w:r>
        <w:r w:rsidRPr="00213323">
          <w:t>(Model_Specific(R1)))</w:t>
        </w:r>
      </w:ins>
    </w:p>
    <w:p w:rsidR="00F01243" w:rsidRPr="00213323" w:rsidRDefault="00F01243" w:rsidP="00F01243">
      <w:pPr>
        <w:pStyle w:val="Exampletext"/>
        <w:contextualSpacing/>
        <w:rPr>
          <w:ins w:id="102" w:author="Author"/>
        </w:rPr>
      </w:pPr>
      <w:ins w:id="103" w:author="Author">
        <w:r w:rsidRPr="00213323">
          <w:t xml:space="preserve">Parameters  </w:t>
        </w:r>
        <w:r>
          <w:t>R2</w:t>
        </w:r>
        <w:r w:rsidRPr="00213323">
          <w:t>_value</w:t>
        </w:r>
        <w:r>
          <w:t xml:space="preserve"> = 45</w:t>
        </w:r>
      </w:ins>
    </w:p>
    <w:p w:rsidR="00EE25AE" w:rsidRPr="00213323" w:rsidRDefault="00EE25AE" w:rsidP="00EE25AE">
      <w:pPr>
        <w:pStyle w:val="PlainText"/>
        <w:rPr>
          <w:ins w:id="104" w:author="Author"/>
        </w:rPr>
      </w:pPr>
      <w:ins w:id="105" w:author="Author">
        <w:r w:rsidRPr="00213323">
          <w:t xml:space="preserve">| </w:t>
        </w:r>
      </w:ins>
    </w:p>
    <w:p w:rsidR="00EE25AE" w:rsidRPr="00213323" w:rsidRDefault="00EE25AE" w:rsidP="00EE25AE">
      <w:pPr>
        <w:pStyle w:val="PlainText"/>
        <w:rPr>
          <w:ins w:id="106" w:author="Author"/>
        </w:rPr>
      </w:pPr>
      <w:ins w:id="107" w:author="Author">
        <w:r w:rsidRPr="00213323">
          <w:t>| mapping  port          pad/node</w:t>
        </w:r>
      </w:ins>
    </w:p>
    <w:p w:rsidR="00EE25AE" w:rsidRPr="00213323" w:rsidRDefault="00EE25AE" w:rsidP="00EE25AE">
      <w:pPr>
        <w:pStyle w:val="PlainText"/>
        <w:rPr>
          <w:ins w:id="108" w:author="Author"/>
        </w:rPr>
      </w:pPr>
      <w:ins w:id="109" w:author="Author">
        <w:r w:rsidRPr="00213323">
          <w:t>|</w:t>
        </w:r>
      </w:ins>
    </w:p>
    <w:p w:rsidR="00EE25AE" w:rsidRPr="00213323" w:rsidRDefault="00EE25AE" w:rsidP="00EE25AE">
      <w:pPr>
        <w:pStyle w:val="PlainText"/>
        <w:rPr>
          <w:ins w:id="110" w:author="Author"/>
        </w:rPr>
      </w:pPr>
      <w:ins w:id="111" w:author="Author">
        <w:r w:rsidRPr="00213323">
          <w:t>Port_map   vcc           10       | Port to implicit pad connection</w:t>
        </w:r>
      </w:ins>
    </w:p>
    <w:p w:rsidR="00EE25AE" w:rsidRPr="00213323" w:rsidRDefault="00EE25AE" w:rsidP="00EE25AE">
      <w:pPr>
        <w:pStyle w:val="PlainText"/>
        <w:rPr>
          <w:ins w:id="112" w:author="Author"/>
        </w:rPr>
      </w:pPr>
      <w:ins w:id="113" w:author="Author">
        <w:r w:rsidRPr="00213323">
          <w:t>Port_map   gnd           pad_11   | Port to explicit pad connection</w:t>
        </w:r>
      </w:ins>
    </w:p>
    <w:p w:rsidR="00EE25AE" w:rsidRPr="00213323" w:rsidRDefault="00EE25AE" w:rsidP="00EE25AE">
      <w:pPr>
        <w:pStyle w:val="PlainText"/>
        <w:rPr>
          <w:ins w:id="114" w:author="Author"/>
        </w:rPr>
      </w:pPr>
      <w:ins w:id="115" w:author="Author">
        <w:r w:rsidRPr="00213323">
          <w:t>Port_map   io1           1        | Port to implicit pad connection</w:t>
        </w:r>
      </w:ins>
    </w:p>
    <w:p w:rsidR="00EE25AE" w:rsidRPr="00213323" w:rsidRDefault="00EE25AE" w:rsidP="00EE25AE">
      <w:pPr>
        <w:pStyle w:val="PlainText"/>
        <w:rPr>
          <w:ins w:id="116" w:author="Author"/>
        </w:rPr>
      </w:pPr>
      <w:ins w:id="117" w:author="Author">
        <w:r w:rsidRPr="00213323">
          <w:t>Port_map   o2            pad_2a   | Port to explicit pad connection</w:t>
        </w:r>
      </w:ins>
    </w:p>
    <w:p w:rsidR="00EE25AE" w:rsidRPr="00213323" w:rsidRDefault="00EE25AE" w:rsidP="00EE25AE">
      <w:pPr>
        <w:pStyle w:val="PlainText"/>
        <w:rPr>
          <w:ins w:id="118" w:author="Author"/>
        </w:rPr>
      </w:pPr>
      <w:ins w:id="119" w:author="Author">
        <w:r w:rsidRPr="00213323">
          <w:t>Port_map   vcca1         a        | Port to internal node connection</w:t>
        </w:r>
      </w:ins>
    </w:p>
    <w:p w:rsidR="00EE25AE" w:rsidRPr="00213323" w:rsidRDefault="00EE25AE" w:rsidP="00EE25AE">
      <w:pPr>
        <w:pStyle w:val="PlainText"/>
        <w:rPr>
          <w:ins w:id="120" w:author="Author"/>
        </w:rPr>
      </w:pPr>
      <w:ins w:id="121" w:author="Author">
        <w:r w:rsidRPr="00213323">
          <w:t>Port_map   vcca2         b        | Port to internal node connection</w:t>
        </w:r>
      </w:ins>
    </w:p>
    <w:p w:rsidR="00EE25AE" w:rsidRPr="00213323" w:rsidRDefault="00EE25AE" w:rsidP="00EE25AE">
      <w:pPr>
        <w:pStyle w:val="PlainText"/>
        <w:rPr>
          <w:ins w:id="122" w:author="Author"/>
        </w:rPr>
      </w:pPr>
      <w:ins w:id="123" w:author="Author">
        <w:r w:rsidRPr="00213323">
          <w:t>Port_map   int_ioa       c        | Port to internal node connection</w:t>
        </w:r>
      </w:ins>
    </w:p>
    <w:p w:rsidR="00EE25AE" w:rsidRPr="00213323" w:rsidRDefault="00EE25AE" w:rsidP="00EE25AE">
      <w:pPr>
        <w:pStyle w:val="PlainText"/>
        <w:rPr>
          <w:ins w:id="124" w:author="Author"/>
        </w:rPr>
      </w:pPr>
      <w:ins w:id="125" w:author="Author">
        <w:r w:rsidRPr="00213323">
          <w:t>Port_map   vssa1         d        | Port to internal node connection</w:t>
        </w:r>
      </w:ins>
    </w:p>
    <w:p w:rsidR="00EE25AE" w:rsidRPr="00213323" w:rsidRDefault="00EE25AE" w:rsidP="00EE25AE">
      <w:pPr>
        <w:pStyle w:val="PlainText"/>
        <w:rPr>
          <w:ins w:id="126" w:author="Author"/>
        </w:rPr>
      </w:pPr>
      <w:ins w:id="127" w:author="Author">
        <w:r w:rsidRPr="00213323">
          <w:t>Port_map   vssa2         e        | Port to internal node connection</w:t>
        </w:r>
      </w:ins>
    </w:p>
    <w:p w:rsidR="00EE25AE" w:rsidRPr="00213323" w:rsidRDefault="00EE25AE" w:rsidP="00EE25AE">
      <w:pPr>
        <w:pStyle w:val="PlainText"/>
        <w:rPr>
          <w:ins w:id="128" w:author="Author"/>
        </w:rPr>
      </w:pPr>
      <w:ins w:id="129" w:author="Author">
        <w:r w:rsidRPr="00213323">
          <w:t>Port_map   vccb1         f        | Port to internal node connection</w:t>
        </w:r>
      </w:ins>
    </w:p>
    <w:p w:rsidR="00EE25AE" w:rsidRPr="00213323" w:rsidRDefault="00EE25AE" w:rsidP="00EE25AE">
      <w:pPr>
        <w:pStyle w:val="PlainText"/>
        <w:rPr>
          <w:ins w:id="130" w:author="Author"/>
        </w:rPr>
      </w:pPr>
      <w:ins w:id="131" w:author="Author">
        <w:r w:rsidRPr="00213323">
          <w:t>Port_map   int_ob        g        | Port to internal node connection</w:t>
        </w:r>
      </w:ins>
    </w:p>
    <w:p w:rsidR="00EE25AE" w:rsidRPr="00213323" w:rsidRDefault="00EE25AE" w:rsidP="00EE25AE">
      <w:pPr>
        <w:pStyle w:val="PlainText"/>
        <w:rPr>
          <w:ins w:id="132" w:author="Author"/>
        </w:rPr>
      </w:pPr>
      <w:ins w:id="133" w:author="Author">
        <w:r w:rsidRPr="00213323">
          <w:t>Port_map   vssb1         h        | Port to internal node connection</w:t>
        </w:r>
      </w:ins>
    </w:p>
    <w:p w:rsidR="00EE25AE" w:rsidRPr="00213323" w:rsidRDefault="00EE25AE" w:rsidP="00EE25AE">
      <w:pPr>
        <w:pStyle w:val="PlainText"/>
        <w:rPr>
          <w:ins w:id="134" w:author="Author"/>
        </w:rPr>
      </w:pPr>
      <w:ins w:id="135" w:author="Author">
        <w:r w:rsidRPr="00213323">
          <w:t>|</w:t>
        </w:r>
      </w:ins>
    </w:p>
    <w:p w:rsidR="00EE25AE" w:rsidRPr="003A54AE" w:rsidRDefault="00EE25AE" w:rsidP="00EE25AE">
      <w:pPr>
        <w:pStyle w:val="KeywordDescriptions"/>
        <w:rPr>
          <w:rFonts w:ascii="Courier New" w:hAnsi="Courier New" w:cs="Courier New"/>
          <w:sz w:val="20"/>
          <w:szCs w:val="20"/>
        </w:rPr>
      </w:pPr>
      <w:ins w:id="136" w:author="Author">
        <w:r w:rsidRPr="003A54AE">
          <w:rPr>
            <w:rFonts w:ascii="Courier New" w:hAnsi="Courier New" w:cs="Courier New"/>
            <w:sz w:val="20"/>
            <w:szCs w:val="20"/>
          </w:rPr>
          <w:t>[End Circuit Call]</w:t>
        </w:r>
      </w:ins>
    </w:p>
    <w:p w:rsidR="00F121DF" w:rsidRDefault="00F121DF" w:rsidP="00807A6F">
      <w:pPr>
        <w:spacing w:after="80"/>
      </w:pPr>
    </w:p>
    <w:sectPr w:rsidR="00F121DF" w:rsidSect="00C91795">
      <w:headerReference w:type="even" r:id="rId8"/>
      <w:headerReference w:type="default" r:id="rId9"/>
      <w:footerReference w:type="even" r:id="rId10"/>
      <w:footerReference w:type="default" r:id="rId11"/>
      <w:pgSz w:w="12240" w:h="15840" w:code="1"/>
      <w:pgMar w:top="1440" w:right="1325" w:bottom="1440" w:left="132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2BCD" w:rsidRDefault="003C2BCD">
      <w:r>
        <w:separator/>
      </w:r>
    </w:p>
  </w:endnote>
  <w:endnote w:type="continuationSeparator" w:id="0">
    <w:p w:rsidR="003C2BCD" w:rsidRDefault="003C2B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AD2" w:rsidRDefault="00434AD2" w:rsidP="00BC56BB">
    <w:pPr>
      <w:pStyle w:val="Footer"/>
      <w:tabs>
        <w:tab w:val="clear" w:pos="4320"/>
        <w:tab w:val="clear" w:pos="8640"/>
        <w:tab w:val="right" w:pos="9540"/>
      </w:tabs>
      <w:jc w:val="center"/>
    </w:pPr>
    <w:r w:rsidRPr="00F16161">
      <w:rPr>
        <w:rStyle w:val="PageNumber"/>
        <w:sz w:val="20"/>
        <w:szCs w:val="20"/>
      </w:rPr>
      <w:fldChar w:fldCharType="begin"/>
    </w:r>
    <w:r w:rsidRPr="00F16161">
      <w:rPr>
        <w:rStyle w:val="PageNumber"/>
        <w:sz w:val="20"/>
        <w:szCs w:val="20"/>
      </w:rPr>
      <w:instrText xml:space="preserve"> PAGE </w:instrText>
    </w:r>
    <w:r w:rsidRPr="00F16161">
      <w:rPr>
        <w:rStyle w:val="PageNumber"/>
        <w:sz w:val="20"/>
        <w:szCs w:val="20"/>
      </w:rPr>
      <w:fldChar w:fldCharType="separate"/>
    </w:r>
    <w:r w:rsidR="00B733A2">
      <w:rPr>
        <w:rStyle w:val="PageNumber"/>
        <w:noProof/>
        <w:sz w:val="20"/>
        <w:szCs w:val="20"/>
      </w:rPr>
      <w:t>4</w:t>
    </w:r>
    <w:r w:rsidRPr="00F16161">
      <w:rPr>
        <w:rStyle w:val="PageNumbe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AD2" w:rsidRPr="000C746A" w:rsidRDefault="00434AD2" w:rsidP="00BC56BB">
    <w:pPr>
      <w:pStyle w:val="Footer"/>
      <w:tabs>
        <w:tab w:val="clear" w:pos="4320"/>
        <w:tab w:val="clear" w:pos="8640"/>
        <w:tab w:val="right" w:pos="9540"/>
      </w:tabs>
      <w:jc w:val="center"/>
      <w:rPr>
        <w:szCs w:val="20"/>
      </w:rPr>
    </w:pPr>
    <w:r w:rsidRPr="000C746A">
      <w:rPr>
        <w:rStyle w:val="PageNumber"/>
        <w:szCs w:val="20"/>
      </w:rPr>
      <w:fldChar w:fldCharType="begin"/>
    </w:r>
    <w:r w:rsidRPr="000C746A">
      <w:rPr>
        <w:rStyle w:val="PageNumber"/>
        <w:szCs w:val="20"/>
      </w:rPr>
      <w:instrText xml:space="preserve"> PAGE </w:instrText>
    </w:r>
    <w:r w:rsidRPr="000C746A">
      <w:rPr>
        <w:rStyle w:val="PageNumber"/>
        <w:szCs w:val="20"/>
      </w:rPr>
      <w:fldChar w:fldCharType="separate"/>
    </w:r>
    <w:r w:rsidR="00B733A2">
      <w:rPr>
        <w:rStyle w:val="PageNumber"/>
        <w:noProof/>
        <w:szCs w:val="20"/>
      </w:rPr>
      <w:t>1</w:t>
    </w:r>
    <w:r w:rsidRPr="000C746A">
      <w:rPr>
        <w:rStyle w:val="PageNumber"/>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2BCD" w:rsidRDefault="003C2BCD">
      <w:r>
        <w:separator/>
      </w:r>
    </w:p>
  </w:footnote>
  <w:footnote w:type="continuationSeparator" w:id="0">
    <w:p w:rsidR="003C2BCD" w:rsidRDefault="003C2B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AD2" w:rsidRDefault="00434AD2">
    <w:pPr>
      <w:pStyle w:val="Header"/>
    </w:pPr>
    <w:r>
      <w:t>IBIS Specification Change Template, Rev. 1.2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AD2" w:rsidRDefault="00434AD2" w:rsidP="00BC56BB">
    <w:pPr>
      <w:pStyle w:val="Header"/>
      <w:jc w:val="right"/>
    </w:pPr>
    <w:r>
      <w:t>IBIS Specification Change Template, Rev. 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51CD62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99E877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960CD3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 w15:restartNumberingAfterBreak="0">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190058D"/>
    <w:multiLevelType w:val="multilevel"/>
    <w:tmpl w:val="DA069068"/>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pStyle w:val="Heading5"/>
      <w:lvlText w:val="%1.%2.%3.%4.%5"/>
      <w:lvlJc w:val="left"/>
      <w:pPr>
        <w:ind w:left="720" w:hanging="720"/>
      </w:pPr>
      <w:rPr>
        <w:rFonts w:hint="default"/>
      </w:rPr>
    </w:lvl>
    <w:lvl w:ilvl="5">
      <w:start w:val="1"/>
      <w:numFmt w:val="decimal"/>
      <w:pStyle w:val="Heading6"/>
      <w:lvlText w:val="%1.%2.%3.%4.%5.%6"/>
      <w:lvlJc w:val="right"/>
      <w:pPr>
        <w:ind w:left="720" w:hanging="720"/>
      </w:pPr>
      <w:rPr>
        <w:rFonts w:hint="default"/>
      </w:rPr>
    </w:lvl>
    <w:lvl w:ilvl="6">
      <w:start w:val="1"/>
      <w:numFmt w:val="decimal"/>
      <w:pStyle w:val="Heading7"/>
      <w:lvlText w:val="%1.%2.%3.%4.%5.%6.%7"/>
      <w:lvlJc w:val="left"/>
      <w:pPr>
        <w:ind w:left="720" w:hanging="720"/>
      </w:pPr>
      <w:rPr>
        <w:rFonts w:hint="default"/>
      </w:rPr>
    </w:lvl>
    <w:lvl w:ilvl="7">
      <w:start w:val="1"/>
      <w:numFmt w:val="decimal"/>
      <w:pStyle w:val="Heading8"/>
      <w:lvlText w:val="%1.%2.%3.%4.%5.%6.%7.%8"/>
      <w:lvlJc w:val="left"/>
      <w:pPr>
        <w:ind w:left="720" w:hanging="720"/>
      </w:pPr>
      <w:rPr>
        <w:rFonts w:hint="default"/>
      </w:rPr>
    </w:lvl>
    <w:lvl w:ilvl="8">
      <w:start w:val="1"/>
      <w:numFmt w:val="decimal"/>
      <w:pStyle w:val="Heading9"/>
      <w:lvlText w:val="%1.%2.%3.%4.%5.%6.%7.%8.%9"/>
      <w:lvlJc w:val="right"/>
      <w:pPr>
        <w:ind w:left="720" w:hanging="720"/>
      </w:pPr>
      <w:rPr>
        <w:rFonts w:hint="default"/>
      </w:rPr>
    </w:lvl>
  </w:abstractNum>
  <w:abstractNum w:abstractNumId="18" w15:restartNumberingAfterBreak="0">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4800A78"/>
    <w:multiLevelType w:val="hybridMultilevel"/>
    <w:tmpl w:val="8D903D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F86597C"/>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1E55C3A"/>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8B54915"/>
    <w:multiLevelType w:val="hybridMultilevel"/>
    <w:tmpl w:val="40AECA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9B21459"/>
    <w:multiLevelType w:val="hybridMultilevel"/>
    <w:tmpl w:val="B99C29E6"/>
    <w:lvl w:ilvl="0" w:tplc="E1946782">
      <w:start w:val="1"/>
      <w:numFmt w:val="upperLetter"/>
      <w:pStyle w:val="2nd-level-heading-in-Section-6"/>
      <w:lvlText w:val="6%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BDD5AC5"/>
    <w:multiLevelType w:val="hybridMultilevel"/>
    <w:tmpl w:val="BBA8A9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E7227A5"/>
    <w:multiLevelType w:val="hybridMultilevel"/>
    <w:tmpl w:val="BBA8A9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43" w15:restartNumberingAfterBreak="0">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ADC3504"/>
    <w:multiLevelType w:val="hybridMultilevel"/>
    <w:tmpl w:val="BBA8A9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3" w15:restartNumberingAfterBreak="0">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8"/>
  </w:num>
  <w:num w:numId="12">
    <w:abstractNumId w:val="41"/>
  </w:num>
  <w:num w:numId="13">
    <w:abstractNumId w:val="13"/>
  </w:num>
  <w:num w:numId="14">
    <w:abstractNumId w:val="56"/>
  </w:num>
  <w:num w:numId="15">
    <w:abstractNumId w:val="8"/>
  </w:num>
  <w:num w:numId="16">
    <w:abstractNumId w:val="11"/>
  </w:num>
  <w:num w:numId="17">
    <w:abstractNumId w:val="55"/>
  </w:num>
  <w:num w:numId="18">
    <w:abstractNumId w:val="40"/>
  </w:num>
  <w:num w:numId="19">
    <w:abstractNumId w:val="21"/>
  </w:num>
  <w:num w:numId="20">
    <w:abstractNumId w:val="33"/>
  </w:num>
  <w:num w:numId="21">
    <w:abstractNumId w:val="44"/>
  </w:num>
  <w:num w:numId="22">
    <w:abstractNumId w:val="33"/>
    <w:lvlOverride w:ilvl="0">
      <w:startOverride w:val="1"/>
    </w:lvlOverride>
  </w:num>
  <w:num w:numId="23">
    <w:abstractNumId w:val="33"/>
    <w:lvlOverride w:ilvl="0">
      <w:startOverride w:val="1"/>
    </w:lvlOverride>
  </w:num>
  <w:num w:numId="24">
    <w:abstractNumId w:val="33"/>
    <w:lvlOverride w:ilvl="0">
      <w:startOverride w:val="7"/>
    </w:lvlOverride>
  </w:num>
  <w:num w:numId="25">
    <w:abstractNumId w:val="33"/>
    <w:lvlOverride w:ilvl="0">
      <w:startOverride w:val="7"/>
    </w:lvlOverride>
  </w:num>
  <w:num w:numId="26">
    <w:abstractNumId w:val="53"/>
  </w:num>
  <w:num w:numId="27">
    <w:abstractNumId w:val="36"/>
  </w:num>
  <w:num w:numId="28">
    <w:abstractNumId w:val="36"/>
    <w:lvlOverride w:ilvl="0">
      <w:startOverride w:val="1"/>
    </w:lvlOverride>
  </w:num>
  <w:num w:numId="29">
    <w:abstractNumId w:val="36"/>
    <w:lvlOverride w:ilvl="0">
      <w:startOverride w:val="1"/>
    </w:lvlOverride>
  </w:num>
  <w:num w:numId="30">
    <w:abstractNumId w:val="18"/>
  </w:num>
  <w:num w:numId="31">
    <w:abstractNumId w:val="36"/>
    <w:lvlOverride w:ilvl="0">
      <w:startOverride w:val="1"/>
    </w:lvlOverride>
  </w:num>
  <w:num w:numId="32">
    <w:abstractNumId w:val="36"/>
    <w:lvlOverride w:ilvl="0">
      <w:startOverride w:val="1"/>
    </w:lvlOverride>
  </w:num>
  <w:num w:numId="33">
    <w:abstractNumId w:val="29"/>
  </w:num>
  <w:num w:numId="34">
    <w:abstractNumId w:val="32"/>
  </w:num>
  <w:num w:numId="35">
    <w:abstractNumId w:val="17"/>
  </w:num>
  <w:num w:numId="36">
    <w:abstractNumId w:val="13"/>
    <w:lvlOverride w:ilvl="0">
      <w:startOverride w:val="1"/>
    </w:lvlOverride>
  </w:num>
  <w:num w:numId="37">
    <w:abstractNumId w:val="47"/>
  </w:num>
  <w:num w:numId="38">
    <w:abstractNumId w:val="54"/>
  </w:num>
  <w:num w:numId="39">
    <w:abstractNumId w:val="15"/>
  </w:num>
  <w:num w:numId="40">
    <w:abstractNumId w:val="13"/>
    <w:lvlOverride w:ilvl="0">
      <w:startOverride w:val="1"/>
    </w:lvlOverride>
  </w:num>
  <w:num w:numId="41">
    <w:abstractNumId w:val="56"/>
    <w:lvlOverride w:ilvl="0">
      <w:startOverride w:val="1"/>
    </w:lvlOverride>
  </w:num>
  <w:num w:numId="42">
    <w:abstractNumId w:val="35"/>
  </w:num>
  <w:num w:numId="43">
    <w:abstractNumId w:val="43"/>
  </w:num>
  <w:num w:numId="44">
    <w:abstractNumId w:val="50"/>
  </w:num>
  <w:num w:numId="45">
    <w:abstractNumId w:val="49"/>
  </w:num>
  <w:num w:numId="46">
    <w:abstractNumId w:val="46"/>
  </w:num>
  <w:num w:numId="47">
    <w:abstractNumId w:val="27"/>
  </w:num>
  <w:num w:numId="48">
    <w:abstractNumId w:val="39"/>
  </w:num>
  <w:num w:numId="49">
    <w:abstractNumId w:val="19"/>
  </w:num>
  <w:num w:numId="50">
    <w:abstractNumId w:val="10"/>
  </w:num>
  <w:num w:numId="51">
    <w:abstractNumId w:val="23"/>
  </w:num>
  <w:num w:numId="52">
    <w:abstractNumId w:val="57"/>
  </w:num>
  <w:num w:numId="53">
    <w:abstractNumId w:val="31"/>
  </w:num>
  <w:num w:numId="54">
    <w:abstractNumId w:val="24"/>
  </w:num>
  <w:num w:numId="55">
    <w:abstractNumId w:val="51"/>
  </w:num>
  <w:num w:numId="56">
    <w:abstractNumId w:val="16"/>
  </w:num>
  <w:num w:numId="57">
    <w:abstractNumId w:val="20"/>
  </w:num>
  <w:num w:numId="58">
    <w:abstractNumId w:val="42"/>
  </w:num>
  <w:num w:numId="59">
    <w:abstractNumId w:val="52"/>
  </w:num>
  <w:num w:numId="60">
    <w:abstractNumId w:val="12"/>
  </w:num>
  <w:num w:numId="61">
    <w:abstractNumId w:val="14"/>
  </w:num>
  <w:num w:numId="62">
    <w:abstractNumId w:val="58"/>
  </w:num>
  <w:num w:numId="6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7"/>
  </w:num>
  <w:num w:numId="65">
    <w:abstractNumId w:val="48"/>
  </w:num>
  <w:num w:numId="66">
    <w:abstractNumId w:val="25"/>
  </w:num>
  <w:num w:numId="67">
    <w:abstractNumId w:val="26"/>
  </w:num>
  <w:num w:numId="68">
    <w:abstractNumId w:val="28"/>
  </w:num>
  <w:num w:numId="69">
    <w:abstractNumId w:val="22"/>
  </w:num>
  <w:num w:numId="70">
    <w:abstractNumId w:val="34"/>
  </w:num>
  <w:num w:numId="71">
    <w:abstractNumId w:val="30"/>
  </w:num>
  <w:num w:numId="72">
    <w:abstractNumId w:val="45"/>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hideSpellingError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5C9"/>
    <w:rsid w:val="00000931"/>
    <w:rsid w:val="00000D79"/>
    <w:rsid w:val="000010AB"/>
    <w:rsid w:val="00002F26"/>
    <w:rsid w:val="00004079"/>
    <w:rsid w:val="00005C57"/>
    <w:rsid w:val="00006EB0"/>
    <w:rsid w:val="00007FC8"/>
    <w:rsid w:val="00010036"/>
    <w:rsid w:val="000112E1"/>
    <w:rsid w:val="00011A68"/>
    <w:rsid w:val="0001335B"/>
    <w:rsid w:val="0001573A"/>
    <w:rsid w:val="0001634D"/>
    <w:rsid w:val="00016F32"/>
    <w:rsid w:val="00017A01"/>
    <w:rsid w:val="0002165B"/>
    <w:rsid w:val="0002221D"/>
    <w:rsid w:val="000227C3"/>
    <w:rsid w:val="00022B96"/>
    <w:rsid w:val="00026608"/>
    <w:rsid w:val="00027139"/>
    <w:rsid w:val="00027975"/>
    <w:rsid w:val="00027AB5"/>
    <w:rsid w:val="00031605"/>
    <w:rsid w:val="0003190E"/>
    <w:rsid w:val="00041681"/>
    <w:rsid w:val="00041D9F"/>
    <w:rsid w:val="0004274A"/>
    <w:rsid w:val="0004354A"/>
    <w:rsid w:val="00046BDF"/>
    <w:rsid w:val="00050E63"/>
    <w:rsid w:val="00051835"/>
    <w:rsid w:val="000546B6"/>
    <w:rsid w:val="00055180"/>
    <w:rsid w:val="00056123"/>
    <w:rsid w:val="000605BE"/>
    <w:rsid w:val="00061188"/>
    <w:rsid w:val="00064761"/>
    <w:rsid w:val="00072B88"/>
    <w:rsid w:val="00073576"/>
    <w:rsid w:val="00073819"/>
    <w:rsid w:val="00075321"/>
    <w:rsid w:val="0007545A"/>
    <w:rsid w:val="00076DCD"/>
    <w:rsid w:val="00080303"/>
    <w:rsid w:val="00080E4F"/>
    <w:rsid w:val="00083837"/>
    <w:rsid w:val="00083C43"/>
    <w:rsid w:val="00091BEA"/>
    <w:rsid w:val="000925E4"/>
    <w:rsid w:val="000954EC"/>
    <w:rsid w:val="000979E0"/>
    <w:rsid w:val="000A04E5"/>
    <w:rsid w:val="000A2673"/>
    <w:rsid w:val="000A282C"/>
    <w:rsid w:val="000A33DD"/>
    <w:rsid w:val="000B35DE"/>
    <w:rsid w:val="000B35F6"/>
    <w:rsid w:val="000C078D"/>
    <w:rsid w:val="000C15F8"/>
    <w:rsid w:val="000C395E"/>
    <w:rsid w:val="000C6A4C"/>
    <w:rsid w:val="000C746A"/>
    <w:rsid w:val="000C7604"/>
    <w:rsid w:val="000D1C46"/>
    <w:rsid w:val="000D1D14"/>
    <w:rsid w:val="000D2C8B"/>
    <w:rsid w:val="000D2EFB"/>
    <w:rsid w:val="000D48D2"/>
    <w:rsid w:val="000D5344"/>
    <w:rsid w:val="000D6044"/>
    <w:rsid w:val="000D6C50"/>
    <w:rsid w:val="000E018C"/>
    <w:rsid w:val="000E15C2"/>
    <w:rsid w:val="000E1FB0"/>
    <w:rsid w:val="000E2C7F"/>
    <w:rsid w:val="000E5D63"/>
    <w:rsid w:val="000E67DB"/>
    <w:rsid w:val="000E7250"/>
    <w:rsid w:val="000F041A"/>
    <w:rsid w:val="000F0995"/>
    <w:rsid w:val="000F3730"/>
    <w:rsid w:val="000F3D1D"/>
    <w:rsid w:val="000F4685"/>
    <w:rsid w:val="000F4A57"/>
    <w:rsid w:val="000F6456"/>
    <w:rsid w:val="001039CB"/>
    <w:rsid w:val="00104CF8"/>
    <w:rsid w:val="001051CB"/>
    <w:rsid w:val="00105E6F"/>
    <w:rsid w:val="00106126"/>
    <w:rsid w:val="00110B2D"/>
    <w:rsid w:val="00110F39"/>
    <w:rsid w:val="0011138A"/>
    <w:rsid w:val="00111A19"/>
    <w:rsid w:val="00113F57"/>
    <w:rsid w:val="00115366"/>
    <w:rsid w:val="00115BD2"/>
    <w:rsid w:val="00121052"/>
    <w:rsid w:val="001213F8"/>
    <w:rsid w:val="0012267B"/>
    <w:rsid w:val="00122FF3"/>
    <w:rsid w:val="00123720"/>
    <w:rsid w:val="00127944"/>
    <w:rsid w:val="00127D75"/>
    <w:rsid w:val="00135A85"/>
    <w:rsid w:val="00136D61"/>
    <w:rsid w:val="0014149B"/>
    <w:rsid w:val="00143891"/>
    <w:rsid w:val="00143EA3"/>
    <w:rsid w:val="00144521"/>
    <w:rsid w:val="00144E8E"/>
    <w:rsid w:val="00145947"/>
    <w:rsid w:val="00146B01"/>
    <w:rsid w:val="00150D45"/>
    <w:rsid w:val="001529C1"/>
    <w:rsid w:val="00154361"/>
    <w:rsid w:val="0015740E"/>
    <w:rsid w:val="00157C64"/>
    <w:rsid w:val="00161ADC"/>
    <w:rsid w:val="00162555"/>
    <w:rsid w:val="001630F6"/>
    <w:rsid w:val="00170A11"/>
    <w:rsid w:val="00172E1F"/>
    <w:rsid w:val="00173087"/>
    <w:rsid w:val="00174154"/>
    <w:rsid w:val="00175664"/>
    <w:rsid w:val="00175874"/>
    <w:rsid w:val="00176440"/>
    <w:rsid w:val="00176CDE"/>
    <w:rsid w:val="0018007D"/>
    <w:rsid w:val="00180481"/>
    <w:rsid w:val="0018353F"/>
    <w:rsid w:val="00185D5A"/>
    <w:rsid w:val="001865A4"/>
    <w:rsid w:val="001868BD"/>
    <w:rsid w:val="00187389"/>
    <w:rsid w:val="001875D0"/>
    <w:rsid w:val="00190351"/>
    <w:rsid w:val="00192BE8"/>
    <w:rsid w:val="00193BA7"/>
    <w:rsid w:val="00193E60"/>
    <w:rsid w:val="00194905"/>
    <w:rsid w:val="0019635E"/>
    <w:rsid w:val="00196CD0"/>
    <w:rsid w:val="001A03EF"/>
    <w:rsid w:val="001A1912"/>
    <w:rsid w:val="001A2212"/>
    <w:rsid w:val="001A2D82"/>
    <w:rsid w:val="001A34EF"/>
    <w:rsid w:val="001A4DCD"/>
    <w:rsid w:val="001A5042"/>
    <w:rsid w:val="001A5D1E"/>
    <w:rsid w:val="001A6F76"/>
    <w:rsid w:val="001B0663"/>
    <w:rsid w:val="001B132B"/>
    <w:rsid w:val="001B1392"/>
    <w:rsid w:val="001B2971"/>
    <w:rsid w:val="001B58F0"/>
    <w:rsid w:val="001B58FB"/>
    <w:rsid w:val="001B596C"/>
    <w:rsid w:val="001B5A43"/>
    <w:rsid w:val="001B6E32"/>
    <w:rsid w:val="001C5C4C"/>
    <w:rsid w:val="001C6858"/>
    <w:rsid w:val="001D1221"/>
    <w:rsid w:val="001D2898"/>
    <w:rsid w:val="001D2D70"/>
    <w:rsid w:val="001D3319"/>
    <w:rsid w:val="001D49B0"/>
    <w:rsid w:val="001D584C"/>
    <w:rsid w:val="001D5D59"/>
    <w:rsid w:val="001D70E1"/>
    <w:rsid w:val="001E1A70"/>
    <w:rsid w:val="001E3706"/>
    <w:rsid w:val="001E4D19"/>
    <w:rsid w:val="001E5A45"/>
    <w:rsid w:val="001E7A31"/>
    <w:rsid w:val="001E7EBD"/>
    <w:rsid w:val="001F054C"/>
    <w:rsid w:val="001F109C"/>
    <w:rsid w:val="001F20B5"/>
    <w:rsid w:val="001F2100"/>
    <w:rsid w:val="001F5165"/>
    <w:rsid w:val="001F6B89"/>
    <w:rsid w:val="001F6D19"/>
    <w:rsid w:val="001F6F55"/>
    <w:rsid w:val="00202075"/>
    <w:rsid w:val="00202906"/>
    <w:rsid w:val="00202FAF"/>
    <w:rsid w:val="00203ED0"/>
    <w:rsid w:val="00204DCD"/>
    <w:rsid w:val="00205C9B"/>
    <w:rsid w:val="00206D8D"/>
    <w:rsid w:val="00210114"/>
    <w:rsid w:val="00210445"/>
    <w:rsid w:val="002105BF"/>
    <w:rsid w:val="00210FAA"/>
    <w:rsid w:val="0021168D"/>
    <w:rsid w:val="002135AB"/>
    <w:rsid w:val="00213D61"/>
    <w:rsid w:val="0021468E"/>
    <w:rsid w:val="00215EB4"/>
    <w:rsid w:val="00216458"/>
    <w:rsid w:val="00216C2F"/>
    <w:rsid w:val="00217C30"/>
    <w:rsid w:val="00222F33"/>
    <w:rsid w:val="00223D07"/>
    <w:rsid w:val="00223E5B"/>
    <w:rsid w:val="00225B09"/>
    <w:rsid w:val="0022797A"/>
    <w:rsid w:val="002319F9"/>
    <w:rsid w:val="00232984"/>
    <w:rsid w:val="002329C5"/>
    <w:rsid w:val="00233A58"/>
    <w:rsid w:val="0023414D"/>
    <w:rsid w:val="002348F2"/>
    <w:rsid w:val="00234C95"/>
    <w:rsid w:val="00234D1B"/>
    <w:rsid w:val="00234E90"/>
    <w:rsid w:val="002354D0"/>
    <w:rsid w:val="00235DA8"/>
    <w:rsid w:val="00240DF2"/>
    <w:rsid w:val="00241A2D"/>
    <w:rsid w:val="002429F9"/>
    <w:rsid w:val="00243237"/>
    <w:rsid w:val="00243372"/>
    <w:rsid w:val="0024616B"/>
    <w:rsid w:val="00246A68"/>
    <w:rsid w:val="002478A2"/>
    <w:rsid w:val="00247E69"/>
    <w:rsid w:val="00251CEA"/>
    <w:rsid w:val="00252C5E"/>
    <w:rsid w:val="0025355C"/>
    <w:rsid w:val="00254D1C"/>
    <w:rsid w:val="00255346"/>
    <w:rsid w:val="00255856"/>
    <w:rsid w:val="00255AE8"/>
    <w:rsid w:val="00256F31"/>
    <w:rsid w:val="00257246"/>
    <w:rsid w:val="00257F11"/>
    <w:rsid w:val="00260C06"/>
    <w:rsid w:val="00262D6D"/>
    <w:rsid w:val="0026438F"/>
    <w:rsid w:val="00264976"/>
    <w:rsid w:val="00266078"/>
    <w:rsid w:val="002665F3"/>
    <w:rsid w:val="0026670F"/>
    <w:rsid w:val="00266C39"/>
    <w:rsid w:val="002671BF"/>
    <w:rsid w:val="00270158"/>
    <w:rsid w:val="00272E84"/>
    <w:rsid w:val="00273A5B"/>
    <w:rsid w:val="00276DFF"/>
    <w:rsid w:val="00276FBC"/>
    <w:rsid w:val="00277AFF"/>
    <w:rsid w:val="00280E84"/>
    <w:rsid w:val="00281AAE"/>
    <w:rsid w:val="00281E7F"/>
    <w:rsid w:val="00281F32"/>
    <w:rsid w:val="00285C28"/>
    <w:rsid w:val="002906EC"/>
    <w:rsid w:val="002917C9"/>
    <w:rsid w:val="0029298F"/>
    <w:rsid w:val="002934F8"/>
    <w:rsid w:val="00293684"/>
    <w:rsid w:val="00293BB4"/>
    <w:rsid w:val="00293F7B"/>
    <w:rsid w:val="00294168"/>
    <w:rsid w:val="00295653"/>
    <w:rsid w:val="00295AFC"/>
    <w:rsid w:val="002A03C2"/>
    <w:rsid w:val="002A1974"/>
    <w:rsid w:val="002A1A19"/>
    <w:rsid w:val="002A1D52"/>
    <w:rsid w:val="002A1E16"/>
    <w:rsid w:val="002A2CE0"/>
    <w:rsid w:val="002A45FC"/>
    <w:rsid w:val="002A5742"/>
    <w:rsid w:val="002B20FD"/>
    <w:rsid w:val="002B2BB1"/>
    <w:rsid w:val="002B2F31"/>
    <w:rsid w:val="002B4B5D"/>
    <w:rsid w:val="002B59B1"/>
    <w:rsid w:val="002B5B1E"/>
    <w:rsid w:val="002B7BD2"/>
    <w:rsid w:val="002C174E"/>
    <w:rsid w:val="002C236D"/>
    <w:rsid w:val="002C247B"/>
    <w:rsid w:val="002C3BDF"/>
    <w:rsid w:val="002C41FA"/>
    <w:rsid w:val="002C69B1"/>
    <w:rsid w:val="002D018B"/>
    <w:rsid w:val="002D0919"/>
    <w:rsid w:val="002D20FE"/>
    <w:rsid w:val="002D383D"/>
    <w:rsid w:val="002D45EB"/>
    <w:rsid w:val="002D4CBC"/>
    <w:rsid w:val="002D60BB"/>
    <w:rsid w:val="002E090B"/>
    <w:rsid w:val="002E1E0C"/>
    <w:rsid w:val="002E1F11"/>
    <w:rsid w:val="002E3355"/>
    <w:rsid w:val="002E67D7"/>
    <w:rsid w:val="002F00FC"/>
    <w:rsid w:val="002F1114"/>
    <w:rsid w:val="002F35BE"/>
    <w:rsid w:val="002F3C2B"/>
    <w:rsid w:val="002F6E22"/>
    <w:rsid w:val="002F7866"/>
    <w:rsid w:val="00303A7C"/>
    <w:rsid w:val="00305086"/>
    <w:rsid w:val="0030668E"/>
    <w:rsid w:val="00310DA4"/>
    <w:rsid w:val="0031141A"/>
    <w:rsid w:val="00312065"/>
    <w:rsid w:val="0031388E"/>
    <w:rsid w:val="00314EDA"/>
    <w:rsid w:val="00316815"/>
    <w:rsid w:val="003210B3"/>
    <w:rsid w:val="0032259F"/>
    <w:rsid w:val="00322F38"/>
    <w:rsid w:val="00323613"/>
    <w:rsid w:val="00324EBE"/>
    <w:rsid w:val="00326588"/>
    <w:rsid w:val="00326E38"/>
    <w:rsid w:val="00327668"/>
    <w:rsid w:val="00331379"/>
    <w:rsid w:val="00332DB7"/>
    <w:rsid w:val="0033312E"/>
    <w:rsid w:val="0033335A"/>
    <w:rsid w:val="00333C0D"/>
    <w:rsid w:val="00334508"/>
    <w:rsid w:val="00334C18"/>
    <w:rsid w:val="00340491"/>
    <w:rsid w:val="00344264"/>
    <w:rsid w:val="00344319"/>
    <w:rsid w:val="00344364"/>
    <w:rsid w:val="0034647D"/>
    <w:rsid w:val="003475DE"/>
    <w:rsid w:val="00350610"/>
    <w:rsid w:val="0035071E"/>
    <w:rsid w:val="00352E81"/>
    <w:rsid w:val="00353098"/>
    <w:rsid w:val="00353B15"/>
    <w:rsid w:val="003570D2"/>
    <w:rsid w:val="00357A94"/>
    <w:rsid w:val="003614DF"/>
    <w:rsid w:val="00364EE3"/>
    <w:rsid w:val="003661C1"/>
    <w:rsid w:val="00367359"/>
    <w:rsid w:val="00370211"/>
    <w:rsid w:val="00370A45"/>
    <w:rsid w:val="00370E8C"/>
    <w:rsid w:val="003719B6"/>
    <w:rsid w:val="00372DED"/>
    <w:rsid w:val="003731B5"/>
    <w:rsid w:val="0037344F"/>
    <w:rsid w:val="00373720"/>
    <w:rsid w:val="00373E76"/>
    <w:rsid w:val="0037432E"/>
    <w:rsid w:val="00375003"/>
    <w:rsid w:val="0037648E"/>
    <w:rsid w:val="0037652B"/>
    <w:rsid w:val="0037693F"/>
    <w:rsid w:val="00376E17"/>
    <w:rsid w:val="00377A9F"/>
    <w:rsid w:val="00381731"/>
    <w:rsid w:val="003829E8"/>
    <w:rsid w:val="00382F0A"/>
    <w:rsid w:val="00385170"/>
    <w:rsid w:val="00385239"/>
    <w:rsid w:val="003857C0"/>
    <w:rsid w:val="0038631D"/>
    <w:rsid w:val="00386D0A"/>
    <w:rsid w:val="00392FEF"/>
    <w:rsid w:val="00393AD8"/>
    <w:rsid w:val="00394971"/>
    <w:rsid w:val="003950D2"/>
    <w:rsid w:val="003972DB"/>
    <w:rsid w:val="00397407"/>
    <w:rsid w:val="003A109E"/>
    <w:rsid w:val="003A54AE"/>
    <w:rsid w:val="003A5B32"/>
    <w:rsid w:val="003A780F"/>
    <w:rsid w:val="003A7EB6"/>
    <w:rsid w:val="003B0B0D"/>
    <w:rsid w:val="003B206B"/>
    <w:rsid w:val="003B2FA2"/>
    <w:rsid w:val="003B429D"/>
    <w:rsid w:val="003B51B9"/>
    <w:rsid w:val="003B60AE"/>
    <w:rsid w:val="003B7D2C"/>
    <w:rsid w:val="003C0083"/>
    <w:rsid w:val="003C03EE"/>
    <w:rsid w:val="003C0BFA"/>
    <w:rsid w:val="003C1412"/>
    <w:rsid w:val="003C2BCD"/>
    <w:rsid w:val="003C46AA"/>
    <w:rsid w:val="003C4739"/>
    <w:rsid w:val="003C7767"/>
    <w:rsid w:val="003D2E5F"/>
    <w:rsid w:val="003D4551"/>
    <w:rsid w:val="003D4B90"/>
    <w:rsid w:val="003D5D19"/>
    <w:rsid w:val="003D7A47"/>
    <w:rsid w:val="003E0667"/>
    <w:rsid w:val="003E1B0F"/>
    <w:rsid w:val="003E267C"/>
    <w:rsid w:val="003E34D4"/>
    <w:rsid w:val="003E5265"/>
    <w:rsid w:val="003E68BE"/>
    <w:rsid w:val="003E7744"/>
    <w:rsid w:val="003F072E"/>
    <w:rsid w:val="003F2E68"/>
    <w:rsid w:val="003F422C"/>
    <w:rsid w:val="00401361"/>
    <w:rsid w:val="0040157D"/>
    <w:rsid w:val="00403270"/>
    <w:rsid w:val="00403358"/>
    <w:rsid w:val="00404ECE"/>
    <w:rsid w:val="00405DFE"/>
    <w:rsid w:val="00417082"/>
    <w:rsid w:val="004170D5"/>
    <w:rsid w:val="00417B43"/>
    <w:rsid w:val="004207FC"/>
    <w:rsid w:val="004208E7"/>
    <w:rsid w:val="0042168A"/>
    <w:rsid w:val="00421DD5"/>
    <w:rsid w:val="0042281C"/>
    <w:rsid w:val="00423782"/>
    <w:rsid w:val="00423BA4"/>
    <w:rsid w:val="00423FC2"/>
    <w:rsid w:val="0042464D"/>
    <w:rsid w:val="004260EC"/>
    <w:rsid w:val="00427392"/>
    <w:rsid w:val="0043085F"/>
    <w:rsid w:val="004334A8"/>
    <w:rsid w:val="00434AD2"/>
    <w:rsid w:val="00435B6B"/>
    <w:rsid w:val="00440CAA"/>
    <w:rsid w:val="004419CB"/>
    <w:rsid w:val="004426BB"/>
    <w:rsid w:val="004444E4"/>
    <w:rsid w:val="004507CF"/>
    <w:rsid w:val="00451F94"/>
    <w:rsid w:val="00452591"/>
    <w:rsid w:val="004541C4"/>
    <w:rsid w:val="004564A0"/>
    <w:rsid w:val="00456B86"/>
    <w:rsid w:val="004611B8"/>
    <w:rsid w:val="00462A1B"/>
    <w:rsid w:val="004634AF"/>
    <w:rsid w:val="0046364B"/>
    <w:rsid w:val="00463B48"/>
    <w:rsid w:val="00463E90"/>
    <w:rsid w:val="0046525F"/>
    <w:rsid w:val="00465E98"/>
    <w:rsid w:val="00466B8F"/>
    <w:rsid w:val="00467423"/>
    <w:rsid w:val="004714AA"/>
    <w:rsid w:val="004717A1"/>
    <w:rsid w:val="00471A08"/>
    <w:rsid w:val="004736DD"/>
    <w:rsid w:val="004744A0"/>
    <w:rsid w:val="00485FEC"/>
    <w:rsid w:val="00491E1A"/>
    <w:rsid w:val="00494653"/>
    <w:rsid w:val="004953AF"/>
    <w:rsid w:val="0049644D"/>
    <w:rsid w:val="004A0813"/>
    <w:rsid w:val="004A2539"/>
    <w:rsid w:val="004A3009"/>
    <w:rsid w:val="004A302D"/>
    <w:rsid w:val="004A3B80"/>
    <w:rsid w:val="004A3DF8"/>
    <w:rsid w:val="004A4568"/>
    <w:rsid w:val="004A48FA"/>
    <w:rsid w:val="004A52DE"/>
    <w:rsid w:val="004A5B1A"/>
    <w:rsid w:val="004A6F79"/>
    <w:rsid w:val="004A773D"/>
    <w:rsid w:val="004B0D6F"/>
    <w:rsid w:val="004B3574"/>
    <w:rsid w:val="004B5034"/>
    <w:rsid w:val="004B53EF"/>
    <w:rsid w:val="004B5CEC"/>
    <w:rsid w:val="004B5EA0"/>
    <w:rsid w:val="004B7F23"/>
    <w:rsid w:val="004D0EB0"/>
    <w:rsid w:val="004D2C36"/>
    <w:rsid w:val="004D46DD"/>
    <w:rsid w:val="004D515F"/>
    <w:rsid w:val="004D699B"/>
    <w:rsid w:val="004E03B9"/>
    <w:rsid w:val="004E1910"/>
    <w:rsid w:val="004E1A3B"/>
    <w:rsid w:val="004E23EF"/>
    <w:rsid w:val="004E443B"/>
    <w:rsid w:val="004E6C4B"/>
    <w:rsid w:val="004E6EA1"/>
    <w:rsid w:val="004F1136"/>
    <w:rsid w:val="004F1527"/>
    <w:rsid w:val="004F267D"/>
    <w:rsid w:val="004F44EB"/>
    <w:rsid w:val="004F6297"/>
    <w:rsid w:val="004F70D4"/>
    <w:rsid w:val="00500B80"/>
    <w:rsid w:val="005079E8"/>
    <w:rsid w:val="00507B36"/>
    <w:rsid w:val="00512C46"/>
    <w:rsid w:val="0051349A"/>
    <w:rsid w:val="00515CCC"/>
    <w:rsid w:val="0052045E"/>
    <w:rsid w:val="005214D0"/>
    <w:rsid w:val="00522AB4"/>
    <w:rsid w:val="00523B37"/>
    <w:rsid w:val="00523CC0"/>
    <w:rsid w:val="00524C69"/>
    <w:rsid w:val="00526735"/>
    <w:rsid w:val="005340A3"/>
    <w:rsid w:val="00534318"/>
    <w:rsid w:val="00535AC4"/>
    <w:rsid w:val="0053615F"/>
    <w:rsid w:val="0054012F"/>
    <w:rsid w:val="0054015A"/>
    <w:rsid w:val="005406C2"/>
    <w:rsid w:val="00542294"/>
    <w:rsid w:val="00542F09"/>
    <w:rsid w:val="0054311F"/>
    <w:rsid w:val="0054422F"/>
    <w:rsid w:val="005460CF"/>
    <w:rsid w:val="00546F96"/>
    <w:rsid w:val="005479C6"/>
    <w:rsid w:val="00550BC0"/>
    <w:rsid w:val="00550F2A"/>
    <w:rsid w:val="00552F36"/>
    <w:rsid w:val="005532E9"/>
    <w:rsid w:val="005561A5"/>
    <w:rsid w:val="005602A1"/>
    <w:rsid w:val="00560588"/>
    <w:rsid w:val="005609D9"/>
    <w:rsid w:val="00560CE5"/>
    <w:rsid w:val="0056267C"/>
    <w:rsid w:val="00562EBD"/>
    <w:rsid w:val="00563C80"/>
    <w:rsid w:val="005646ED"/>
    <w:rsid w:val="005650FC"/>
    <w:rsid w:val="00565A09"/>
    <w:rsid w:val="00565FB4"/>
    <w:rsid w:val="00566003"/>
    <w:rsid w:val="005701F7"/>
    <w:rsid w:val="00570469"/>
    <w:rsid w:val="0057122A"/>
    <w:rsid w:val="00571AC9"/>
    <w:rsid w:val="005747CF"/>
    <w:rsid w:val="005769D4"/>
    <w:rsid w:val="00576C0A"/>
    <w:rsid w:val="00577BC4"/>
    <w:rsid w:val="00580BAB"/>
    <w:rsid w:val="00580BC9"/>
    <w:rsid w:val="00582659"/>
    <w:rsid w:val="00582FB9"/>
    <w:rsid w:val="00584FEE"/>
    <w:rsid w:val="005853A0"/>
    <w:rsid w:val="005854F6"/>
    <w:rsid w:val="0058621A"/>
    <w:rsid w:val="0059517F"/>
    <w:rsid w:val="0059662B"/>
    <w:rsid w:val="00597DE4"/>
    <w:rsid w:val="005A0056"/>
    <w:rsid w:val="005A0BED"/>
    <w:rsid w:val="005A0C5D"/>
    <w:rsid w:val="005A2B40"/>
    <w:rsid w:val="005A3BA8"/>
    <w:rsid w:val="005A5280"/>
    <w:rsid w:val="005A5718"/>
    <w:rsid w:val="005B15ED"/>
    <w:rsid w:val="005B1AD4"/>
    <w:rsid w:val="005B1D6B"/>
    <w:rsid w:val="005B4593"/>
    <w:rsid w:val="005B461D"/>
    <w:rsid w:val="005B50E0"/>
    <w:rsid w:val="005B56CD"/>
    <w:rsid w:val="005B60C9"/>
    <w:rsid w:val="005C021E"/>
    <w:rsid w:val="005C0472"/>
    <w:rsid w:val="005C2AD1"/>
    <w:rsid w:val="005C2D1D"/>
    <w:rsid w:val="005C3C3F"/>
    <w:rsid w:val="005C6B16"/>
    <w:rsid w:val="005C6D45"/>
    <w:rsid w:val="005C7758"/>
    <w:rsid w:val="005C7AF3"/>
    <w:rsid w:val="005D25CB"/>
    <w:rsid w:val="005D3280"/>
    <w:rsid w:val="005D3652"/>
    <w:rsid w:val="005D4BCC"/>
    <w:rsid w:val="005D5088"/>
    <w:rsid w:val="005D50A5"/>
    <w:rsid w:val="005D68E5"/>
    <w:rsid w:val="005D712E"/>
    <w:rsid w:val="005E0CAC"/>
    <w:rsid w:val="005E0DA9"/>
    <w:rsid w:val="005E1A31"/>
    <w:rsid w:val="005E1D0C"/>
    <w:rsid w:val="005E494B"/>
    <w:rsid w:val="005E6793"/>
    <w:rsid w:val="005E711E"/>
    <w:rsid w:val="005E759D"/>
    <w:rsid w:val="005E777B"/>
    <w:rsid w:val="005F0D84"/>
    <w:rsid w:val="005F1462"/>
    <w:rsid w:val="005F22B3"/>
    <w:rsid w:val="005F24B2"/>
    <w:rsid w:val="005F2C14"/>
    <w:rsid w:val="005F3313"/>
    <w:rsid w:val="005F3B48"/>
    <w:rsid w:val="005F427C"/>
    <w:rsid w:val="005F47AD"/>
    <w:rsid w:val="00602EDF"/>
    <w:rsid w:val="00605D1A"/>
    <w:rsid w:val="00605D61"/>
    <w:rsid w:val="00606359"/>
    <w:rsid w:val="00607DD7"/>
    <w:rsid w:val="00607EE6"/>
    <w:rsid w:val="00611E99"/>
    <w:rsid w:val="00611FAB"/>
    <w:rsid w:val="0061245E"/>
    <w:rsid w:val="006132A8"/>
    <w:rsid w:val="00614125"/>
    <w:rsid w:val="00617A09"/>
    <w:rsid w:val="00620B2C"/>
    <w:rsid w:val="00621999"/>
    <w:rsid w:val="00623FBF"/>
    <w:rsid w:val="00624FD7"/>
    <w:rsid w:val="00625F43"/>
    <w:rsid w:val="006279D1"/>
    <w:rsid w:val="00630284"/>
    <w:rsid w:val="00630B44"/>
    <w:rsid w:val="006339D8"/>
    <w:rsid w:val="00637240"/>
    <w:rsid w:val="0063740D"/>
    <w:rsid w:val="006379FC"/>
    <w:rsid w:val="00641D60"/>
    <w:rsid w:val="00643A30"/>
    <w:rsid w:val="006445A4"/>
    <w:rsid w:val="006455F3"/>
    <w:rsid w:val="00645A67"/>
    <w:rsid w:val="00645FFF"/>
    <w:rsid w:val="0064667C"/>
    <w:rsid w:val="00646AC9"/>
    <w:rsid w:val="006477CE"/>
    <w:rsid w:val="00652ED6"/>
    <w:rsid w:val="0065301F"/>
    <w:rsid w:val="0065307C"/>
    <w:rsid w:val="0065413E"/>
    <w:rsid w:val="00656045"/>
    <w:rsid w:val="0065644A"/>
    <w:rsid w:val="006629CA"/>
    <w:rsid w:val="00662FC7"/>
    <w:rsid w:val="0066354B"/>
    <w:rsid w:val="00663EB4"/>
    <w:rsid w:val="00664C6D"/>
    <w:rsid w:val="00664EB4"/>
    <w:rsid w:val="006650BC"/>
    <w:rsid w:val="006659CF"/>
    <w:rsid w:val="006663C0"/>
    <w:rsid w:val="006710A9"/>
    <w:rsid w:val="00675875"/>
    <w:rsid w:val="00676B4A"/>
    <w:rsid w:val="0067710D"/>
    <w:rsid w:val="00677C9B"/>
    <w:rsid w:val="006805B6"/>
    <w:rsid w:val="00681E47"/>
    <w:rsid w:val="00682A78"/>
    <w:rsid w:val="00682D67"/>
    <w:rsid w:val="00683843"/>
    <w:rsid w:val="0068475A"/>
    <w:rsid w:val="00685FB6"/>
    <w:rsid w:val="0068610F"/>
    <w:rsid w:val="0069039E"/>
    <w:rsid w:val="00690A38"/>
    <w:rsid w:val="006920B9"/>
    <w:rsid w:val="0069378F"/>
    <w:rsid w:val="00693C9D"/>
    <w:rsid w:val="006945CC"/>
    <w:rsid w:val="006958A1"/>
    <w:rsid w:val="00697DB4"/>
    <w:rsid w:val="006A015E"/>
    <w:rsid w:val="006A28E1"/>
    <w:rsid w:val="006A6C15"/>
    <w:rsid w:val="006A7539"/>
    <w:rsid w:val="006A7D63"/>
    <w:rsid w:val="006B2568"/>
    <w:rsid w:val="006B266E"/>
    <w:rsid w:val="006B26BE"/>
    <w:rsid w:val="006B292F"/>
    <w:rsid w:val="006B3866"/>
    <w:rsid w:val="006B4A1F"/>
    <w:rsid w:val="006C09B2"/>
    <w:rsid w:val="006C159A"/>
    <w:rsid w:val="006C25C4"/>
    <w:rsid w:val="006C413A"/>
    <w:rsid w:val="006C4767"/>
    <w:rsid w:val="006C783B"/>
    <w:rsid w:val="006D0C12"/>
    <w:rsid w:val="006D14F4"/>
    <w:rsid w:val="006D2C13"/>
    <w:rsid w:val="006D48AD"/>
    <w:rsid w:val="006D4A19"/>
    <w:rsid w:val="006D4F9D"/>
    <w:rsid w:val="006D59CE"/>
    <w:rsid w:val="006D67B3"/>
    <w:rsid w:val="006D7923"/>
    <w:rsid w:val="006E1CDC"/>
    <w:rsid w:val="006E53A6"/>
    <w:rsid w:val="006E6637"/>
    <w:rsid w:val="006E6988"/>
    <w:rsid w:val="006F11C7"/>
    <w:rsid w:val="006F1CF8"/>
    <w:rsid w:val="006F275E"/>
    <w:rsid w:val="006F2A7E"/>
    <w:rsid w:val="006F6318"/>
    <w:rsid w:val="00700CFF"/>
    <w:rsid w:val="00703409"/>
    <w:rsid w:val="00707D66"/>
    <w:rsid w:val="007115B9"/>
    <w:rsid w:val="007140AA"/>
    <w:rsid w:val="0071659C"/>
    <w:rsid w:val="0071693C"/>
    <w:rsid w:val="0072090B"/>
    <w:rsid w:val="00720E8F"/>
    <w:rsid w:val="00722578"/>
    <w:rsid w:val="00722E1A"/>
    <w:rsid w:val="007248CF"/>
    <w:rsid w:val="00724AB0"/>
    <w:rsid w:val="0072512C"/>
    <w:rsid w:val="0072632B"/>
    <w:rsid w:val="007265A8"/>
    <w:rsid w:val="00726F51"/>
    <w:rsid w:val="00727FD6"/>
    <w:rsid w:val="00731EAC"/>
    <w:rsid w:val="00733600"/>
    <w:rsid w:val="007337FD"/>
    <w:rsid w:val="007352F3"/>
    <w:rsid w:val="00735AB9"/>
    <w:rsid w:val="00735AE5"/>
    <w:rsid w:val="00736495"/>
    <w:rsid w:val="00736718"/>
    <w:rsid w:val="00737631"/>
    <w:rsid w:val="0074016B"/>
    <w:rsid w:val="00740323"/>
    <w:rsid w:val="00741E8A"/>
    <w:rsid w:val="00742D4A"/>
    <w:rsid w:val="00743224"/>
    <w:rsid w:val="007436C5"/>
    <w:rsid w:val="00745D3F"/>
    <w:rsid w:val="00746108"/>
    <w:rsid w:val="00747BAB"/>
    <w:rsid w:val="00751ADD"/>
    <w:rsid w:val="00751FBE"/>
    <w:rsid w:val="007531DA"/>
    <w:rsid w:val="00753581"/>
    <w:rsid w:val="007545F2"/>
    <w:rsid w:val="007561F3"/>
    <w:rsid w:val="00756278"/>
    <w:rsid w:val="00760D35"/>
    <w:rsid w:val="00762DA5"/>
    <w:rsid w:val="00763EDD"/>
    <w:rsid w:val="007644D8"/>
    <w:rsid w:val="00765BE2"/>
    <w:rsid w:val="0076618B"/>
    <w:rsid w:val="00770CBC"/>
    <w:rsid w:val="00770FAF"/>
    <w:rsid w:val="007756C6"/>
    <w:rsid w:val="0077673E"/>
    <w:rsid w:val="007773C3"/>
    <w:rsid w:val="00781EF1"/>
    <w:rsid w:val="00783314"/>
    <w:rsid w:val="0078346E"/>
    <w:rsid w:val="00783B66"/>
    <w:rsid w:val="007848F3"/>
    <w:rsid w:val="0079068F"/>
    <w:rsid w:val="007910FB"/>
    <w:rsid w:val="00791F3D"/>
    <w:rsid w:val="007936BA"/>
    <w:rsid w:val="00793B82"/>
    <w:rsid w:val="00794A45"/>
    <w:rsid w:val="007955B7"/>
    <w:rsid w:val="007A2B39"/>
    <w:rsid w:val="007A3277"/>
    <w:rsid w:val="007A3764"/>
    <w:rsid w:val="007A4245"/>
    <w:rsid w:val="007A5EE0"/>
    <w:rsid w:val="007A67D3"/>
    <w:rsid w:val="007A7867"/>
    <w:rsid w:val="007B0C44"/>
    <w:rsid w:val="007B162D"/>
    <w:rsid w:val="007B1C70"/>
    <w:rsid w:val="007B3AE5"/>
    <w:rsid w:val="007B5B21"/>
    <w:rsid w:val="007B67FC"/>
    <w:rsid w:val="007B7F8A"/>
    <w:rsid w:val="007C27E6"/>
    <w:rsid w:val="007C2C1A"/>
    <w:rsid w:val="007C612D"/>
    <w:rsid w:val="007C62E8"/>
    <w:rsid w:val="007C674F"/>
    <w:rsid w:val="007C7113"/>
    <w:rsid w:val="007C73F1"/>
    <w:rsid w:val="007D02EA"/>
    <w:rsid w:val="007D10F6"/>
    <w:rsid w:val="007D1D16"/>
    <w:rsid w:val="007D3361"/>
    <w:rsid w:val="007D471C"/>
    <w:rsid w:val="007D79F6"/>
    <w:rsid w:val="007E00C1"/>
    <w:rsid w:val="007E14DC"/>
    <w:rsid w:val="007E479F"/>
    <w:rsid w:val="007E4C63"/>
    <w:rsid w:val="007E5CA3"/>
    <w:rsid w:val="007E65CF"/>
    <w:rsid w:val="007E7555"/>
    <w:rsid w:val="007F2389"/>
    <w:rsid w:val="007F3CA6"/>
    <w:rsid w:val="007F52B9"/>
    <w:rsid w:val="00800FFE"/>
    <w:rsid w:val="008014C5"/>
    <w:rsid w:val="00803A2A"/>
    <w:rsid w:val="00804B8C"/>
    <w:rsid w:val="0080767F"/>
    <w:rsid w:val="00807A6F"/>
    <w:rsid w:val="00811F23"/>
    <w:rsid w:val="00812E9E"/>
    <w:rsid w:val="008146CD"/>
    <w:rsid w:val="008146DF"/>
    <w:rsid w:val="00814F25"/>
    <w:rsid w:val="0081626C"/>
    <w:rsid w:val="00817282"/>
    <w:rsid w:val="00822880"/>
    <w:rsid w:val="00823B4E"/>
    <w:rsid w:val="00825C9A"/>
    <w:rsid w:val="00826719"/>
    <w:rsid w:val="00827934"/>
    <w:rsid w:val="00833C8D"/>
    <w:rsid w:val="00835F64"/>
    <w:rsid w:val="00836220"/>
    <w:rsid w:val="008379E8"/>
    <w:rsid w:val="008402D4"/>
    <w:rsid w:val="00844EBF"/>
    <w:rsid w:val="0085061A"/>
    <w:rsid w:val="008521D3"/>
    <w:rsid w:val="00853BC6"/>
    <w:rsid w:val="00853BD4"/>
    <w:rsid w:val="0085484A"/>
    <w:rsid w:val="00854CD3"/>
    <w:rsid w:val="00861E6A"/>
    <w:rsid w:val="0086340B"/>
    <w:rsid w:val="00864A9F"/>
    <w:rsid w:val="00867C17"/>
    <w:rsid w:val="00870184"/>
    <w:rsid w:val="00870660"/>
    <w:rsid w:val="008730C6"/>
    <w:rsid w:val="00874220"/>
    <w:rsid w:val="008744E9"/>
    <w:rsid w:val="00881DBD"/>
    <w:rsid w:val="00881FA3"/>
    <w:rsid w:val="0088223E"/>
    <w:rsid w:val="00882995"/>
    <w:rsid w:val="00882DB2"/>
    <w:rsid w:val="00885E8D"/>
    <w:rsid w:val="008864C6"/>
    <w:rsid w:val="0088689E"/>
    <w:rsid w:val="008869B8"/>
    <w:rsid w:val="00891090"/>
    <w:rsid w:val="008913DF"/>
    <w:rsid w:val="008930F3"/>
    <w:rsid w:val="008953CA"/>
    <w:rsid w:val="008958E0"/>
    <w:rsid w:val="00897759"/>
    <w:rsid w:val="008A0FE8"/>
    <w:rsid w:val="008A185C"/>
    <w:rsid w:val="008A185D"/>
    <w:rsid w:val="008A190A"/>
    <w:rsid w:val="008A2DB0"/>
    <w:rsid w:val="008A4698"/>
    <w:rsid w:val="008A52D1"/>
    <w:rsid w:val="008A534F"/>
    <w:rsid w:val="008A57D9"/>
    <w:rsid w:val="008A5E96"/>
    <w:rsid w:val="008A75F2"/>
    <w:rsid w:val="008B0269"/>
    <w:rsid w:val="008B03B2"/>
    <w:rsid w:val="008B0963"/>
    <w:rsid w:val="008B0A91"/>
    <w:rsid w:val="008B21DC"/>
    <w:rsid w:val="008B5BC0"/>
    <w:rsid w:val="008B5FB9"/>
    <w:rsid w:val="008B633B"/>
    <w:rsid w:val="008B6633"/>
    <w:rsid w:val="008B6D30"/>
    <w:rsid w:val="008B7401"/>
    <w:rsid w:val="008C074F"/>
    <w:rsid w:val="008C7C9A"/>
    <w:rsid w:val="008D092D"/>
    <w:rsid w:val="008D29EE"/>
    <w:rsid w:val="008D2BF4"/>
    <w:rsid w:val="008D2ED6"/>
    <w:rsid w:val="008D6A9C"/>
    <w:rsid w:val="008D710A"/>
    <w:rsid w:val="008D7BE5"/>
    <w:rsid w:val="008D7C75"/>
    <w:rsid w:val="008E133C"/>
    <w:rsid w:val="008E1DB6"/>
    <w:rsid w:val="008E36EF"/>
    <w:rsid w:val="008E5772"/>
    <w:rsid w:val="008E59D6"/>
    <w:rsid w:val="008E683F"/>
    <w:rsid w:val="008E7F89"/>
    <w:rsid w:val="008F356B"/>
    <w:rsid w:val="008F3727"/>
    <w:rsid w:val="008F3EDF"/>
    <w:rsid w:val="008F4208"/>
    <w:rsid w:val="008F4633"/>
    <w:rsid w:val="008F469A"/>
    <w:rsid w:val="008F4F7F"/>
    <w:rsid w:val="00900138"/>
    <w:rsid w:val="00900B28"/>
    <w:rsid w:val="009036E8"/>
    <w:rsid w:val="009041AC"/>
    <w:rsid w:val="009051FE"/>
    <w:rsid w:val="00906D4A"/>
    <w:rsid w:val="00907990"/>
    <w:rsid w:val="00910E1A"/>
    <w:rsid w:val="00916997"/>
    <w:rsid w:val="0091778B"/>
    <w:rsid w:val="009208A2"/>
    <w:rsid w:val="00921EC0"/>
    <w:rsid w:val="009223F1"/>
    <w:rsid w:val="00926B6C"/>
    <w:rsid w:val="00933EE2"/>
    <w:rsid w:val="009369EE"/>
    <w:rsid w:val="00937352"/>
    <w:rsid w:val="009377BF"/>
    <w:rsid w:val="00940426"/>
    <w:rsid w:val="00941BBA"/>
    <w:rsid w:val="0094246C"/>
    <w:rsid w:val="00942529"/>
    <w:rsid w:val="009442D7"/>
    <w:rsid w:val="0094505D"/>
    <w:rsid w:val="0094636F"/>
    <w:rsid w:val="00946C17"/>
    <w:rsid w:val="009475B1"/>
    <w:rsid w:val="00952449"/>
    <w:rsid w:val="009541F4"/>
    <w:rsid w:val="0095472A"/>
    <w:rsid w:val="00955FC1"/>
    <w:rsid w:val="00956BBF"/>
    <w:rsid w:val="009604F3"/>
    <w:rsid w:val="00961B8D"/>
    <w:rsid w:val="00961FDE"/>
    <w:rsid w:val="00964F39"/>
    <w:rsid w:val="009658B7"/>
    <w:rsid w:val="009661A2"/>
    <w:rsid w:val="00966E0E"/>
    <w:rsid w:val="0097234A"/>
    <w:rsid w:val="00972914"/>
    <w:rsid w:val="00972E27"/>
    <w:rsid w:val="0097518A"/>
    <w:rsid w:val="00977F8E"/>
    <w:rsid w:val="009813B8"/>
    <w:rsid w:val="00982A33"/>
    <w:rsid w:val="00983DFA"/>
    <w:rsid w:val="009841BA"/>
    <w:rsid w:val="00984378"/>
    <w:rsid w:val="0098537E"/>
    <w:rsid w:val="009853A4"/>
    <w:rsid w:val="00985A58"/>
    <w:rsid w:val="00985B07"/>
    <w:rsid w:val="00986887"/>
    <w:rsid w:val="0099095D"/>
    <w:rsid w:val="00991272"/>
    <w:rsid w:val="00994066"/>
    <w:rsid w:val="009942EE"/>
    <w:rsid w:val="00994313"/>
    <w:rsid w:val="00994C2D"/>
    <w:rsid w:val="009A0B3E"/>
    <w:rsid w:val="009A1918"/>
    <w:rsid w:val="009A2715"/>
    <w:rsid w:val="009B03DF"/>
    <w:rsid w:val="009B04EC"/>
    <w:rsid w:val="009B062B"/>
    <w:rsid w:val="009B20B7"/>
    <w:rsid w:val="009B46A2"/>
    <w:rsid w:val="009B4785"/>
    <w:rsid w:val="009B4917"/>
    <w:rsid w:val="009B5CC2"/>
    <w:rsid w:val="009B5D3D"/>
    <w:rsid w:val="009B5D60"/>
    <w:rsid w:val="009B605C"/>
    <w:rsid w:val="009B6BBA"/>
    <w:rsid w:val="009C3C43"/>
    <w:rsid w:val="009C46B0"/>
    <w:rsid w:val="009C5249"/>
    <w:rsid w:val="009C54F0"/>
    <w:rsid w:val="009C6F36"/>
    <w:rsid w:val="009C7EEA"/>
    <w:rsid w:val="009D4D2D"/>
    <w:rsid w:val="009D5C05"/>
    <w:rsid w:val="009D7139"/>
    <w:rsid w:val="009E1532"/>
    <w:rsid w:val="009E4E5D"/>
    <w:rsid w:val="009F0A99"/>
    <w:rsid w:val="009F11D7"/>
    <w:rsid w:val="009F30C1"/>
    <w:rsid w:val="009F3E57"/>
    <w:rsid w:val="009F52F7"/>
    <w:rsid w:val="009F5C87"/>
    <w:rsid w:val="009F5F45"/>
    <w:rsid w:val="009F77B7"/>
    <w:rsid w:val="00A01E30"/>
    <w:rsid w:val="00A0410D"/>
    <w:rsid w:val="00A04B64"/>
    <w:rsid w:val="00A13A7F"/>
    <w:rsid w:val="00A14470"/>
    <w:rsid w:val="00A17816"/>
    <w:rsid w:val="00A17BF8"/>
    <w:rsid w:val="00A200FA"/>
    <w:rsid w:val="00A22CCD"/>
    <w:rsid w:val="00A22F2C"/>
    <w:rsid w:val="00A235E3"/>
    <w:rsid w:val="00A23853"/>
    <w:rsid w:val="00A272DF"/>
    <w:rsid w:val="00A3091A"/>
    <w:rsid w:val="00A31A2F"/>
    <w:rsid w:val="00A31B71"/>
    <w:rsid w:val="00A32769"/>
    <w:rsid w:val="00A36E21"/>
    <w:rsid w:val="00A40A1E"/>
    <w:rsid w:val="00A421E1"/>
    <w:rsid w:val="00A422E9"/>
    <w:rsid w:val="00A43A53"/>
    <w:rsid w:val="00A43FCA"/>
    <w:rsid w:val="00A450B7"/>
    <w:rsid w:val="00A46342"/>
    <w:rsid w:val="00A514B5"/>
    <w:rsid w:val="00A52C1C"/>
    <w:rsid w:val="00A54799"/>
    <w:rsid w:val="00A5659F"/>
    <w:rsid w:val="00A60FD8"/>
    <w:rsid w:val="00A61799"/>
    <w:rsid w:val="00A61FC0"/>
    <w:rsid w:val="00A63605"/>
    <w:rsid w:val="00A67F34"/>
    <w:rsid w:val="00A70B00"/>
    <w:rsid w:val="00A71FB0"/>
    <w:rsid w:val="00A72296"/>
    <w:rsid w:val="00A73153"/>
    <w:rsid w:val="00A758D7"/>
    <w:rsid w:val="00A75BE0"/>
    <w:rsid w:val="00A75E68"/>
    <w:rsid w:val="00A80D56"/>
    <w:rsid w:val="00A84A74"/>
    <w:rsid w:val="00A85942"/>
    <w:rsid w:val="00A90370"/>
    <w:rsid w:val="00A91289"/>
    <w:rsid w:val="00A92965"/>
    <w:rsid w:val="00A92BAB"/>
    <w:rsid w:val="00A9437B"/>
    <w:rsid w:val="00A944FA"/>
    <w:rsid w:val="00A95A30"/>
    <w:rsid w:val="00A96FE7"/>
    <w:rsid w:val="00AA03EB"/>
    <w:rsid w:val="00AA1037"/>
    <w:rsid w:val="00AA54AB"/>
    <w:rsid w:val="00AA5C1A"/>
    <w:rsid w:val="00AA5F12"/>
    <w:rsid w:val="00AB0F62"/>
    <w:rsid w:val="00AB1182"/>
    <w:rsid w:val="00AB268F"/>
    <w:rsid w:val="00AB4A5C"/>
    <w:rsid w:val="00AB4BA7"/>
    <w:rsid w:val="00AB4D6B"/>
    <w:rsid w:val="00AB5F81"/>
    <w:rsid w:val="00AB67FE"/>
    <w:rsid w:val="00AB75C1"/>
    <w:rsid w:val="00AB7914"/>
    <w:rsid w:val="00AC1DD4"/>
    <w:rsid w:val="00AC2985"/>
    <w:rsid w:val="00AC41D0"/>
    <w:rsid w:val="00AC4830"/>
    <w:rsid w:val="00AC6345"/>
    <w:rsid w:val="00AD0E6D"/>
    <w:rsid w:val="00AD5596"/>
    <w:rsid w:val="00AD63B1"/>
    <w:rsid w:val="00AD7A76"/>
    <w:rsid w:val="00AE3942"/>
    <w:rsid w:val="00AE3A7C"/>
    <w:rsid w:val="00AE3B24"/>
    <w:rsid w:val="00AE55A4"/>
    <w:rsid w:val="00AE681A"/>
    <w:rsid w:val="00AF2339"/>
    <w:rsid w:val="00AF35A3"/>
    <w:rsid w:val="00AF3B41"/>
    <w:rsid w:val="00AF3B49"/>
    <w:rsid w:val="00AF45C9"/>
    <w:rsid w:val="00AF53E9"/>
    <w:rsid w:val="00AF542B"/>
    <w:rsid w:val="00B00B19"/>
    <w:rsid w:val="00B01653"/>
    <w:rsid w:val="00B0475A"/>
    <w:rsid w:val="00B04B5C"/>
    <w:rsid w:val="00B04F57"/>
    <w:rsid w:val="00B06CD5"/>
    <w:rsid w:val="00B06FED"/>
    <w:rsid w:val="00B07FEB"/>
    <w:rsid w:val="00B1050D"/>
    <w:rsid w:val="00B1115C"/>
    <w:rsid w:val="00B1220F"/>
    <w:rsid w:val="00B12A47"/>
    <w:rsid w:val="00B13C69"/>
    <w:rsid w:val="00B13D6F"/>
    <w:rsid w:val="00B14250"/>
    <w:rsid w:val="00B145EA"/>
    <w:rsid w:val="00B16A16"/>
    <w:rsid w:val="00B22BE8"/>
    <w:rsid w:val="00B230B2"/>
    <w:rsid w:val="00B24054"/>
    <w:rsid w:val="00B24F13"/>
    <w:rsid w:val="00B2517D"/>
    <w:rsid w:val="00B2594E"/>
    <w:rsid w:val="00B26E8F"/>
    <w:rsid w:val="00B31C45"/>
    <w:rsid w:val="00B32B07"/>
    <w:rsid w:val="00B333B8"/>
    <w:rsid w:val="00B33D36"/>
    <w:rsid w:val="00B34B65"/>
    <w:rsid w:val="00B3552D"/>
    <w:rsid w:val="00B360B4"/>
    <w:rsid w:val="00B3621E"/>
    <w:rsid w:val="00B36D8A"/>
    <w:rsid w:val="00B37CE0"/>
    <w:rsid w:val="00B42019"/>
    <w:rsid w:val="00B43000"/>
    <w:rsid w:val="00B43DA5"/>
    <w:rsid w:val="00B46024"/>
    <w:rsid w:val="00B51971"/>
    <w:rsid w:val="00B51F0A"/>
    <w:rsid w:val="00B52636"/>
    <w:rsid w:val="00B52C6F"/>
    <w:rsid w:val="00B531B0"/>
    <w:rsid w:val="00B56AD2"/>
    <w:rsid w:val="00B63CE8"/>
    <w:rsid w:val="00B63F9A"/>
    <w:rsid w:val="00B64159"/>
    <w:rsid w:val="00B67079"/>
    <w:rsid w:val="00B67630"/>
    <w:rsid w:val="00B67DD5"/>
    <w:rsid w:val="00B702B5"/>
    <w:rsid w:val="00B707F5"/>
    <w:rsid w:val="00B71144"/>
    <w:rsid w:val="00B733A2"/>
    <w:rsid w:val="00B7440D"/>
    <w:rsid w:val="00B74E10"/>
    <w:rsid w:val="00B76957"/>
    <w:rsid w:val="00B771A3"/>
    <w:rsid w:val="00B773D1"/>
    <w:rsid w:val="00B8208C"/>
    <w:rsid w:val="00B83867"/>
    <w:rsid w:val="00B84D81"/>
    <w:rsid w:val="00B87A40"/>
    <w:rsid w:val="00B929DB"/>
    <w:rsid w:val="00B92FB1"/>
    <w:rsid w:val="00B92FBB"/>
    <w:rsid w:val="00B93DAB"/>
    <w:rsid w:val="00B95248"/>
    <w:rsid w:val="00B95927"/>
    <w:rsid w:val="00B95E5B"/>
    <w:rsid w:val="00B964E1"/>
    <w:rsid w:val="00B96C73"/>
    <w:rsid w:val="00BA0F0E"/>
    <w:rsid w:val="00BA2817"/>
    <w:rsid w:val="00BA31F2"/>
    <w:rsid w:val="00BA37B4"/>
    <w:rsid w:val="00BA6709"/>
    <w:rsid w:val="00BA7FEA"/>
    <w:rsid w:val="00BB0F7F"/>
    <w:rsid w:val="00BB3290"/>
    <w:rsid w:val="00BB4491"/>
    <w:rsid w:val="00BB4C60"/>
    <w:rsid w:val="00BB53D1"/>
    <w:rsid w:val="00BB5451"/>
    <w:rsid w:val="00BB6262"/>
    <w:rsid w:val="00BB6FB5"/>
    <w:rsid w:val="00BC022D"/>
    <w:rsid w:val="00BC240E"/>
    <w:rsid w:val="00BC56BB"/>
    <w:rsid w:val="00BC5F6A"/>
    <w:rsid w:val="00BC6A89"/>
    <w:rsid w:val="00BC7034"/>
    <w:rsid w:val="00BD167C"/>
    <w:rsid w:val="00BD24E5"/>
    <w:rsid w:val="00BD4E99"/>
    <w:rsid w:val="00BE0A41"/>
    <w:rsid w:val="00BE18DC"/>
    <w:rsid w:val="00BE1DFA"/>
    <w:rsid w:val="00BE55D6"/>
    <w:rsid w:val="00BE6297"/>
    <w:rsid w:val="00BE6352"/>
    <w:rsid w:val="00BE68C5"/>
    <w:rsid w:val="00BF0FAB"/>
    <w:rsid w:val="00BF4234"/>
    <w:rsid w:val="00BF4E6E"/>
    <w:rsid w:val="00BF74F1"/>
    <w:rsid w:val="00BF7D24"/>
    <w:rsid w:val="00C002B7"/>
    <w:rsid w:val="00C023D1"/>
    <w:rsid w:val="00C02B4C"/>
    <w:rsid w:val="00C10B18"/>
    <w:rsid w:val="00C10E9A"/>
    <w:rsid w:val="00C13151"/>
    <w:rsid w:val="00C147D0"/>
    <w:rsid w:val="00C14F60"/>
    <w:rsid w:val="00C20660"/>
    <w:rsid w:val="00C207D3"/>
    <w:rsid w:val="00C249AA"/>
    <w:rsid w:val="00C24DB9"/>
    <w:rsid w:val="00C306E1"/>
    <w:rsid w:val="00C32202"/>
    <w:rsid w:val="00C32CF5"/>
    <w:rsid w:val="00C32D86"/>
    <w:rsid w:val="00C33823"/>
    <w:rsid w:val="00C35DDF"/>
    <w:rsid w:val="00C42270"/>
    <w:rsid w:val="00C444CB"/>
    <w:rsid w:val="00C447CE"/>
    <w:rsid w:val="00C46F0F"/>
    <w:rsid w:val="00C47003"/>
    <w:rsid w:val="00C474CD"/>
    <w:rsid w:val="00C50195"/>
    <w:rsid w:val="00C51534"/>
    <w:rsid w:val="00C52764"/>
    <w:rsid w:val="00C53729"/>
    <w:rsid w:val="00C539D5"/>
    <w:rsid w:val="00C5590D"/>
    <w:rsid w:val="00C5656C"/>
    <w:rsid w:val="00C5749E"/>
    <w:rsid w:val="00C61762"/>
    <w:rsid w:val="00C6246B"/>
    <w:rsid w:val="00C63313"/>
    <w:rsid w:val="00C63588"/>
    <w:rsid w:val="00C63ABE"/>
    <w:rsid w:val="00C64BB7"/>
    <w:rsid w:val="00C6535E"/>
    <w:rsid w:val="00C656A0"/>
    <w:rsid w:val="00C703C3"/>
    <w:rsid w:val="00C72D10"/>
    <w:rsid w:val="00C72DB7"/>
    <w:rsid w:val="00C73116"/>
    <w:rsid w:val="00C73363"/>
    <w:rsid w:val="00C736D2"/>
    <w:rsid w:val="00C73C4E"/>
    <w:rsid w:val="00C75575"/>
    <w:rsid w:val="00C76A14"/>
    <w:rsid w:val="00C77B2B"/>
    <w:rsid w:val="00C80698"/>
    <w:rsid w:val="00C80865"/>
    <w:rsid w:val="00C80B76"/>
    <w:rsid w:val="00C811A1"/>
    <w:rsid w:val="00C814D7"/>
    <w:rsid w:val="00C82ECA"/>
    <w:rsid w:val="00C90C90"/>
    <w:rsid w:val="00C915BC"/>
    <w:rsid w:val="00C91795"/>
    <w:rsid w:val="00C97CA3"/>
    <w:rsid w:val="00CA131B"/>
    <w:rsid w:val="00CA3B8E"/>
    <w:rsid w:val="00CA4082"/>
    <w:rsid w:val="00CA63B6"/>
    <w:rsid w:val="00CA6B2C"/>
    <w:rsid w:val="00CA7016"/>
    <w:rsid w:val="00CA7879"/>
    <w:rsid w:val="00CA7C1C"/>
    <w:rsid w:val="00CB1B13"/>
    <w:rsid w:val="00CB2456"/>
    <w:rsid w:val="00CB34D4"/>
    <w:rsid w:val="00CB43EA"/>
    <w:rsid w:val="00CB450D"/>
    <w:rsid w:val="00CB7D21"/>
    <w:rsid w:val="00CC27E0"/>
    <w:rsid w:val="00CC7354"/>
    <w:rsid w:val="00CC7DAE"/>
    <w:rsid w:val="00CD2134"/>
    <w:rsid w:val="00CD3286"/>
    <w:rsid w:val="00CD39A3"/>
    <w:rsid w:val="00CD4D6C"/>
    <w:rsid w:val="00CD7843"/>
    <w:rsid w:val="00CE1226"/>
    <w:rsid w:val="00CE1FDD"/>
    <w:rsid w:val="00CE21C7"/>
    <w:rsid w:val="00CE2A56"/>
    <w:rsid w:val="00CE2F2C"/>
    <w:rsid w:val="00CE43F7"/>
    <w:rsid w:val="00CE67DB"/>
    <w:rsid w:val="00CE6F6C"/>
    <w:rsid w:val="00CE72C3"/>
    <w:rsid w:val="00CE757D"/>
    <w:rsid w:val="00CE768C"/>
    <w:rsid w:val="00CE7FB0"/>
    <w:rsid w:val="00CF0004"/>
    <w:rsid w:val="00CF0E5B"/>
    <w:rsid w:val="00CF32D0"/>
    <w:rsid w:val="00CF32FC"/>
    <w:rsid w:val="00CF48CD"/>
    <w:rsid w:val="00CF4B6D"/>
    <w:rsid w:val="00CF6100"/>
    <w:rsid w:val="00D03E8C"/>
    <w:rsid w:val="00D0625E"/>
    <w:rsid w:val="00D06A09"/>
    <w:rsid w:val="00D07194"/>
    <w:rsid w:val="00D125E7"/>
    <w:rsid w:val="00D13BE9"/>
    <w:rsid w:val="00D14F49"/>
    <w:rsid w:val="00D17085"/>
    <w:rsid w:val="00D20E42"/>
    <w:rsid w:val="00D240EE"/>
    <w:rsid w:val="00D246F0"/>
    <w:rsid w:val="00D31346"/>
    <w:rsid w:val="00D319C0"/>
    <w:rsid w:val="00D32FF8"/>
    <w:rsid w:val="00D336DD"/>
    <w:rsid w:val="00D42F7D"/>
    <w:rsid w:val="00D43998"/>
    <w:rsid w:val="00D43B31"/>
    <w:rsid w:val="00D4432F"/>
    <w:rsid w:val="00D45845"/>
    <w:rsid w:val="00D52609"/>
    <w:rsid w:val="00D54901"/>
    <w:rsid w:val="00D633D5"/>
    <w:rsid w:val="00D65650"/>
    <w:rsid w:val="00D65F1E"/>
    <w:rsid w:val="00D71216"/>
    <w:rsid w:val="00D71341"/>
    <w:rsid w:val="00D71497"/>
    <w:rsid w:val="00D71A73"/>
    <w:rsid w:val="00D7291B"/>
    <w:rsid w:val="00D730FF"/>
    <w:rsid w:val="00D7423C"/>
    <w:rsid w:val="00D74C92"/>
    <w:rsid w:val="00D802C3"/>
    <w:rsid w:val="00D84F89"/>
    <w:rsid w:val="00D86833"/>
    <w:rsid w:val="00D87B38"/>
    <w:rsid w:val="00D901D7"/>
    <w:rsid w:val="00D90692"/>
    <w:rsid w:val="00D910D8"/>
    <w:rsid w:val="00D912D9"/>
    <w:rsid w:val="00D9273F"/>
    <w:rsid w:val="00D9333D"/>
    <w:rsid w:val="00D93523"/>
    <w:rsid w:val="00D95656"/>
    <w:rsid w:val="00D96E8F"/>
    <w:rsid w:val="00DA4669"/>
    <w:rsid w:val="00DA5A8F"/>
    <w:rsid w:val="00DA7924"/>
    <w:rsid w:val="00DB4113"/>
    <w:rsid w:val="00DB75EF"/>
    <w:rsid w:val="00DC33FB"/>
    <w:rsid w:val="00DC35D5"/>
    <w:rsid w:val="00DC3F22"/>
    <w:rsid w:val="00DC66DB"/>
    <w:rsid w:val="00DC6ADB"/>
    <w:rsid w:val="00DC72CD"/>
    <w:rsid w:val="00DD1948"/>
    <w:rsid w:val="00DD62F7"/>
    <w:rsid w:val="00DD7CAC"/>
    <w:rsid w:val="00DE0513"/>
    <w:rsid w:val="00DE2F9A"/>
    <w:rsid w:val="00DE50F0"/>
    <w:rsid w:val="00DE7219"/>
    <w:rsid w:val="00DF0207"/>
    <w:rsid w:val="00DF1199"/>
    <w:rsid w:val="00DF38A6"/>
    <w:rsid w:val="00DF49B0"/>
    <w:rsid w:val="00DF4AF4"/>
    <w:rsid w:val="00DF4C7A"/>
    <w:rsid w:val="00DF552E"/>
    <w:rsid w:val="00DF5EEA"/>
    <w:rsid w:val="00DF60CE"/>
    <w:rsid w:val="00DF69F3"/>
    <w:rsid w:val="00DF7FAE"/>
    <w:rsid w:val="00E00133"/>
    <w:rsid w:val="00E004A3"/>
    <w:rsid w:val="00E006F3"/>
    <w:rsid w:val="00E00C27"/>
    <w:rsid w:val="00E00E0F"/>
    <w:rsid w:val="00E04898"/>
    <w:rsid w:val="00E06C11"/>
    <w:rsid w:val="00E11051"/>
    <w:rsid w:val="00E1255C"/>
    <w:rsid w:val="00E142BD"/>
    <w:rsid w:val="00E14E84"/>
    <w:rsid w:val="00E15061"/>
    <w:rsid w:val="00E20772"/>
    <w:rsid w:val="00E21868"/>
    <w:rsid w:val="00E22CF7"/>
    <w:rsid w:val="00E27102"/>
    <w:rsid w:val="00E275B5"/>
    <w:rsid w:val="00E34DA0"/>
    <w:rsid w:val="00E41060"/>
    <w:rsid w:val="00E4122A"/>
    <w:rsid w:val="00E417FF"/>
    <w:rsid w:val="00E4220E"/>
    <w:rsid w:val="00E424E5"/>
    <w:rsid w:val="00E4297E"/>
    <w:rsid w:val="00E43692"/>
    <w:rsid w:val="00E43F7C"/>
    <w:rsid w:val="00E44A97"/>
    <w:rsid w:val="00E44AAD"/>
    <w:rsid w:val="00E44F40"/>
    <w:rsid w:val="00E501C7"/>
    <w:rsid w:val="00E50659"/>
    <w:rsid w:val="00E50A1B"/>
    <w:rsid w:val="00E50B1A"/>
    <w:rsid w:val="00E50B37"/>
    <w:rsid w:val="00E51509"/>
    <w:rsid w:val="00E52CBB"/>
    <w:rsid w:val="00E54C73"/>
    <w:rsid w:val="00E562D8"/>
    <w:rsid w:val="00E56442"/>
    <w:rsid w:val="00E60480"/>
    <w:rsid w:val="00E60C71"/>
    <w:rsid w:val="00E65A78"/>
    <w:rsid w:val="00E6602D"/>
    <w:rsid w:val="00E6675E"/>
    <w:rsid w:val="00E668A3"/>
    <w:rsid w:val="00E67E01"/>
    <w:rsid w:val="00E7339F"/>
    <w:rsid w:val="00E75D57"/>
    <w:rsid w:val="00E80756"/>
    <w:rsid w:val="00E80E1E"/>
    <w:rsid w:val="00E81CAD"/>
    <w:rsid w:val="00E83ECA"/>
    <w:rsid w:val="00E84040"/>
    <w:rsid w:val="00E86E4F"/>
    <w:rsid w:val="00E90B81"/>
    <w:rsid w:val="00E915FB"/>
    <w:rsid w:val="00E9257C"/>
    <w:rsid w:val="00E92D29"/>
    <w:rsid w:val="00E930B1"/>
    <w:rsid w:val="00E96BD9"/>
    <w:rsid w:val="00E972B4"/>
    <w:rsid w:val="00E97FD9"/>
    <w:rsid w:val="00EA2BB8"/>
    <w:rsid w:val="00EA3AFC"/>
    <w:rsid w:val="00EA4B3F"/>
    <w:rsid w:val="00EA5EC8"/>
    <w:rsid w:val="00EA663D"/>
    <w:rsid w:val="00EB01A7"/>
    <w:rsid w:val="00EB2256"/>
    <w:rsid w:val="00EC0B23"/>
    <w:rsid w:val="00EC0C6A"/>
    <w:rsid w:val="00EC1C6E"/>
    <w:rsid w:val="00EC27A5"/>
    <w:rsid w:val="00EC32C5"/>
    <w:rsid w:val="00EC3571"/>
    <w:rsid w:val="00EC35D5"/>
    <w:rsid w:val="00EC4BDC"/>
    <w:rsid w:val="00EC7644"/>
    <w:rsid w:val="00ED0B3D"/>
    <w:rsid w:val="00ED2E02"/>
    <w:rsid w:val="00ED2F63"/>
    <w:rsid w:val="00ED4388"/>
    <w:rsid w:val="00EE011D"/>
    <w:rsid w:val="00EE0722"/>
    <w:rsid w:val="00EE0F55"/>
    <w:rsid w:val="00EE106B"/>
    <w:rsid w:val="00EE25AE"/>
    <w:rsid w:val="00EE4AF6"/>
    <w:rsid w:val="00EE4C18"/>
    <w:rsid w:val="00EE5AAF"/>
    <w:rsid w:val="00EE6CF2"/>
    <w:rsid w:val="00EF01E0"/>
    <w:rsid w:val="00EF1694"/>
    <w:rsid w:val="00EF175C"/>
    <w:rsid w:val="00EF5AA1"/>
    <w:rsid w:val="00EF7AB8"/>
    <w:rsid w:val="00F00A8B"/>
    <w:rsid w:val="00F01243"/>
    <w:rsid w:val="00F013B1"/>
    <w:rsid w:val="00F0366C"/>
    <w:rsid w:val="00F047C0"/>
    <w:rsid w:val="00F06AE5"/>
    <w:rsid w:val="00F071F9"/>
    <w:rsid w:val="00F0762F"/>
    <w:rsid w:val="00F121DF"/>
    <w:rsid w:val="00F158DB"/>
    <w:rsid w:val="00F17B80"/>
    <w:rsid w:val="00F207E7"/>
    <w:rsid w:val="00F232FF"/>
    <w:rsid w:val="00F24C6A"/>
    <w:rsid w:val="00F2636B"/>
    <w:rsid w:val="00F301E1"/>
    <w:rsid w:val="00F329CA"/>
    <w:rsid w:val="00F3305A"/>
    <w:rsid w:val="00F336EF"/>
    <w:rsid w:val="00F339B7"/>
    <w:rsid w:val="00F33DBA"/>
    <w:rsid w:val="00F43D2E"/>
    <w:rsid w:val="00F45FC9"/>
    <w:rsid w:val="00F47160"/>
    <w:rsid w:val="00F477B0"/>
    <w:rsid w:val="00F506EF"/>
    <w:rsid w:val="00F50AFC"/>
    <w:rsid w:val="00F51A5F"/>
    <w:rsid w:val="00F51C2D"/>
    <w:rsid w:val="00F51D96"/>
    <w:rsid w:val="00F51E4A"/>
    <w:rsid w:val="00F53DCB"/>
    <w:rsid w:val="00F5423D"/>
    <w:rsid w:val="00F63CBE"/>
    <w:rsid w:val="00F641C2"/>
    <w:rsid w:val="00F6643D"/>
    <w:rsid w:val="00F66B7A"/>
    <w:rsid w:val="00F677CD"/>
    <w:rsid w:val="00F74850"/>
    <w:rsid w:val="00F7631C"/>
    <w:rsid w:val="00F77CAD"/>
    <w:rsid w:val="00F8146D"/>
    <w:rsid w:val="00F818FC"/>
    <w:rsid w:val="00F82180"/>
    <w:rsid w:val="00F85102"/>
    <w:rsid w:val="00F853A3"/>
    <w:rsid w:val="00F8611A"/>
    <w:rsid w:val="00F87EE4"/>
    <w:rsid w:val="00F9065F"/>
    <w:rsid w:val="00F941C5"/>
    <w:rsid w:val="00F9450B"/>
    <w:rsid w:val="00F94F99"/>
    <w:rsid w:val="00F955F2"/>
    <w:rsid w:val="00F95DD1"/>
    <w:rsid w:val="00F95F2F"/>
    <w:rsid w:val="00F96526"/>
    <w:rsid w:val="00F966FB"/>
    <w:rsid w:val="00F96B21"/>
    <w:rsid w:val="00F97255"/>
    <w:rsid w:val="00FA07E4"/>
    <w:rsid w:val="00FA0F98"/>
    <w:rsid w:val="00FA10C4"/>
    <w:rsid w:val="00FA3C71"/>
    <w:rsid w:val="00FA3E19"/>
    <w:rsid w:val="00FA4473"/>
    <w:rsid w:val="00FA4AD2"/>
    <w:rsid w:val="00FA54C2"/>
    <w:rsid w:val="00FA6172"/>
    <w:rsid w:val="00FB04BE"/>
    <w:rsid w:val="00FB0F7D"/>
    <w:rsid w:val="00FB3E55"/>
    <w:rsid w:val="00FB6952"/>
    <w:rsid w:val="00FB6956"/>
    <w:rsid w:val="00FC4152"/>
    <w:rsid w:val="00FC4E55"/>
    <w:rsid w:val="00FC5CAE"/>
    <w:rsid w:val="00FC7D21"/>
    <w:rsid w:val="00FD0301"/>
    <w:rsid w:val="00FD310A"/>
    <w:rsid w:val="00FD341F"/>
    <w:rsid w:val="00FD4025"/>
    <w:rsid w:val="00FD45D2"/>
    <w:rsid w:val="00FD54B4"/>
    <w:rsid w:val="00FD6398"/>
    <w:rsid w:val="00FD6F64"/>
    <w:rsid w:val="00FD71B1"/>
    <w:rsid w:val="00FD7E88"/>
    <w:rsid w:val="00FE0B47"/>
    <w:rsid w:val="00FE2243"/>
    <w:rsid w:val="00FE226F"/>
    <w:rsid w:val="00FE2534"/>
    <w:rsid w:val="00FE2BDD"/>
    <w:rsid w:val="00FE2E85"/>
    <w:rsid w:val="00FE6A74"/>
    <w:rsid w:val="00FF1F59"/>
    <w:rsid w:val="00FF3377"/>
    <w:rsid w:val="00FF3482"/>
    <w:rsid w:val="00FF4C9E"/>
    <w:rsid w:val="00FF7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qFormat/>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qFormat/>
    <w:rsid w:val="00DF69F3"/>
    <w:pPr>
      <w:ind w:left="240"/>
    </w:pPr>
  </w:style>
  <w:style w:type="paragraph" w:styleId="TOC3">
    <w:name w:val="toc 3"/>
    <w:basedOn w:val="Normal"/>
    <w:next w:val="Normal"/>
    <w:autoRedefine/>
    <w:uiPriority w:val="39"/>
    <w:qFormat/>
    <w:rsid w:val="00113F57"/>
    <w:pPr>
      <w:ind w:left="480"/>
    </w:pPr>
  </w:style>
  <w:style w:type="paragraph" w:styleId="TOC4">
    <w:name w:val="toc 4"/>
    <w:basedOn w:val="Normal"/>
    <w:next w:val="Normal"/>
    <w:autoRedefine/>
    <w:uiPriority w:val="39"/>
    <w:rsid w:val="00113F57"/>
    <w:pPr>
      <w:ind w:left="720"/>
    </w:pPr>
  </w:style>
  <w:style w:type="paragraph" w:styleId="TOC5">
    <w:name w:val="toc 5"/>
    <w:basedOn w:val="Normal"/>
    <w:next w:val="Normal"/>
    <w:autoRedefine/>
    <w:uiPriority w:val="39"/>
    <w:rsid w:val="00113F57"/>
    <w:pPr>
      <w:ind w:left="960"/>
    </w:pPr>
  </w:style>
  <w:style w:type="paragraph" w:styleId="TOC6">
    <w:name w:val="toc 6"/>
    <w:basedOn w:val="Normal"/>
    <w:next w:val="Normal"/>
    <w:autoRedefine/>
    <w:uiPriority w:val="39"/>
    <w:rsid w:val="00113F57"/>
    <w:pPr>
      <w:ind w:left="1200"/>
    </w:pPr>
  </w:style>
  <w:style w:type="paragraph" w:styleId="TOC7">
    <w:name w:val="toc 7"/>
    <w:basedOn w:val="Normal"/>
    <w:next w:val="Normal"/>
    <w:autoRedefine/>
    <w:uiPriority w:val="39"/>
    <w:rsid w:val="00113F57"/>
    <w:pPr>
      <w:ind w:left="1440"/>
    </w:pPr>
  </w:style>
  <w:style w:type="paragraph" w:styleId="TOC8">
    <w:name w:val="toc 8"/>
    <w:basedOn w:val="Normal"/>
    <w:next w:val="Normal"/>
    <w:autoRedefine/>
    <w:uiPriority w:val="39"/>
    <w:rsid w:val="00113F57"/>
    <w:pPr>
      <w:ind w:left="1680"/>
    </w:pPr>
  </w:style>
  <w:style w:type="paragraph" w:styleId="TOC9">
    <w:name w:val="toc 9"/>
    <w:basedOn w:val="Normal"/>
    <w:next w:val="Normal"/>
    <w:autoRedefine/>
    <w:uiPriority w:val="39"/>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97234A"/>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97234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paragraph" w:customStyle="1" w:styleId="KeywordName">
    <w:name w:val="Keyword Name"/>
    <w:basedOn w:val="KeywordDescriptions"/>
    <w:rsid w:val="0086340B"/>
    <w:rPr>
      <w:b/>
      <w:bCs/>
    </w:rPr>
  </w:style>
  <w:style w:type="paragraph" w:customStyle="1" w:styleId="KeywordNameTOC">
    <w:name w:val="Keyword Name TOC"/>
    <w:basedOn w:val="KeywordDescriptions"/>
    <w:link w:val="KeywordNameTOCChar"/>
    <w:qFormat/>
    <w:rsid w:val="0086340B"/>
    <w:rPr>
      <w:b/>
    </w:rPr>
  </w:style>
  <w:style w:type="character" w:customStyle="1" w:styleId="KeywordNameTOCChar">
    <w:name w:val="Keyword Name TOC Char"/>
    <w:basedOn w:val="KeywordDescriptionsChar"/>
    <w:link w:val="KeywordNameTOC"/>
    <w:rsid w:val="0086340B"/>
    <w:rPr>
      <w:b/>
      <w:i w:val="0"/>
      <w:sz w:val="24"/>
      <w:szCs w:val="24"/>
      <w:lang w:eastAsia="zh-CN"/>
    </w:rPr>
  </w:style>
  <w:style w:type="paragraph" w:customStyle="1" w:styleId="Style3">
    <w:name w:val="Style3"/>
    <w:basedOn w:val="KeywordDescriptions"/>
    <w:link w:val="Style3Char"/>
    <w:qFormat/>
    <w:rsid w:val="0086340B"/>
  </w:style>
  <w:style w:type="character" w:customStyle="1" w:styleId="Style3Char">
    <w:name w:val="Style3 Char"/>
    <w:basedOn w:val="KeywordDescriptionsChar"/>
    <w:link w:val="Style3"/>
    <w:rsid w:val="0086340B"/>
    <w:rPr>
      <w:i w:val="0"/>
      <w:sz w:val="24"/>
      <w:szCs w:val="24"/>
      <w:lang w:eastAsia="zh-CN"/>
    </w:rPr>
  </w:style>
  <w:style w:type="paragraph" w:styleId="Revision">
    <w:name w:val="Revision"/>
    <w:hidden/>
    <w:uiPriority w:val="99"/>
    <w:semiHidden/>
    <w:rsid w:val="00076DCD"/>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2C23F5-3E7B-443E-9D65-D033098F8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1474</Words>
  <Characters>8403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9858</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2017-10-26T04:34:00Z</dcterms:created>
  <dcterms:modified xsi:type="dcterms:W3CDTF">2017-10-26T22:47:00Z</dcterms:modified>
</cp:coreProperties>
</file>