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A6A3E" w14:textId="77777777" w:rsidR="00F33DBA" w:rsidRPr="00AA5982" w:rsidRDefault="000954EC" w:rsidP="00AA5982">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AA5982">
        <w:rPr>
          <w:rFonts w:ascii="Times New Roman" w:hAnsi="Times New Roman" w:cs="Times New Roman"/>
          <w:b/>
          <w:sz w:val="32"/>
          <w:szCs w:val="32"/>
        </w:rPr>
        <w:t>BUFFER ISSUE RESOLUTION DOCUMENT</w:t>
      </w:r>
      <w:r w:rsidR="00F33DBA" w:rsidRPr="00AA5982">
        <w:rPr>
          <w:rFonts w:ascii="Times New Roman" w:hAnsi="Times New Roman" w:cs="Times New Roman"/>
          <w:b/>
          <w:sz w:val="32"/>
          <w:szCs w:val="32"/>
        </w:rPr>
        <w:t xml:space="preserve"> (BIRD)</w:t>
      </w:r>
    </w:p>
    <w:p w14:paraId="064A8ED7" w14:textId="77777777" w:rsidR="00F33DBA" w:rsidRPr="00AA5982" w:rsidRDefault="00F33DBA" w:rsidP="00F33DBA">
      <w:pPr>
        <w:pStyle w:val="HTMLPreformatted"/>
        <w:rPr>
          <w:rFonts w:ascii="Times New Roman" w:hAnsi="Times New Roman" w:cs="Times New Roman"/>
          <w:sz w:val="24"/>
          <w:szCs w:val="24"/>
        </w:rPr>
      </w:pPr>
    </w:p>
    <w:p w14:paraId="75567810" w14:textId="7992DB42" w:rsidR="00F33DBA" w:rsidRPr="00AA5982" w:rsidRDefault="0066337F" w:rsidP="00F33DBA">
      <w:pPr>
        <w:pStyle w:val="HTMLPreformatted"/>
        <w:rPr>
          <w:rFonts w:ascii="Times New Roman" w:hAnsi="Times New Roman" w:cs="Times New Roman"/>
          <w:sz w:val="24"/>
          <w:szCs w:val="24"/>
        </w:rPr>
      </w:pPr>
      <w:r>
        <w:rPr>
          <w:rFonts w:ascii="Times New Roman" w:hAnsi="Times New Roman" w:cs="Times New Roman"/>
          <w:b/>
          <w:sz w:val="24"/>
          <w:szCs w:val="24"/>
        </w:rPr>
        <w:t>BIRD NUMBER</w:t>
      </w:r>
      <w:r w:rsidRPr="00AA5982">
        <w:rPr>
          <w:rFonts w:ascii="Times New Roman" w:hAnsi="Times New Roman" w:cs="Times New Roman"/>
          <w:b/>
          <w:sz w:val="24"/>
          <w:szCs w:val="24"/>
        </w:rPr>
        <w:t>:</w:t>
      </w:r>
      <w:r w:rsidRPr="00AA5982">
        <w:rPr>
          <w:rFonts w:ascii="Times New Roman" w:hAnsi="Times New Roman" w:cs="Times New Roman"/>
          <w:sz w:val="24"/>
          <w:szCs w:val="24"/>
        </w:rPr>
        <w:tab/>
      </w:r>
      <w:r>
        <w:rPr>
          <w:rFonts w:ascii="Times New Roman" w:hAnsi="Times New Roman" w:cs="Times New Roman"/>
          <w:sz w:val="24"/>
          <w:szCs w:val="24"/>
        </w:rPr>
        <w:tab/>
        <w:t>158.</w:t>
      </w:r>
      <w:r w:rsidR="00CD35E2">
        <w:rPr>
          <w:rFonts w:ascii="Times New Roman" w:hAnsi="Times New Roman" w:cs="Times New Roman"/>
          <w:sz w:val="24"/>
          <w:szCs w:val="24"/>
        </w:rPr>
        <w:t>6</w:t>
      </w:r>
      <w:r w:rsidR="00E467ED">
        <w:rPr>
          <w:rFonts w:ascii="Times New Roman" w:hAnsi="Times New Roman" w:cs="Times New Roman"/>
          <w:sz w:val="24"/>
          <w:szCs w:val="24"/>
        </w:rPr>
        <w:t>_</w:t>
      </w:r>
      <w:r w:rsidR="00380AAF">
        <w:rPr>
          <w:rFonts w:ascii="Times New Roman" w:hAnsi="Times New Roman" w:cs="Times New Roman"/>
          <w:sz w:val="24"/>
          <w:szCs w:val="24"/>
        </w:rPr>
        <w:t>draft4</w:t>
      </w:r>
    </w:p>
    <w:p w14:paraId="1148F33A" w14:textId="77777777" w:rsidR="00F33DBA" w:rsidRPr="00AA5982" w:rsidRDefault="00F33DBA" w:rsidP="00F33DBA">
      <w:pPr>
        <w:pStyle w:val="HTMLPreformatted"/>
        <w:rPr>
          <w:rFonts w:ascii="Times New Roman" w:hAnsi="Times New Roman" w:cs="Times New Roman"/>
          <w:i/>
          <w:sz w:val="24"/>
          <w:szCs w:val="24"/>
        </w:rPr>
      </w:pPr>
      <w:r w:rsidRPr="00AA5982">
        <w:rPr>
          <w:rFonts w:ascii="Times New Roman" w:hAnsi="Times New Roman" w:cs="Times New Roman"/>
          <w:b/>
          <w:sz w:val="24"/>
          <w:szCs w:val="24"/>
        </w:rPr>
        <w:t>ISSUE TITLE:</w:t>
      </w:r>
      <w:r w:rsidRPr="00AA5982">
        <w:rPr>
          <w:rFonts w:ascii="Times New Roman" w:hAnsi="Times New Roman" w:cs="Times New Roman"/>
          <w:sz w:val="24"/>
          <w:szCs w:val="24"/>
        </w:rPr>
        <w:t xml:space="preserve">   </w:t>
      </w:r>
      <w:r w:rsidRPr="00AA5982">
        <w:rPr>
          <w:rFonts w:ascii="Times New Roman" w:hAnsi="Times New Roman" w:cs="Times New Roman"/>
          <w:sz w:val="24"/>
          <w:szCs w:val="24"/>
        </w:rPr>
        <w:tab/>
      </w:r>
      <w:r w:rsidR="000954EC">
        <w:rPr>
          <w:rFonts w:ascii="Times New Roman" w:hAnsi="Times New Roman" w:cs="Times New Roman"/>
          <w:sz w:val="24"/>
          <w:szCs w:val="24"/>
        </w:rPr>
        <w:tab/>
      </w:r>
      <w:r w:rsidR="00AA5982">
        <w:rPr>
          <w:rFonts w:ascii="Times New Roman" w:hAnsi="Times New Roman" w:cs="Times New Roman"/>
          <w:i/>
          <w:sz w:val="24"/>
          <w:szCs w:val="24"/>
        </w:rPr>
        <w:t>AMI T</w:t>
      </w:r>
      <w:r w:rsidR="00F92E8B">
        <w:rPr>
          <w:rFonts w:ascii="Times New Roman" w:hAnsi="Times New Roman" w:cs="Times New Roman"/>
          <w:i/>
          <w:sz w:val="24"/>
          <w:szCs w:val="24"/>
        </w:rPr>
        <w:t>s4file</w:t>
      </w:r>
      <w:r w:rsidR="00AA5982">
        <w:rPr>
          <w:rFonts w:ascii="Times New Roman" w:hAnsi="Times New Roman" w:cs="Times New Roman"/>
          <w:i/>
          <w:sz w:val="24"/>
          <w:szCs w:val="24"/>
        </w:rPr>
        <w:t xml:space="preserve"> Analog Buffer Models</w:t>
      </w:r>
    </w:p>
    <w:p w14:paraId="36A7C3D3" w14:textId="77777777" w:rsidR="00A518F2" w:rsidRDefault="00F33DBA" w:rsidP="00A518F2">
      <w:pPr>
        <w:pStyle w:val="HTMLPreformatted"/>
        <w:rPr>
          <w:rFonts w:ascii="Times New Roman" w:hAnsi="Times New Roman" w:cs="Times New Roman"/>
          <w:i/>
          <w:sz w:val="24"/>
          <w:szCs w:val="24"/>
        </w:rPr>
      </w:pPr>
      <w:r w:rsidRPr="00AA5982">
        <w:rPr>
          <w:rFonts w:ascii="Times New Roman" w:hAnsi="Times New Roman" w:cs="Times New Roman"/>
          <w:b/>
          <w:sz w:val="24"/>
          <w:szCs w:val="24"/>
        </w:rPr>
        <w:t xml:space="preserve">REQUESTOR:  </w:t>
      </w:r>
      <w:r w:rsidRPr="00AA5982">
        <w:rPr>
          <w:rFonts w:ascii="Times New Roman" w:hAnsi="Times New Roman" w:cs="Times New Roman"/>
          <w:sz w:val="24"/>
          <w:szCs w:val="24"/>
        </w:rPr>
        <w:t xml:space="preserve">   </w:t>
      </w:r>
      <w:r w:rsidR="000954EC">
        <w:rPr>
          <w:rFonts w:ascii="Times New Roman" w:hAnsi="Times New Roman" w:cs="Times New Roman"/>
          <w:sz w:val="24"/>
          <w:szCs w:val="24"/>
        </w:rPr>
        <w:tab/>
      </w:r>
      <w:r w:rsidR="0066337F">
        <w:rPr>
          <w:rFonts w:ascii="Times New Roman" w:hAnsi="Times New Roman" w:cs="Times New Roman"/>
          <w:i/>
          <w:sz w:val="24"/>
          <w:szCs w:val="24"/>
        </w:rPr>
        <w:t>Walter Katz, Signal Integri</w:t>
      </w:r>
      <w:r w:rsidR="00AA5982">
        <w:rPr>
          <w:rFonts w:ascii="Times New Roman" w:hAnsi="Times New Roman" w:cs="Times New Roman"/>
          <w:i/>
          <w:sz w:val="24"/>
          <w:szCs w:val="24"/>
        </w:rPr>
        <w:t>ty Software, Inc.</w:t>
      </w:r>
    </w:p>
    <w:p w14:paraId="5D1041A1" w14:textId="77777777" w:rsidR="00A518F2" w:rsidRPr="00AA5982" w:rsidRDefault="00A518F2" w:rsidP="00A518F2">
      <w:pPr>
        <w:pStyle w:val="HTMLPreformatted"/>
        <w:ind w:left="2748"/>
        <w:rPr>
          <w:rFonts w:ascii="Times New Roman" w:hAnsi="Times New Roman" w:cs="Times New Roman"/>
          <w:sz w:val="24"/>
          <w:szCs w:val="24"/>
        </w:rPr>
      </w:pPr>
      <w:r>
        <w:rPr>
          <w:rFonts w:ascii="Times New Roman" w:hAnsi="Times New Roman" w:cs="Times New Roman"/>
          <w:i/>
          <w:sz w:val="24"/>
          <w:szCs w:val="24"/>
        </w:rPr>
        <w:t xml:space="preserve">Todd </w:t>
      </w:r>
      <w:proofErr w:type="spellStart"/>
      <w:r>
        <w:rPr>
          <w:rFonts w:ascii="Times New Roman" w:hAnsi="Times New Roman" w:cs="Times New Roman"/>
          <w:i/>
          <w:sz w:val="24"/>
          <w:szCs w:val="24"/>
        </w:rPr>
        <w:t>Westerhoff</w:t>
      </w:r>
      <w:proofErr w:type="spellEnd"/>
      <w:r>
        <w:rPr>
          <w:rFonts w:ascii="Times New Roman" w:hAnsi="Times New Roman" w:cs="Times New Roman"/>
          <w:i/>
          <w:sz w:val="24"/>
          <w:szCs w:val="24"/>
        </w:rPr>
        <w:t>, Signal Integrity Software, Inc.</w:t>
      </w:r>
    </w:p>
    <w:p w14:paraId="53B29E5F" w14:textId="77777777" w:rsidR="00A518F2" w:rsidRDefault="00A518F2" w:rsidP="00A518F2">
      <w:pPr>
        <w:pStyle w:val="HTMLPreformatted"/>
        <w:ind w:left="2748"/>
        <w:rPr>
          <w:rFonts w:ascii="Times New Roman" w:hAnsi="Times New Roman" w:cs="Times New Roman"/>
          <w:i/>
          <w:sz w:val="24"/>
          <w:szCs w:val="24"/>
        </w:rPr>
      </w:pPr>
      <w:r>
        <w:rPr>
          <w:rFonts w:ascii="Times New Roman" w:hAnsi="Times New Roman" w:cs="Times New Roman"/>
          <w:i/>
          <w:sz w:val="24"/>
          <w:szCs w:val="24"/>
        </w:rPr>
        <w:t>Fangyi Rao, Keysight Technologies, Inc.</w:t>
      </w:r>
    </w:p>
    <w:p w14:paraId="06727709" w14:textId="77777777" w:rsidR="002472E9" w:rsidRPr="00AA5982" w:rsidRDefault="002472E9" w:rsidP="00A518F2">
      <w:pPr>
        <w:pStyle w:val="HTMLPreformatted"/>
        <w:ind w:left="2748"/>
        <w:rPr>
          <w:rFonts w:ascii="Times New Roman" w:hAnsi="Times New Roman" w:cs="Times New Roman"/>
          <w:sz w:val="24"/>
          <w:szCs w:val="24"/>
        </w:rPr>
      </w:pPr>
      <w:r>
        <w:rPr>
          <w:rFonts w:ascii="Times New Roman" w:hAnsi="Times New Roman" w:cs="Times New Roman"/>
          <w:i/>
          <w:sz w:val="24"/>
          <w:szCs w:val="24"/>
        </w:rPr>
        <w:t>Radek Biernacki, Keysight Technologies, Inc.</w:t>
      </w:r>
    </w:p>
    <w:p w14:paraId="704D438C" w14:textId="77777777" w:rsidR="00F33DBA" w:rsidRPr="00AA5982" w:rsidRDefault="00F33DBA" w:rsidP="00F33DBA">
      <w:pPr>
        <w:pStyle w:val="HTMLPreformatted"/>
        <w:rPr>
          <w:rFonts w:ascii="Times New Roman" w:hAnsi="Times New Roman" w:cs="Times New Roman"/>
          <w:sz w:val="24"/>
          <w:szCs w:val="24"/>
        </w:rPr>
      </w:pPr>
    </w:p>
    <w:p w14:paraId="5F25434D" w14:textId="18911391" w:rsidR="00F33DBA" w:rsidRDefault="00F33DBA" w:rsidP="00F33DBA">
      <w:pPr>
        <w:pStyle w:val="HTMLPreformatted"/>
        <w:rPr>
          <w:rFonts w:ascii="Times New Roman" w:hAnsi="Times New Roman" w:cs="Times New Roman"/>
          <w:sz w:val="24"/>
          <w:szCs w:val="24"/>
        </w:rPr>
      </w:pPr>
      <w:r w:rsidRPr="00AA5982">
        <w:rPr>
          <w:rFonts w:ascii="Times New Roman" w:hAnsi="Times New Roman" w:cs="Times New Roman"/>
          <w:b/>
          <w:sz w:val="24"/>
          <w:szCs w:val="24"/>
        </w:rPr>
        <w:t>DATE SUBMITTED:</w:t>
      </w:r>
      <w:r w:rsidRPr="00AA5982">
        <w:rPr>
          <w:rFonts w:ascii="Times New Roman" w:hAnsi="Times New Roman" w:cs="Times New Roman"/>
          <w:sz w:val="24"/>
          <w:szCs w:val="24"/>
        </w:rPr>
        <w:tab/>
      </w:r>
      <w:r w:rsidR="00476969" w:rsidRPr="00A518F2">
        <w:rPr>
          <w:rFonts w:ascii="Times New Roman" w:hAnsi="Times New Roman" w:cs="Times New Roman"/>
          <w:sz w:val="24"/>
          <w:szCs w:val="24"/>
        </w:rPr>
        <w:t>February 20, 2013</w:t>
      </w:r>
      <w:r w:rsidR="00032450">
        <w:rPr>
          <w:rFonts w:ascii="Times New Roman" w:hAnsi="Times New Roman" w:cs="Times New Roman"/>
          <w:sz w:val="24"/>
          <w:szCs w:val="24"/>
        </w:rPr>
        <w:t>;</w:t>
      </w:r>
      <w:r w:rsidR="00476969" w:rsidRPr="00A518F2">
        <w:rPr>
          <w:rFonts w:ascii="Times New Roman" w:hAnsi="Times New Roman" w:cs="Times New Roman"/>
          <w:sz w:val="24"/>
          <w:szCs w:val="24"/>
        </w:rPr>
        <w:t xml:space="preserve"> May 15, 2013; May 17</w:t>
      </w:r>
      <w:r w:rsidR="00BB3C29">
        <w:rPr>
          <w:rFonts w:ascii="Times New Roman" w:hAnsi="Times New Roman" w:cs="Times New Roman"/>
          <w:sz w:val="24"/>
          <w:szCs w:val="24"/>
        </w:rPr>
        <w:t>,</w:t>
      </w:r>
      <w:r w:rsidR="00476969" w:rsidRPr="00A518F2">
        <w:rPr>
          <w:rFonts w:ascii="Times New Roman" w:hAnsi="Times New Roman" w:cs="Times New Roman"/>
          <w:sz w:val="24"/>
          <w:szCs w:val="24"/>
        </w:rPr>
        <w:t xml:space="preserve"> 2013; May 24, 2013</w:t>
      </w:r>
      <w:r w:rsidR="00032450">
        <w:rPr>
          <w:rFonts w:ascii="Times New Roman" w:hAnsi="Times New Roman" w:cs="Times New Roman"/>
          <w:sz w:val="24"/>
          <w:szCs w:val="24"/>
        </w:rPr>
        <w:t>; April 18, 2017; April 27, 2017</w:t>
      </w:r>
      <w:r w:rsidR="00CD35E2">
        <w:rPr>
          <w:rFonts w:ascii="Times New Roman" w:hAnsi="Times New Roman" w:cs="Times New Roman"/>
          <w:sz w:val="24"/>
          <w:szCs w:val="24"/>
        </w:rPr>
        <w:t xml:space="preserve">, </w:t>
      </w:r>
      <w:r w:rsidR="00BB3C29">
        <w:rPr>
          <w:rFonts w:ascii="Times New Roman" w:hAnsi="Times New Roman" w:cs="Times New Roman"/>
          <w:sz w:val="24"/>
          <w:szCs w:val="24"/>
        </w:rPr>
        <w:t>TBD</w:t>
      </w:r>
    </w:p>
    <w:p w14:paraId="3393BB1D" w14:textId="77777777" w:rsidR="0066337F" w:rsidRPr="00AA5982" w:rsidRDefault="0066337F" w:rsidP="00F33DBA">
      <w:pPr>
        <w:pStyle w:val="HTMLPreformatted"/>
        <w:rPr>
          <w:rFonts w:ascii="Times New Roman" w:hAnsi="Times New Roman" w:cs="Times New Roman"/>
          <w:sz w:val="24"/>
          <w:szCs w:val="24"/>
        </w:rPr>
      </w:pPr>
      <w:r w:rsidRPr="00AA5982">
        <w:rPr>
          <w:rFonts w:ascii="Times New Roman" w:hAnsi="Times New Roman" w:cs="Times New Roman"/>
          <w:b/>
          <w:sz w:val="24"/>
          <w:szCs w:val="24"/>
        </w:rPr>
        <w:t xml:space="preserve">DATE </w:t>
      </w:r>
      <w:r>
        <w:rPr>
          <w:rFonts w:ascii="Times New Roman" w:hAnsi="Times New Roman" w:cs="Times New Roman"/>
          <w:b/>
          <w:sz w:val="24"/>
          <w:szCs w:val="24"/>
        </w:rPr>
        <w:t>ACCEPTED</w:t>
      </w:r>
      <w:r w:rsidRPr="00AA5982">
        <w:rPr>
          <w:rFonts w:ascii="Times New Roman" w:hAnsi="Times New Roman" w:cs="Times New Roman"/>
          <w:b/>
          <w:sz w:val="24"/>
          <w:szCs w:val="24"/>
        </w:rPr>
        <w:t>:</w:t>
      </w:r>
      <w:r w:rsidRPr="00AA5982">
        <w:rPr>
          <w:rFonts w:ascii="Times New Roman" w:hAnsi="Times New Roman" w:cs="Times New Roman"/>
          <w:sz w:val="24"/>
          <w:szCs w:val="24"/>
        </w:rPr>
        <w:tab/>
      </w:r>
    </w:p>
    <w:p w14:paraId="457E0EB8" w14:textId="77777777" w:rsidR="00F33DBA" w:rsidRPr="00AA5982" w:rsidRDefault="00F33DBA" w:rsidP="00F33DBA">
      <w:pPr>
        <w:pStyle w:val="HTMLPreformatted"/>
        <w:pBdr>
          <w:bottom w:val="single" w:sz="12" w:space="1" w:color="auto"/>
        </w:pBdr>
        <w:rPr>
          <w:rFonts w:ascii="Times New Roman" w:hAnsi="Times New Roman" w:cs="Times New Roman"/>
          <w:sz w:val="24"/>
          <w:szCs w:val="24"/>
        </w:rPr>
      </w:pPr>
    </w:p>
    <w:p w14:paraId="100771C1" w14:textId="77777777" w:rsidR="000954EC" w:rsidRPr="00AA5982" w:rsidRDefault="000954EC" w:rsidP="00F33DBA">
      <w:pPr>
        <w:pStyle w:val="HTMLPreformatted"/>
        <w:rPr>
          <w:rFonts w:ascii="Times New Roman" w:hAnsi="Times New Roman" w:cs="Times New Roman"/>
          <w:sz w:val="24"/>
          <w:szCs w:val="24"/>
        </w:rPr>
      </w:pPr>
    </w:p>
    <w:p w14:paraId="08A3A27A" w14:textId="77777777" w:rsidR="00F33DBA" w:rsidRPr="00AA5982" w:rsidRDefault="00F33DBA" w:rsidP="00F33DBA">
      <w:pPr>
        <w:pStyle w:val="HTMLPreformatted"/>
        <w:rPr>
          <w:rFonts w:ascii="Times New Roman" w:hAnsi="Times New Roman" w:cs="Times New Roman"/>
          <w:sz w:val="24"/>
          <w:szCs w:val="24"/>
        </w:rPr>
      </w:pPr>
    </w:p>
    <w:p w14:paraId="089CDFFD" w14:textId="77777777"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ANALYSIS PATH/DATA THAT LED TO SPECIFICATION:</w:t>
      </w:r>
    </w:p>
    <w:p w14:paraId="0549B332" w14:textId="77777777" w:rsidR="00F33DBA" w:rsidRPr="00AA5982" w:rsidRDefault="00F33DBA" w:rsidP="00F33DBA">
      <w:pPr>
        <w:pStyle w:val="HTMLPreformatted"/>
        <w:rPr>
          <w:rFonts w:ascii="Times New Roman" w:hAnsi="Times New Roman" w:cs="Times New Roman"/>
          <w:sz w:val="24"/>
          <w:szCs w:val="24"/>
        </w:rPr>
      </w:pPr>
    </w:p>
    <w:p w14:paraId="76DBBE2C" w14:textId="38EA3484" w:rsidR="00F33DBA" w:rsidRPr="00AA5982" w:rsidRDefault="00AA5982" w:rsidP="00EB772A">
      <w:pPr>
        <w:pPrChange w:id="3" w:author="Author">
          <w:pPr>
            <w:pStyle w:val="HTMLPreformatted"/>
          </w:pPr>
        </w:pPrChange>
      </w:pPr>
      <w:r>
        <w:t>The IBIS 5.1 specification provide</w:t>
      </w:r>
      <w:r w:rsidR="00CD35E2">
        <w:t>d</w:t>
      </w:r>
      <w:r>
        <w:t xml:space="preserve"> limited capability for describing the frequency-dependent behavior of </w:t>
      </w:r>
      <w:proofErr w:type="spellStart"/>
      <w:r w:rsidR="0055576E">
        <w:t>SerDes</w:t>
      </w:r>
      <w:proofErr w:type="spellEnd"/>
      <w:r>
        <w:t xml:space="preserve"> transmitter analog output </w:t>
      </w:r>
      <w:bookmarkStart w:id="4" w:name="_GoBack"/>
      <w:bookmarkEnd w:id="4"/>
      <w:r w:rsidR="00CD35E2">
        <w:t>network</w:t>
      </w:r>
      <w:r w:rsidR="005E317D">
        <w:t>s</w:t>
      </w:r>
      <w:r w:rsidR="00CD35E2">
        <w:t xml:space="preserve"> </w:t>
      </w:r>
      <w:r>
        <w:t>or receiver analog input network</w:t>
      </w:r>
      <w:r w:rsidR="005E317D">
        <w:t>s</w:t>
      </w:r>
      <w:r w:rsidR="00C260FE">
        <w:t xml:space="preserve">.  </w:t>
      </w:r>
      <w:r>
        <w:t>This ma</w:t>
      </w:r>
      <w:r w:rsidR="00CD35E2">
        <w:t>de</w:t>
      </w:r>
      <w:r>
        <w:t xml:space="preserve"> it difficult to model device’s insertion and return loss</w:t>
      </w:r>
      <w:r w:rsidR="00CD35E2">
        <w:t>es</w:t>
      </w:r>
      <w:r>
        <w:t xml:space="preserve"> accurately, both of which are key factors in determining Inter-Symbol Interference (ISI) and overall signal quality</w:t>
      </w:r>
      <w:r w:rsidR="00C260FE">
        <w:t xml:space="preserve">.  </w:t>
      </w:r>
      <w:r w:rsidR="00086C64">
        <w:t>The IBIS 6.0 specification addressed those issues via IBIS-ISS modeling within [External Model] and [External Circuit] buffer descriptions, though the approach was not as simple and straightforward as proposed here</w:t>
      </w:r>
      <w:r w:rsidR="00C260FE">
        <w:t xml:space="preserve">.  </w:t>
      </w:r>
      <w:r>
        <w:t xml:space="preserve">This BIRD assumes that the </w:t>
      </w:r>
      <w:proofErr w:type="spellStart"/>
      <w:r>
        <w:t>T</w:t>
      </w:r>
      <w:r w:rsidR="00532CDC">
        <w:t>x</w:t>
      </w:r>
      <w:proofErr w:type="spellEnd"/>
      <w:r>
        <w:t xml:space="preserve"> analog output and R</w:t>
      </w:r>
      <w:r w:rsidR="00532CDC">
        <w:t>x</w:t>
      </w:r>
      <w:r>
        <w:t xml:space="preserve"> </w:t>
      </w:r>
      <w:r w:rsidR="00CD35E2">
        <w:t xml:space="preserve">analog input </w:t>
      </w:r>
      <w:r>
        <w:t>network</w:t>
      </w:r>
      <w:r w:rsidR="005E317D">
        <w:t>s</w:t>
      </w:r>
      <w:r>
        <w:t xml:space="preserve"> are described using</w:t>
      </w:r>
      <w:r w:rsidR="00C576C7">
        <w:t xml:space="preserve"> linear</w:t>
      </w:r>
      <w:r>
        <w:t xml:space="preserve"> 4</w:t>
      </w:r>
      <w:r w:rsidR="00086C64">
        <w:t>-</w:t>
      </w:r>
      <w:r>
        <w:t xml:space="preserve">port </w:t>
      </w:r>
      <w:r w:rsidR="00C576C7">
        <w:t>network</w:t>
      </w:r>
      <w:r>
        <w:t xml:space="preserve"> data and that the data is developed in a manner consistent with the </w:t>
      </w:r>
      <w:proofErr w:type="spellStart"/>
      <w:r>
        <w:t>subcircuits</w:t>
      </w:r>
      <w:proofErr w:type="spellEnd"/>
      <w:r>
        <w:t xml:space="preserve"> and parameters defined below</w:t>
      </w:r>
      <w:r w:rsidR="00C260FE">
        <w:t xml:space="preserve">.  </w:t>
      </w:r>
      <w:r>
        <w:t xml:space="preserve">The </w:t>
      </w:r>
      <w:proofErr w:type="spellStart"/>
      <w:r>
        <w:t>subcircuits</w:t>
      </w:r>
      <w:proofErr w:type="spellEnd"/>
      <w:r>
        <w:t xml:space="preserve"> used to instantiate the transmitter and receiver on-die </w:t>
      </w:r>
      <w:r w:rsidR="009D39D8">
        <w:t xml:space="preserve">4-port </w:t>
      </w:r>
      <w:r>
        <w:t>parameters are</w:t>
      </w:r>
      <w:r w:rsidR="00532CDC">
        <w:t xml:space="preserve"> shown on the following pages</w:t>
      </w:r>
      <w:r w:rsidR="00C260FE">
        <w:t xml:space="preserve">.  </w:t>
      </w:r>
      <w:r>
        <w:t xml:space="preserve">These </w:t>
      </w:r>
      <w:proofErr w:type="spellStart"/>
      <w:r>
        <w:t>subcircuits</w:t>
      </w:r>
      <w:proofErr w:type="spellEnd"/>
      <w:r>
        <w:t xml:space="preserve"> are treated as standard templates that are used whenever the AMI parameters defined in this document are </w:t>
      </w:r>
      <w:r w:rsidR="00532CDC">
        <w:t xml:space="preserve">used in </w:t>
      </w:r>
      <w:proofErr w:type="gramStart"/>
      <w:r w:rsidR="00532CDC">
        <w:t>the .</w:t>
      </w:r>
      <w:proofErr w:type="spellStart"/>
      <w:r w:rsidR="00532CDC">
        <w:t>ami</w:t>
      </w:r>
      <w:proofErr w:type="spellEnd"/>
      <w:proofErr w:type="gramEnd"/>
      <w:r w:rsidR="00532CDC">
        <w:t xml:space="preserve"> file</w:t>
      </w:r>
      <w:r w:rsidR="00C260FE">
        <w:t xml:space="preserve">.  </w:t>
      </w:r>
      <w:r w:rsidR="0048357A">
        <w:t xml:space="preserve">This BIRD defines </w:t>
      </w:r>
      <w:r w:rsidR="005E317D">
        <w:t xml:space="preserve">the following </w:t>
      </w:r>
      <w:r w:rsidR="0048357A">
        <w:t xml:space="preserve">new AMI </w:t>
      </w:r>
      <w:r w:rsidR="00F04D6A">
        <w:t>r</w:t>
      </w:r>
      <w:r w:rsidR="0048357A">
        <w:t xml:space="preserve">eserved </w:t>
      </w:r>
      <w:r w:rsidR="00F04D6A">
        <w:t>p</w:t>
      </w:r>
      <w:r w:rsidR="0048357A">
        <w:t>arameters</w:t>
      </w:r>
      <w:r w:rsidR="005E317D">
        <w:t>:</w:t>
      </w:r>
      <w:r w:rsidR="0048357A">
        <w:t xml:space="preserve"> </w:t>
      </w:r>
      <w:r w:rsidR="009D39D8">
        <w:t>Ts4file</w:t>
      </w:r>
      <w:r w:rsidR="001F2522">
        <w:t>, Ts4file_</w:t>
      </w:r>
      <w:r w:rsidR="00223965">
        <w:t>Boundary</w:t>
      </w:r>
      <w:r w:rsidR="0048357A">
        <w:t xml:space="preserve">, </w:t>
      </w:r>
      <w:proofErr w:type="spellStart"/>
      <w:r w:rsidR="0048357A">
        <w:t>Tx_V</w:t>
      </w:r>
      <w:proofErr w:type="spellEnd"/>
      <w:r w:rsidR="0048357A">
        <w:t xml:space="preserve">, </w:t>
      </w:r>
      <w:proofErr w:type="spellStart"/>
      <w:r w:rsidR="0048357A">
        <w:t>Tx_R</w:t>
      </w:r>
      <w:proofErr w:type="spellEnd"/>
      <w:r w:rsidR="0048357A">
        <w:t xml:space="preserve">, </w:t>
      </w:r>
      <w:r w:rsidR="001F2522">
        <w:t xml:space="preserve">and </w:t>
      </w:r>
      <w:proofErr w:type="spellStart"/>
      <w:r w:rsidR="0048357A">
        <w:t>Rx_R</w:t>
      </w:r>
      <w:proofErr w:type="spellEnd"/>
      <w:r w:rsidR="0048357A">
        <w:t>.</w:t>
      </w:r>
    </w:p>
    <w:p w14:paraId="671B88AE" w14:textId="77777777" w:rsidR="00440CAA" w:rsidRPr="00EB15EC" w:rsidRDefault="00440CAA" w:rsidP="00440CAA">
      <w:pPr>
        <w:pStyle w:val="HTMLPreformatted"/>
        <w:pBdr>
          <w:bottom w:val="single" w:sz="12" w:space="1" w:color="auto"/>
        </w:pBdr>
        <w:rPr>
          <w:rFonts w:ascii="Times New Roman" w:hAnsi="Times New Roman" w:cs="Times New Roman"/>
          <w:sz w:val="24"/>
          <w:szCs w:val="24"/>
        </w:rPr>
      </w:pPr>
    </w:p>
    <w:p w14:paraId="26576E3A" w14:textId="77777777" w:rsidR="00440CAA" w:rsidRPr="00EB15EC" w:rsidRDefault="00440CAA" w:rsidP="00440CAA">
      <w:pPr>
        <w:pStyle w:val="HTMLPreformatted"/>
        <w:rPr>
          <w:rFonts w:ascii="Times New Roman" w:hAnsi="Times New Roman" w:cs="Times New Roman"/>
          <w:sz w:val="24"/>
          <w:szCs w:val="24"/>
        </w:rPr>
      </w:pPr>
    </w:p>
    <w:p w14:paraId="032C79F2" w14:textId="77777777" w:rsidR="00F33DBA" w:rsidRPr="00AA5982" w:rsidRDefault="00F33DBA" w:rsidP="00F33DBA">
      <w:pPr>
        <w:pStyle w:val="HTMLPreformatted"/>
        <w:rPr>
          <w:rFonts w:ascii="Times New Roman" w:hAnsi="Times New Roman" w:cs="Times New Roman"/>
          <w:sz w:val="24"/>
          <w:szCs w:val="24"/>
        </w:rPr>
      </w:pPr>
    </w:p>
    <w:p w14:paraId="5C4EE858" w14:textId="77777777"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ANY OTHER BACKGROUND INFORMATION:</w:t>
      </w:r>
    </w:p>
    <w:p w14:paraId="56361940" w14:textId="2DD9D2B7" w:rsidR="003758D0" w:rsidRDefault="003758D0" w:rsidP="003758D0">
      <w:pPr>
        <w:pStyle w:val="HTMLPreformatted"/>
        <w:rPr>
          <w:rFonts w:ascii="Times New Roman" w:hAnsi="Times New Roman" w:cs="Times New Roman"/>
          <w:sz w:val="24"/>
          <w:szCs w:val="24"/>
        </w:rPr>
      </w:pPr>
      <w:r>
        <w:rPr>
          <w:rFonts w:ascii="Times New Roman" w:hAnsi="Times New Roman" w:cs="Times New Roman"/>
          <w:sz w:val="24"/>
          <w:szCs w:val="24"/>
        </w:rPr>
        <w:t xml:space="preserve">BIRD158.2 </w:t>
      </w:r>
      <w:r>
        <w:rPr>
          <w:rFonts w:ascii="Times New Roman" w:hAnsi="Times New Roman" w:cs="Times New Roman"/>
          <w:sz w:val="24"/>
          <w:szCs w:val="24"/>
        </w:rPr>
        <w:t xml:space="preserve">has the following changes: </w:t>
      </w:r>
      <w:r>
        <w:rPr>
          <w:rFonts w:ascii="Times New Roman" w:hAnsi="Times New Roman" w:cs="Times New Roman"/>
          <w:sz w:val="24"/>
          <w:szCs w:val="24"/>
        </w:rPr>
        <w:t xml:space="preserve">The IBIS AMI flow requires that the EDA tool generate an Impulse Response of the channel. This Impulse Response includes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analog buffer model,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package model, the interconnect between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component pin and the Rx component pin the Rx package model and the Rx analog buffer model. The Touchstone file defined in this BIRD is to be used for either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analog buffer and/or the Rx analog buffer model. Note that when the Reserved Parameters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is defined in the AMI model the Touchstone file is to be used in lieu of the analog buffer model in the [Model] section. The [Model] may also have IV and VT curves and may also have an [External Model] defined, however they are not used when the Reserved Parameter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is defined in </w:t>
      </w:r>
      <w:proofErr w:type="gramStart"/>
      <w:r>
        <w:rPr>
          <w:rFonts w:ascii="Times New Roman" w:hAnsi="Times New Roman" w:cs="Times New Roman"/>
          <w:sz w:val="24"/>
          <w:szCs w:val="24"/>
        </w:rPr>
        <w:t>the .</w:t>
      </w:r>
      <w:proofErr w:type="spellStart"/>
      <w:r>
        <w:rPr>
          <w:rFonts w:ascii="Times New Roman" w:hAnsi="Times New Roman" w:cs="Times New Roman"/>
          <w:sz w:val="24"/>
          <w:szCs w:val="24"/>
        </w:rPr>
        <w:t>ami</w:t>
      </w:r>
      <w:proofErr w:type="spellEnd"/>
      <w:proofErr w:type="gramEnd"/>
      <w:r>
        <w:rPr>
          <w:rFonts w:ascii="Times New Roman" w:hAnsi="Times New Roman" w:cs="Times New Roman"/>
          <w:sz w:val="24"/>
          <w:szCs w:val="24"/>
        </w:rPr>
        <w:t xml:space="preserve"> file.  For a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buffer, this Touchstone file defines the analog buffer model between the </w:t>
      </w:r>
      <w:proofErr w:type="gramStart"/>
      <w:r>
        <w:rPr>
          <w:rFonts w:ascii="Times New Roman" w:hAnsi="Times New Roman" w:cs="Times New Roman"/>
          <w:sz w:val="24"/>
          <w:szCs w:val="24"/>
        </w:rPr>
        <w:t>zero impedance</w:t>
      </w:r>
      <w:proofErr w:type="gramEnd"/>
      <w:r>
        <w:rPr>
          <w:rFonts w:ascii="Times New Roman" w:hAnsi="Times New Roman" w:cs="Times New Roman"/>
          <w:sz w:val="24"/>
          <w:szCs w:val="24"/>
        </w:rPr>
        <w:t xml:space="preserve"> stimulus input voltage source and the die side of the package model. For an Rx buffer, this Touchstone file defines the analog buffer model between the die side of the package model and a high impedance probe at the input to the Rx </w:t>
      </w:r>
      <w:r>
        <w:rPr>
          <w:rFonts w:ascii="Times New Roman" w:hAnsi="Times New Roman" w:cs="Times New Roman"/>
          <w:sz w:val="24"/>
          <w:szCs w:val="24"/>
        </w:rPr>
        <w:lastRenderedPageBreak/>
        <w:t xml:space="preserve">Algorithmic model. Note that this Touchstone analog model only represent the on-die model between the die pad and buffer interface to the algorithmic model, and therefore the EDA tool must include a package model between the die pad and the component pin. Given that the Touchstone buffer model, package interconnect model and interconnect between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and Rx component pin is LTI there are many methods of generating an Impulse Response of the channel to be used in AMI modeling that will give the identical result within numerical accuracy of the technique chosen. One technique such method commonly used in SPICE simulation is to generate a Step Response simulation by applying a step response voltage source that transitions from 0.0V to </w:t>
      </w:r>
      <w:proofErr w:type="spellStart"/>
      <w:r>
        <w:rPr>
          <w:rFonts w:ascii="Times New Roman" w:hAnsi="Times New Roman" w:cs="Times New Roman"/>
          <w:sz w:val="24"/>
          <w:szCs w:val="24"/>
        </w:rPr>
        <w:t>Tx_V</w:t>
      </w:r>
      <w:proofErr w:type="spellEnd"/>
      <w:r>
        <w:rPr>
          <w:rFonts w:ascii="Times New Roman" w:hAnsi="Times New Roman" w:cs="Times New Roman"/>
          <w:sz w:val="24"/>
          <w:szCs w:val="24"/>
        </w:rPr>
        <w:t xml:space="preserve"> to the port 3 of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Touchstone file and a simultaneously a step response voltage source that transitions from </w:t>
      </w:r>
      <w:proofErr w:type="spellStart"/>
      <w:r>
        <w:rPr>
          <w:rFonts w:ascii="Times New Roman" w:hAnsi="Times New Roman" w:cs="Times New Roman"/>
          <w:sz w:val="24"/>
          <w:szCs w:val="24"/>
        </w:rPr>
        <w:t>Tx_V</w:t>
      </w:r>
      <w:proofErr w:type="spellEnd"/>
      <w:r>
        <w:rPr>
          <w:rFonts w:ascii="Times New Roman" w:hAnsi="Times New Roman" w:cs="Times New Roman"/>
          <w:sz w:val="24"/>
          <w:szCs w:val="24"/>
        </w:rPr>
        <w:t xml:space="preserve"> to 0.0V at the port 1 of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Touchstone file. The rise time of the step response voltage source should be as close to 0 within the practical limits of SPICE simulations. The Step Response of the channel is measured with a high impedance differential probe between ports 2 and 4 of the Rx Touchstone file. The Impulse Response of the channel to be used as the input to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is the time derivative of this Step Response.</w:t>
      </w:r>
    </w:p>
    <w:p w14:paraId="4BDF332B" w14:textId="77777777" w:rsidR="003758D0" w:rsidRDefault="003758D0" w:rsidP="003758D0">
      <w:pPr>
        <w:pStyle w:val="HTMLPreformatted"/>
        <w:spacing w:before="240"/>
        <w:rPr>
          <w:rFonts w:ascii="Times New Roman" w:hAnsi="Times New Roman" w:cs="Times New Roman"/>
          <w:sz w:val="24"/>
          <w:szCs w:val="24"/>
        </w:rPr>
      </w:pPr>
      <w:r>
        <w:rPr>
          <w:rFonts w:ascii="Times New Roman" w:hAnsi="Times New Roman" w:cs="Times New Roman"/>
          <w:sz w:val="24"/>
          <w:szCs w:val="24"/>
        </w:rPr>
        <w:t>BIRD158.3</w:t>
      </w:r>
      <w:r>
        <w:rPr>
          <w:rFonts w:ascii="Times New Roman" w:hAnsi="Times New Roman" w:cs="Times New Roman"/>
          <w:sz w:val="24"/>
          <w:szCs w:val="24"/>
        </w:rPr>
        <w:t xml:space="preserve"> has the following changes: The IBIS AMI flow requires that the EDA tool generate an Impulse Response of the channel. This Impulse Response characterizes the differential response of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analog buffer model,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package model, the interconnect between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component pin and the Rx component, the Rx package model and the Rx analog buffer model. The Touchstone file defined here in this BIRD is to be used for either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analog buffer and/or the Rx analog buffer model. Note that when the Reserved Parameter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is defined in the AMI model the Touchstone file is to be used in lieu of the analog buffer model in the [Model] section. The [Model] may also have IV and VT curves and may also have an [External Model] defined, however they are not used when the Reserved Parameter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is defined in </w:t>
      </w:r>
      <w:proofErr w:type="gramStart"/>
      <w:r>
        <w:rPr>
          <w:rFonts w:ascii="Times New Roman" w:hAnsi="Times New Roman" w:cs="Times New Roman"/>
          <w:sz w:val="24"/>
          <w:szCs w:val="24"/>
        </w:rPr>
        <w:t>the .</w:t>
      </w:r>
      <w:proofErr w:type="spellStart"/>
      <w:r>
        <w:rPr>
          <w:rFonts w:ascii="Times New Roman" w:hAnsi="Times New Roman" w:cs="Times New Roman"/>
          <w:sz w:val="24"/>
          <w:szCs w:val="24"/>
        </w:rPr>
        <w:t>ami</w:t>
      </w:r>
      <w:proofErr w:type="spellEnd"/>
      <w:proofErr w:type="gramEnd"/>
      <w:r>
        <w:rPr>
          <w:rFonts w:ascii="Times New Roman" w:hAnsi="Times New Roman" w:cs="Times New Roman"/>
          <w:sz w:val="24"/>
          <w:szCs w:val="24"/>
        </w:rPr>
        <w:t xml:space="preserve"> file.  For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models that have the Reserved Parameter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the Reserved Parameter </w:t>
      </w:r>
      <w:proofErr w:type="spellStart"/>
      <w:r>
        <w:rPr>
          <w:rFonts w:ascii="Times New Roman" w:hAnsi="Times New Roman" w:cs="Times New Roman"/>
          <w:sz w:val="24"/>
          <w:szCs w:val="24"/>
        </w:rPr>
        <w:t>Tx_Voh</w:t>
      </w:r>
      <w:proofErr w:type="spellEnd"/>
      <w:r>
        <w:rPr>
          <w:rFonts w:ascii="Times New Roman" w:hAnsi="Times New Roman" w:cs="Times New Roman"/>
          <w:sz w:val="24"/>
          <w:szCs w:val="24"/>
        </w:rPr>
        <w:t xml:space="preserve"> is required and the Reserved Parameters </w:t>
      </w:r>
      <w:proofErr w:type="spellStart"/>
      <w:r>
        <w:rPr>
          <w:rFonts w:ascii="Times New Roman" w:hAnsi="Times New Roman" w:cs="Times New Roman"/>
          <w:sz w:val="24"/>
          <w:szCs w:val="24"/>
        </w:rPr>
        <w:t>Tx_Vol</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Tx_R</w:t>
      </w:r>
      <w:proofErr w:type="spellEnd"/>
      <w:r>
        <w:rPr>
          <w:rFonts w:ascii="Times New Roman" w:hAnsi="Times New Roman" w:cs="Times New Roman"/>
          <w:sz w:val="24"/>
          <w:szCs w:val="24"/>
        </w:rPr>
        <w:t xml:space="preserve"> are optional.  For Rx models that have the Reserved Parameter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the Reserved Parameter </w:t>
      </w:r>
      <w:proofErr w:type="spellStart"/>
      <w:r>
        <w:rPr>
          <w:rFonts w:ascii="Times New Roman" w:hAnsi="Times New Roman" w:cs="Times New Roman"/>
          <w:sz w:val="24"/>
          <w:szCs w:val="24"/>
        </w:rPr>
        <w:t>Rx_R</w:t>
      </w:r>
      <w:proofErr w:type="spellEnd"/>
      <w:r>
        <w:rPr>
          <w:rFonts w:ascii="Times New Roman" w:hAnsi="Times New Roman" w:cs="Times New Roman"/>
          <w:sz w:val="24"/>
          <w:szCs w:val="24"/>
        </w:rPr>
        <w:t xml:space="preserve"> is optional.  For a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buffer, the Transmitter Circuit defines the analog buffer model between the </w:t>
      </w:r>
      <w:proofErr w:type="gramStart"/>
      <w:r>
        <w:rPr>
          <w:rFonts w:ascii="Times New Roman" w:hAnsi="Times New Roman" w:cs="Times New Roman"/>
          <w:sz w:val="24"/>
          <w:szCs w:val="24"/>
        </w:rPr>
        <w:t>zero impedance</w:t>
      </w:r>
      <w:proofErr w:type="gramEnd"/>
      <w:r>
        <w:rPr>
          <w:rFonts w:ascii="Times New Roman" w:hAnsi="Times New Roman" w:cs="Times New Roman"/>
          <w:sz w:val="24"/>
          <w:szCs w:val="24"/>
        </w:rPr>
        <w:t xml:space="preserve"> stimulus input voltage source and the die side of the package model. For an Rx buffer, the Receiver Circuit defines the analog buffer model between the die side of the package model and a high impedance probe at the input to the Rx Algorithmic model. Note that this Touchstone analog model only represent the on-die model between the die pad and buffer interface to the algorithmic model, and therefore the package model must be included between the die pad and the component pin. The on-die model includes both on-die interconnect and the analog buffer model.  Given that the Touchstone buffer model, package interconnect model and interconnect between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and Rx component pin are LTI there are many methods of generating an Impulse Response of the channel to be used in AMI modeling that will give the identical result within numerical accuracy of the technique chosen. One technique commonly used in EDA tool simulation is to generate a Step Response simulation by applying a step excitation and calculating the time derivative of the step response.  A step excitation (Step Response Stimulus) is defined when the </w:t>
      </w:r>
      <w:proofErr w:type="spellStart"/>
      <w:r>
        <w:rPr>
          <w:rFonts w:ascii="Times New Roman" w:hAnsi="Times New Roman" w:cs="Times New Roman"/>
          <w:sz w:val="24"/>
          <w:szCs w:val="24"/>
        </w:rPr>
        <w:t>Tstonefile</w:t>
      </w:r>
      <w:proofErr w:type="spellEnd"/>
      <w:r>
        <w:rPr>
          <w:rFonts w:ascii="Times New Roman" w:hAnsi="Times New Roman" w:cs="Times New Roman"/>
          <w:sz w:val="24"/>
          <w:szCs w:val="24"/>
        </w:rPr>
        <w:t xml:space="preserve"> parameter is present.  The Channel Step Response is measured with a high impedance differential probe between ports 2 and 4 of the Rx Touchstone file. The Impulse Response of the channel to be used as the input to the </w:t>
      </w:r>
      <w:proofErr w:type="spellStart"/>
      <w:r>
        <w:rPr>
          <w:rFonts w:ascii="Times New Roman" w:hAnsi="Times New Roman" w:cs="Times New Roman"/>
          <w:sz w:val="24"/>
          <w:szCs w:val="24"/>
        </w:rPr>
        <w:t>Tx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is the time derivative of this Channel Step </w:t>
      </w:r>
      <w:proofErr w:type="spellStart"/>
      <w:r>
        <w:rPr>
          <w:rFonts w:ascii="Times New Roman" w:hAnsi="Times New Roman" w:cs="Times New Roman"/>
          <w:sz w:val="24"/>
          <w:szCs w:val="24"/>
        </w:rPr>
        <w:t>Response.</w:t>
      </w:r>
    </w:p>
    <w:p w14:paraId="2E53BC06" w14:textId="058F7AD8" w:rsidR="003758D0" w:rsidRDefault="003758D0" w:rsidP="003758D0">
      <w:pPr>
        <w:pStyle w:val="HTMLPreformatted"/>
        <w:spacing w:before="240"/>
        <w:rPr>
          <w:rFonts w:ascii="Times New Roman" w:hAnsi="Times New Roman" w:cs="Times New Roman"/>
          <w:sz w:val="24"/>
          <w:szCs w:val="24"/>
        </w:rPr>
      </w:pPr>
      <w:proofErr w:type="spellEnd"/>
      <w:r>
        <w:rPr>
          <w:rFonts w:ascii="Times New Roman" w:hAnsi="Times New Roman" w:cs="Times New Roman"/>
          <w:sz w:val="24"/>
          <w:szCs w:val="24"/>
        </w:rPr>
        <w:t>BIRD</w:t>
      </w:r>
      <w:r>
        <w:rPr>
          <w:rFonts w:ascii="Times New Roman" w:hAnsi="Times New Roman" w:cs="Times New Roman"/>
          <w:sz w:val="24"/>
          <w:szCs w:val="24"/>
        </w:rPr>
        <w:t xml:space="preserve"> </w:t>
      </w:r>
      <w:r>
        <w:rPr>
          <w:rFonts w:ascii="Times New Roman" w:hAnsi="Times New Roman" w:cs="Times New Roman"/>
          <w:sz w:val="24"/>
          <w:szCs w:val="24"/>
        </w:rPr>
        <w:t xml:space="preserve">158.5 HAS THE FOLLOWING CHANGES: </w:t>
      </w:r>
      <w:r>
        <w:rPr>
          <w:rFonts w:ascii="Times New Roman" w:hAnsi="Times New Roman" w:cs="Times New Roman"/>
          <w:sz w:val="24"/>
          <w:szCs w:val="24"/>
        </w:rPr>
        <w:t>The name of reserved parameter “Ts4File_Includes” is changed to “Ts4file_Boundary”.</w:t>
      </w:r>
      <w:r>
        <w:rPr>
          <w:rFonts w:ascii="Times New Roman" w:hAnsi="Times New Roman" w:cs="Times New Roman"/>
          <w:sz w:val="24"/>
          <w:szCs w:val="24"/>
        </w:rPr>
        <w:t xml:space="preserve"> </w:t>
      </w:r>
      <w:r>
        <w:rPr>
          <w:rFonts w:ascii="Times New Roman" w:hAnsi="Times New Roman" w:cs="Times New Roman"/>
          <w:sz w:val="24"/>
          <w:szCs w:val="24"/>
        </w:rPr>
        <w:t>The example following that parameter is updated to illustrate just that parameter.</w:t>
      </w:r>
      <w:r>
        <w:rPr>
          <w:rFonts w:ascii="Times New Roman" w:hAnsi="Times New Roman" w:cs="Times New Roman"/>
          <w:sz w:val="24"/>
          <w:szCs w:val="24"/>
        </w:rPr>
        <w:t xml:space="preserve"> </w:t>
      </w:r>
      <w:r>
        <w:rPr>
          <w:rFonts w:ascii="Times New Roman" w:hAnsi="Times New Roman" w:cs="Times New Roman"/>
          <w:sz w:val="24"/>
          <w:szCs w:val="24"/>
        </w:rPr>
        <w:t>Various straightforward editorial changes.</w:t>
      </w:r>
    </w:p>
    <w:p w14:paraId="06F04EE3" w14:textId="03745CA6" w:rsidR="00F33DBA" w:rsidRPr="00032450" w:rsidRDefault="00032450" w:rsidP="00EB772A">
      <w:pPr>
        <w:pStyle w:val="HTMLPreformatted"/>
        <w:spacing w:before="240"/>
        <w:rPr>
          <w:rFonts w:ascii="Times New Roman" w:hAnsi="Times New Roman" w:cs="Times New Roman"/>
          <w:sz w:val="24"/>
          <w:szCs w:val="24"/>
        </w:rPr>
      </w:pPr>
      <w:r>
        <w:rPr>
          <w:rFonts w:ascii="Times New Roman" w:hAnsi="Times New Roman" w:cs="Times New Roman"/>
          <w:sz w:val="24"/>
          <w:szCs w:val="24"/>
        </w:rPr>
        <w:lastRenderedPageBreak/>
        <w:t>BIRD 158.</w:t>
      </w:r>
      <w:r w:rsidR="00C20240">
        <w:rPr>
          <w:rFonts w:ascii="Times New Roman" w:hAnsi="Times New Roman" w:cs="Times New Roman"/>
          <w:sz w:val="24"/>
          <w:szCs w:val="24"/>
        </w:rPr>
        <w:t>6</w:t>
      </w:r>
      <w:r>
        <w:rPr>
          <w:rFonts w:ascii="Times New Roman" w:hAnsi="Times New Roman" w:cs="Times New Roman"/>
          <w:sz w:val="24"/>
          <w:szCs w:val="24"/>
        </w:rPr>
        <w:t xml:space="preserve"> was updated as agreed in review meetings:</w:t>
      </w:r>
      <w:r w:rsidR="00EB772A">
        <w:rPr>
          <w:rFonts w:ascii="Times New Roman" w:hAnsi="Times New Roman" w:cs="Times New Roman"/>
          <w:sz w:val="24"/>
          <w:szCs w:val="24"/>
        </w:rPr>
        <w:t xml:space="preserve"> </w:t>
      </w:r>
      <w:r>
        <w:rPr>
          <w:rFonts w:ascii="Times New Roman" w:hAnsi="Times New Roman" w:cs="Times New Roman"/>
          <w:sz w:val="24"/>
          <w:szCs w:val="24"/>
        </w:rPr>
        <w:t>T</w:t>
      </w:r>
      <w:r w:rsidRPr="00032450">
        <w:rPr>
          <w:rFonts w:ascii="Times New Roman" w:hAnsi="Times New Roman" w:cs="Times New Roman"/>
          <w:sz w:val="24"/>
          <w:szCs w:val="24"/>
        </w:rPr>
        <w:t xml:space="preserve">he reserved parameter Ts4File is </w:t>
      </w:r>
      <w:r w:rsidR="00C20240">
        <w:rPr>
          <w:rFonts w:ascii="Times New Roman" w:hAnsi="Times New Roman" w:cs="Times New Roman"/>
          <w:sz w:val="24"/>
          <w:szCs w:val="24"/>
        </w:rPr>
        <w:t xml:space="preserve">described using the “file reference” terminology, </w:t>
      </w:r>
      <w:r w:rsidR="005E317D">
        <w:rPr>
          <w:rFonts w:ascii="Times New Roman" w:hAnsi="Times New Roman" w:cs="Times New Roman"/>
          <w:sz w:val="24"/>
          <w:szCs w:val="24"/>
        </w:rPr>
        <w:t>introduced in</w:t>
      </w:r>
      <w:r w:rsidR="00C20240">
        <w:rPr>
          <w:rFonts w:ascii="Times New Roman" w:hAnsi="Times New Roman" w:cs="Times New Roman"/>
          <w:sz w:val="24"/>
          <w:szCs w:val="24"/>
        </w:rPr>
        <w:t xml:space="preserve"> BIRD 186.3</w:t>
      </w:r>
      <w:r>
        <w:rPr>
          <w:rFonts w:ascii="Times New Roman" w:hAnsi="Times New Roman" w:cs="Times New Roman"/>
          <w:sz w:val="24"/>
          <w:szCs w:val="24"/>
        </w:rPr>
        <w:t>.</w:t>
      </w:r>
      <w:r w:rsidR="00EB772A">
        <w:rPr>
          <w:rFonts w:ascii="Times New Roman" w:hAnsi="Times New Roman" w:cs="Times New Roman"/>
          <w:sz w:val="24"/>
          <w:szCs w:val="24"/>
        </w:rPr>
        <w:t xml:space="preserve"> </w:t>
      </w:r>
      <w:r w:rsidR="00C20240">
        <w:rPr>
          <w:rFonts w:ascii="Times New Roman" w:hAnsi="Times New Roman" w:cs="Times New Roman"/>
          <w:sz w:val="24"/>
          <w:szCs w:val="24"/>
        </w:rPr>
        <w:t xml:space="preserve">Additional text relating to the package and on-die interconnect modeling has been added to eliminate potential confusion and </w:t>
      </w:r>
      <w:r w:rsidR="005E317D">
        <w:rPr>
          <w:rFonts w:ascii="Times New Roman" w:hAnsi="Times New Roman" w:cs="Times New Roman"/>
          <w:sz w:val="24"/>
          <w:szCs w:val="24"/>
        </w:rPr>
        <w:t xml:space="preserve">to </w:t>
      </w:r>
      <w:r w:rsidR="00C20240">
        <w:rPr>
          <w:rFonts w:ascii="Times New Roman" w:hAnsi="Times New Roman" w:cs="Times New Roman"/>
          <w:sz w:val="24"/>
          <w:szCs w:val="24"/>
        </w:rPr>
        <w:t>clarify the intent</w:t>
      </w:r>
      <w:r w:rsidRPr="00032450">
        <w:rPr>
          <w:rFonts w:ascii="Times New Roman" w:hAnsi="Times New Roman" w:cs="Times New Roman"/>
          <w:sz w:val="24"/>
          <w:szCs w:val="24"/>
        </w:rPr>
        <w:t>.</w:t>
      </w:r>
      <w:r w:rsidR="00C20240">
        <w:rPr>
          <w:rFonts w:ascii="Times New Roman" w:hAnsi="Times New Roman" w:cs="Times New Roman"/>
          <w:sz w:val="24"/>
          <w:szCs w:val="24"/>
        </w:rPr>
        <w:t xml:space="preserve"> The </w:t>
      </w:r>
      <w:r w:rsidR="002B75A2">
        <w:rPr>
          <w:rFonts w:ascii="Times New Roman" w:hAnsi="Times New Roman" w:cs="Times New Roman"/>
          <w:sz w:val="24"/>
          <w:szCs w:val="24"/>
        </w:rPr>
        <w:t>use of the term</w:t>
      </w:r>
      <w:r w:rsidR="00C20240">
        <w:rPr>
          <w:rFonts w:ascii="Times New Roman" w:hAnsi="Times New Roman" w:cs="Times New Roman"/>
          <w:sz w:val="24"/>
          <w:szCs w:val="24"/>
        </w:rPr>
        <w:t xml:space="preserve"> “step response”</w:t>
      </w:r>
      <w:r w:rsidR="002B75A2">
        <w:rPr>
          <w:rFonts w:ascii="Times New Roman" w:hAnsi="Times New Roman" w:cs="Times New Roman"/>
          <w:sz w:val="24"/>
          <w:szCs w:val="24"/>
        </w:rPr>
        <w:t xml:space="preserve"> is avoided</w:t>
      </w:r>
      <w:r w:rsidR="00C20240">
        <w:rPr>
          <w:rFonts w:ascii="Times New Roman" w:hAnsi="Times New Roman" w:cs="Times New Roman"/>
          <w:sz w:val="24"/>
          <w:szCs w:val="24"/>
        </w:rPr>
        <w:t xml:space="preserve"> as it is not used in the current spec</w:t>
      </w:r>
      <w:r w:rsidR="005E317D">
        <w:rPr>
          <w:rFonts w:ascii="Times New Roman" w:hAnsi="Times New Roman" w:cs="Times New Roman"/>
          <w:sz w:val="24"/>
          <w:szCs w:val="24"/>
        </w:rPr>
        <w:t>ification</w:t>
      </w:r>
      <w:r w:rsidR="00C20240">
        <w:rPr>
          <w:rFonts w:ascii="Times New Roman" w:hAnsi="Times New Roman" w:cs="Times New Roman"/>
          <w:sz w:val="24"/>
          <w:szCs w:val="24"/>
        </w:rPr>
        <w:t>.</w:t>
      </w:r>
      <w:r w:rsidR="00EB772A">
        <w:rPr>
          <w:rFonts w:ascii="Times New Roman" w:hAnsi="Times New Roman" w:cs="Times New Roman"/>
          <w:sz w:val="24"/>
          <w:szCs w:val="24"/>
        </w:rPr>
        <w:t xml:space="preserve"> </w:t>
      </w:r>
      <w:r>
        <w:rPr>
          <w:rFonts w:ascii="Times New Roman" w:hAnsi="Times New Roman" w:cs="Times New Roman"/>
          <w:sz w:val="24"/>
          <w:szCs w:val="24"/>
        </w:rPr>
        <w:t>Various</w:t>
      </w:r>
      <w:r w:rsidRPr="00032450">
        <w:rPr>
          <w:rFonts w:ascii="Times New Roman" w:hAnsi="Times New Roman" w:cs="Times New Roman"/>
          <w:sz w:val="24"/>
          <w:szCs w:val="24"/>
        </w:rPr>
        <w:t xml:space="preserve"> straightforward editorial changes.</w:t>
      </w:r>
    </w:p>
    <w:p w14:paraId="4C0F1BF4" w14:textId="77777777" w:rsidR="00440CAA" w:rsidRPr="00EB15EC" w:rsidRDefault="00440CAA" w:rsidP="00440CAA">
      <w:pPr>
        <w:pStyle w:val="HTMLPreformatted"/>
        <w:pBdr>
          <w:bottom w:val="single" w:sz="12" w:space="1" w:color="auto"/>
        </w:pBdr>
        <w:rPr>
          <w:rFonts w:ascii="Times New Roman" w:hAnsi="Times New Roman" w:cs="Times New Roman"/>
          <w:sz w:val="24"/>
          <w:szCs w:val="24"/>
        </w:rPr>
      </w:pPr>
    </w:p>
    <w:p w14:paraId="7AB03009" w14:textId="77777777" w:rsidR="00440CAA" w:rsidRDefault="00440CAA" w:rsidP="00440CAA">
      <w:pPr>
        <w:pStyle w:val="HTMLPreformatted"/>
        <w:rPr>
          <w:rFonts w:ascii="Times New Roman" w:hAnsi="Times New Roman" w:cs="Times New Roman"/>
          <w:sz w:val="24"/>
          <w:szCs w:val="24"/>
        </w:rPr>
      </w:pPr>
    </w:p>
    <w:p w14:paraId="542FC5A6" w14:textId="77777777" w:rsidR="006718CE" w:rsidRDefault="006718CE" w:rsidP="00440CAA">
      <w:pPr>
        <w:pStyle w:val="HTMLPreformatted"/>
        <w:rPr>
          <w:rFonts w:ascii="Times New Roman" w:hAnsi="Times New Roman" w:cs="Times New Roman"/>
          <w:sz w:val="24"/>
          <w:szCs w:val="24"/>
        </w:rPr>
      </w:pPr>
    </w:p>
    <w:p w14:paraId="47BE5F39" w14:textId="77777777" w:rsidR="006718CE" w:rsidRDefault="006718CE" w:rsidP="00440CAA">
      <w:pPr>
        <w:pStyle w:val="HTMLPreformatted"/>
        <w:rPr>
          <w:rFonts w:ascii="Times New Roman" w:hAnsi="Times New Roman" w:cs="Times New Roman"/>
          <w:sz w:val="24"/>
          <w:szCs w:val="24"/>
        </w:rPr>
      </w:pPr>
    </w:p>
    <w:p w14:paraId="6D57F974" w14:textId="77777777" w:rsidR="006718CE" w:rsidRDefault="006718CE" w:rsidP="00440CAA">
      <w:pPr>
        <w:pStyle w:val="HTMLPreformatted"/>
        <w:rPr>
          <w:rFonts w:ascii="Times New Roman" w:hAnsi="Times New Roman" w:cs="Times New Roman"/>
          <w:sz w:val="24"/>
          <w:szCs w:val="24"/>
        </w:rPr>
      </w:pPr>
      <w:r>
        <w:rPr>
          <w:rFonts w:ascii="Times New Roman" w:hAnsi="Times New Roman" w:cs="Times New Roman"/>
          <w:sz w:val="24"/>
          <w:szCs w:val="24"/>
        </w:rPr>
        <w:t xml:space="preserve">The following text is to be added as a new </w:t>
      </w:r>
      <w:r w:rsidR="00FC6241">
        <w:rPr>
          <w:rFonts w:ascii="Times New Roman" w:hAnsi="Times New Roman" w:cs="Times New Roman"/>
          <w:sz w:val="24"/>
          <w:szCs w:val="24"/>
        </w:rPr>
        <w:t>sub-</w:t>
      </w:r>
      <w:r>
        <w:rPr>
          <w:rFonts w:ascii="Times New Roman" w:hAnsi="Times New Roman" w:cs="Times New Roman"/>
          <w:sz w:val="24"/>
          <w:szCs w:val="24"/>
        </w:rPr>
        <w:t>section 10.x within</w:t>
      </w:r>
      <w:r w:rsidR="00FC6241">
        <w:rPr>
          <w:rFonts w:ascii="Times New Roman" w:hAnsi="Times New Roman" w:cs="Times New Roman"/>
          <w:sz w:val="24"/>
          <w:szCs w:val="24"/>
        </w:rPr>
        <w:t xml:space="preserve"> the section</w:t>
      </w:r>
      <w:r>
        <w:rPr>
          <w:rFonts w:ascii="Times New Roman" w:hAnsi="Times New Roman" w:cs="Times New Roman"/>
          <w:sz w:val="24"/>
          <w:szCs w:val="24"/>
        </w:rPr>
        <w:t xml:space="preserve"> “10 ALGORITHMIC MODELING”</w:t>
      </w:r>
      <w:r w:rsidR="00FC6241">
        <w:rPr>
          <w:rFonts w:ascii="Times New Roman" w:hAnsi="Times New Roman" w:cs="Times New Roman"/>
          <w:sz w:val="24"/>
          <w:szCs w:val="24"/>
        </w:rPr>
        <w:t>.</w:t>
      </w:r>
    </w:p>
    <w:p w14:paraId="6309B89F" w14:textId="77777777" w:rsidR="006718CE" w:rsidRDefault="006718CE" w:rsidP="00440CAA">
      <w:pPr>
        <w:pStyle w:val="HTMLPreformatted"/>
        <w:rPr>
          <w:rFonts w:ascii="Times New Roman" w:hAnsi="Times New Roman" w:cs="Times New Roman"/>
          <w:sz w:val="24"/>
          <w:szCs w:val="24"/>
        </w:rPr>
      </w:pPr>
    </w:p>
    <w:p w14:paraId="06FC91BE" w14:textId="77777777" w:rsidR="006718CE" w:rsidRDefault="006718CE" w:rsidP="00440CAA">
      <w:pPr>
        <w:pStyle w:val="HTMLPreformatted"/>
        <w:rPr>
          <w:rFonts w:ascii="Times New Roman" w:hAnsi="Times New Roman" w:cs="Times New Roman"/>
          <w:sz w:val="24"/>
          <w:szCs w:val="24"/>
        </w:rPr>
      </w:pPr>
      <w:r>
        <w:rPr>
          <w:rFonts w:ascii="Times New Roman" w:hAnsi="Times New Roman" w:cs="Times New Roman"/>
          <w:sz w:val="24"/>
          <w:szCs w:val="24"/>
        </w:rPr>
        <w:t>10.x ALTERNATIVE AMI ANALOG BUFFER MODELING</w:t>
      </w:r>
    </w:p>
    <w:p w14:paraId="226FE1AB" w14:textId="77777777" w:rsidR="006718CE" w:rsidRDefault="006718CE" w:rsidP="00440CAA">
      <w:pPr>
        <w:pStyle w:val="HTMLPreformatted"/>
        <w:rPr>
          <w:rFonts w:ascii="Times New Roman" w:hAnsi="Times New Roman" w:cs="Times New Roman"/>
          <w:sz w:val="24"/>
          <w:szCs w:val="24"/>
        </w:rPr>
      </w:pPr>
    </w:p>
    <w:p w14:paraId="39312713" w14:textId="468B56D2" w:rsidR="006718CE" w:rsidRDefault="006718CE" w:rsidP="00440CAA">
      <w:pPr>
        <w:pStyle w:val="HTMLPreformatted"/>
        <w:rPr>
          <w:rFonts w:ascii="Times New Roman" w:hAnsi="Times New Roman" w:cs="Times New Roman"/>
          <w:sz w:val="24"/>
          <w:szCs w:val="24"/>
        </w:rPr>
      </w:pPr>
      <w:r>
        <w:rPr>
          <w:rFonts w:ascii="Times New Roman" w:hAnsi="Times New Roman" w:cs="Times New Roman"/>
          <w:sz w:val="24"/>
          <w:szCs w:val="24"/>
        </w:rPr>
        <w:t>This section discusses</w:t>
      </w:r>
      <w:r w:rsidR="00561439">
        <w:rPr>
          <w:rFonts w:ascii="Times New Roman" w:hAnsi="Times New Roman" w:cs="Times New Roman"/>
          <w:sz w:val="24"/>
          <w:szCs w:val="24"/>
        </w:rPr>
        <w:t xml:space="preserve"> </w:t>
      </w:r>
      <w:r w:rsidR="00EA7821">
        <w:rPr>
          <w:rFonts w:ascii="Times New Roman" w:hAnsi="Times New Roman" w:cs="Times New Roman"/>
          <w:sz w:val="24"/>
          <w:szCs w:val="24"/>
        </w:rPr>
        <w:t xml:space="preserve">an </w:t>
      </w:r>
      <w:r w:rsidR="00561439">
        <w:rPr>
          <w:rFonts w:ascii="Times New Roman" w:hAnsi="Times New Roman" w:cs="Times New Roman"/>
          <w:sz w:val="24"/>
          <w:szCs w:val="24"/>
        </w:rPr>
        <w:t xml:space="preserve">alternative analog buffer modeling </w:t>
      </w:r>
      <w:r w:rsidR="00EA7821" w:rsidRPr="00EA7821">
        <w:rPr>
          <w:rFonts w:ascii="Times New Roman" w:hAnsi="Times New Roman" w:cs="Times New Roman"/>
          <w:sz w:val="24"/>
          <w:szCs w:val="24"/>
        </w:rPr>
        <w:t xml:space="preserve">technique, specifically designed </w:t>
      </w:r>
      <w:r w:rsidR="00561439">
        <w:rPr>
          <w:rFonts w:ascii="Times New Roman" w:hAnsi="Times New Roman" w:cs="Times New Roman"/>
          <w:sz w:val="24"/>
          <w:szCs w:val="24"/>
        </w:rPr>
        <w:t>for AMI applic</w:t>
      </w:r>
      <w:r w:rsidR="00823655">
        <w:rPr>
          <w:rFonts w:ascii="Times New Roman" w:hAnsi="Times New Roman" w:cs="Times New Roman"/>
          <w:sz w:val="24"/>
          <w:szCs w:val="24"/>
        </w:rPr>
        <w:t>a</w:t>
      </w:r>
      <w:r w:rsidR="00561439">
        <w:rPr>
          <w:rFonts w:ascii="Times New Roman" w:hAnsi="Times New Roman" w:cs="Times New Roman"/>
          <w:sz w:val="24"/>
          <w:szCs w:val="24"/>
        </w:rPr>
        <w:t>tions</w:t>
      </w:r>
      <w:r w:rsidR="00C260FE">
        <w:rPr>
          <w:rFonts w:ascii="Times New Roman" w:hAnsi="Times New Roman" w:cs="Times New Roman"/>
          <w:sz w:val="24"/>
          <w:szCs w:val="24"/>
        </w:rPr>
        <w:t xml:space="preserve">.  </w:t>
      </w:r>
      <w:r w:rsidR="00561439">
        <w:rPr>
          <w:rFonts w:ascii="Times New Roman" w:hAnsi="Times New Roman" w:cs="Times New Roman"/>
          <w:sz w:val="24"/>
          <w:szCs w:val="24"/>
        </w:rPr>
        <w:t>The approach uses 4-port analog circuit data provided in a Touchstone file specified by the AMI parameter named Ts4file</w:t>
      </w:r>
      <w:r w:rsidR="00C260FE">
        <w:rPr>
          <w:rFonts w:ascii="Times New Roman" w:hAnsi="Times New Roman" w:cs="Times New Roman"/>
          <w:sz w:val="24"/>
          <w:szCs w:val="24"/>
        </w:rPr>
        <w:t xml:space="preserve">.  </w:t>
      </w:r>
      <w:r w:rsidR="00561439">
        <w:rPr>
          <w:rFonts w:ascii="Times New Roman" w:hAnsi="Times New Roman" w:cs="Times New Roman"/>
          <w:sz w:val="24"/>
          <w:szCs w:val="24"/>
        </w:rPr>
        <w:t>(Note: Ts4file implies a restricted Touchstone format where the number of ports is four and th</w:t>
      </w:r>
      <w:r w:rsidR="00BF6D97">
        <w:rPr>
          <w:rFonts w:ascii="Times New Roman" w:hAnsi="Times New Roman" w:cs="Times New Roman"/>
          <w:sz w:val="24"/>
          <w:szCs w:val="24"/>
        </w:rPr>
        <w:t>e port numbering is predefined.)</w:t>
      </w:r>
    </w:p>
    <w:p w14:paraId="2DB4E875" w14:textId="77777777" w:rsidR="006718CE" w:rsidRDefault="006718CE" w:rsidP="00440CAA">
      <w:pPr>
        <w:pStyle w:val="HTMLPreformatted"/>
        <w:rPr>
          <w:rFonts w:ascii="Times New Roman" w:hAnsi="Times New Roman" w:cs="Times New Roman"/>
          <w:sz w:val="24"/>
          <w:szCs w:val="24"/>
        </w:rPr>
      </w:pPr>
    </w:p>
    <w:p w14:paraId="1046A134" w14:textId="77777777" w:rsidR="00D60A54" w:rsidRDefault="00D60A54" w:rsidP="00D60A54">
      <w:pPr>
        <w:pStyle w:val="Heading1"/>
      </w:pPr>
      <w:r>
        <w:lastRenderedPageBreak/>
        <w:t>Transmitter Analog</w:t>
      </w:r>
      <w:r w:rsidR="006718CE">
        <w:t xml:space="preserve"> </w:t>
      </w:r>
      <w:r>
        <w:t>Circuit</w:t>
      </w:r>
      <w:r>
        <w:br/>
      </w:r>
    </w:p>
    <w:p w14:paraId="66E83106" w14:textId="77777777" w:rsidR="00D60A54" w:rsidRDefault="00D60A54" w:rsidP="005D7CED"/>
    <w:p w14:paraId="74ADA212" w14:textId="77777777" w:rsidR="00086C64" w:rsidRDefault="00086C64" w:rsidP="005D7CED"/>
    <w:p w14:paraId="442F8626" w14:textId="336E6B20" w:rsidR="00086C64" w:rsidRDefault="00C23CA9" w:rsidP="005D7CED">
      <w:pPr>
        <w:rPr>
          <w:ins w:id="5" w:author="Author"/>
        </w:rPr>
      </w:pPr>
      <w:del w:id="6" w:author="Author">
        <w:r w:rsidRPr="00EF6CA2" w:rsidDel="00380AAF">
          <w:rPr>
            <w:noProof/>
            <w:lang w:eastAsia="en-US"/>
          </w:rPr>
          <w:drawing>
            <wp:inline distT="0" distB="0" distL="0" distR="0" wp14:anchorId="067FFCDD" wp14:editId="2E10891C">
              <wp:extent cx="6089650" cy="2368550"/>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9650" cy="2368550"/>
                      </a:xfrm>
                      <a:prstGeom prst="rect">
                        <a:avLst/>
                      </a:prstGeom>
                      <a:noFill/>
                      <a:ln>
                        <a:noFill/>
                      </a:ln>
                    </pic:spPr>
                  </pic:pic>
                </a:graphicData>
              </a:graphic>
            </wp:inline>
          </w:drawing>
        </w:r>
      </w:del>
    </w:p>
    <w:p w14:paraId="76F6EFBD" w14:textId="60A3E412" w:rsidR="00380AAF" w:rsidRDefault="00380AAF" w:rsidP="005D7CED">
      <w:ins w:id="7" w:author="Author">
        <w:r w:rsidRPr="00441672">
          <w:rPr>
            <w:noProof/>
            <w:lang w:eastAsia="en-US"/>
          </w:rPr>
          <w:drawing>
            <wp:inline distT="0" distB="0" distL="0" distR="0" wp14:anchorId="0A716314" wp14:editId="3AF2B641">
              <wp:extent cx="5792875" cy="220455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5929" cy="2209521"/>
                      </a:xfrm>
                      <a:prstGeom prst="rect">
                        <a:avLst/>
                      </a:prstGeom>
                      <a:noFill/>
                      <a:ln>
                        <a:noFill/>
                      </a:ln>
                    </pic:spPr>
                  </pic:pic>
                </a:graphicData>
              </a:graphic>
            </wp:inline>
          </w:drawing>
        </w:r>
      </w:ins>
    </w:p>
    <w:p w14:paraId="6E3A3226" w14:textId="77777777" w:rsidR="00D60A54" w:rsidRDefault="00D60A54" w:rsidP="00D60A54">
      <w:pPr>
        <w:jc w:val="center"/>
      </w:pPr>
    </w:p>
    <w:p w14:paraId="49A2CD8C" w14:textId="05861127" w:rsidR="00007C2A" w:rsidRDefault="00C23CA9" w:rsidP="00D60A54">
      <w:commentRangeStart w:id="8"/>
      <w:r>
        <w:t>F</w:t>
      </w:r>
      <w:r w:rsidR="00DD2454">
        <w:t>or logic level 1</w:t>
      </w:r>
      <w:r>
        <w:t xml:space="preserve"> </w:t>
      </w:r>
      <w:proofErr w:type="spellStart"/>
      <w:r>
        <w:t>Vp</w:t>
      </w:r>
      <w:proofErr w:type="spellEnd"/>
      <w:r>
        <w:t>=</w:t>
      </w:r>
      <w:proofErr w:type="spellStart"/>
      <w:r>
        <w:t>Tx_V</w:t>
      </w:r>
      <w:proofErr w:type="spellEnd"/>
      <w:r>
        <w:t xml:space="preserve"> / 2</w:t>
      </w:r>
      <w:r w:rsidR="00DD2454">
        <w:t xml:space="preserve"> and </w:t>
      </w:r>
      <w:proofErr w:type="spellStart"/>
      <w:r w:rsidR="00DD2454">
        <w:t>V</w:t>
      </w:r>
      <w:r>
        <w:t>n</w:t>
      </w:r>
      <w:proofErr w:type="spellEnd"/>
      <w:r w:rsidR="00DD2454">
        <w:t>=-</w:t>
      </w:r>
      <w:proofErr w:type="spellStart"/>
      <w:r w:rsidR="00DD2454">
        <w:t>Tx_V</w:t>
      </w:r>
      <w:proofErr w:type="spellEnd"/>
      <w:r>
        <w:t xml:space="preserve"> / 2</w:t>
      </w:r>
      <w:r w:rsidR="00E43C7A">
        <w:t xml:space="preserve"> where </w:t>
      </w:r>
      <w:proofErr w:type="spellStart"/>
      <w:r w:rsidR="00E43C7A">
        <w:t>Tx_V</w:t>
      </w:r>
      <w:proofErr w:type="spellEnd"/>
      <w:r w:rsidR="00E43C7A">
        <w:t xml:space="preserve"> is a reserved parameter </w:t>
      </w:r>
      <w:r w:rsidR="00E118D4">
        <w:t>(</w:t>
      </w:r>
      <w:r w:rsidR="00E43C7A">
        <w:t>defined below</w:t>
      </w:r>
      <w:r w:rsidR="00E118D4">
        <w:t>)</w:t>
      </w:r>
      <w:r>
        <w:t>.</w:t>
      </w:r>
      <w:r w:rsidR="00DD2454">
        <w:t xml:space="preserve"> </w:t>
      </w:r>
      <w:r w:rsidR="00555D1D">
        <w:t>F</w:t>
      </w:r>
      <w:r w:rsidR="00DD2454">
        <w:t>or logic level 0</w:t>
      </w:r>
      <w:r w:rsidR="00555D1D">
        <w:t xml:space="preserve"> </w:t>
      </w:r>
      <w:proofErr w:type="spellStart"/>
      <w:r w:rsidR="00555D1D">
        <w:t>Vp</w:t>
      </w:r>
      <w:proofErr w:type="spellEnd"/>
      <w:r w:rsidR="00555D1D">
        <w:t>=-</w:t>
      </w:r>
      <w:proofErr w:type="spellStart"/>
      <w:r w:rsidR="00555D1D">
        <w:t>Tx_V</w:t>
      </w:r>
      <w:proofErr w:type="spellEnd"/>
      <w:r w:rsidR="00555D1D">
        <w:t xml:space="preserve"> / 2 and </w:t>
      </w:r>
      <w:proofErr w:type="spellStart"/>
      <w:r w:rsidR="00555D1D">
        <w:t>Vn</w:t>
      </w:r>
      <w:proofErr w:type="spellEnd"/>
      <w:r w:rsidR="00555D1D">
        <w:t>=</w:t>
      </w:r>
      <w:proofErr w:type="spellStart"/>
      <w:r w:rsidR="00555D1D">
        <w:t>Tx_V</w:t>
      </w:r>
      <w:proofErr w:type="spellEnd"/>
      <w:r w:rsidR="00555D1D">
        <w:t xml:space="preserve"> / 2</w:t>
      </w:r>
      <w:r w:rsidR="00C260FE">
        <w:t xml:space="preserve">.  </w:t>
      </w:r>
      <w:r w:rsidR="00D60A54">
        <w:t xml:space="preserve">The </w:t>
      </w:r>
      <w:r w:rsidR="00FC6241">
        <w:t>s</w:t>
      </w:r>
      <w:r w:rsidR="00D60A54">
        <w:t xml:space="preserve">tep </w:t>
      </w:r>
      <w:r w:rsidR="00FC6241">
        <w:t>s</w:t>
      </w:r>
      <w:r w:rsidR="00D60A54">
        <w:t xml:space="preserve">timulus is a differential </w:t>
      </w:r>
      <w:r w:rsidR="00E553CB">
        <w:t xml:space="preserve">voltage </w:t>
      </w:r>
      <w:r w:rsidR="00D60A54">
        <w:t>waveform</w:t>
      </w:r>
      <w:r w:rsidR="00E553CB">
        <w:t xml:space="preserve"> </w:t>
      </w:r>
      <w:proofErr w:type="spellStart"/>
      <w:r w:rsidR="00555D1D">
        <w:t>Vp</w:t>
      </w:r>
      <w:proofErr w:type="spellEnd"/>
      <w:r w:rsidR="00555D1D">
        <w:t xml:space="preserve"> - </w:t>
      </w:r>
      <w:proofErr w:type="spellStart"/>
      <w:r w:rsidR="00555D1D">
        <w:t>Vn</w:t>
      </w:r>
      <w:proofErr w:type="spellEnd"/>
      <w:r w:rsidR="00D60A54">
        <w:t xml:space="preserve"> </w:t>
      </w:r>
      <w:r w:rsidR="00E553CB">
        <w:t xml:space="preserve">when </w:t>
      </w:r>
      <w:r w:rsidR="00555D1D">
        <w:t>the</w:t>
      </w:r>
      <w:r w:rsidR="00D60A54">
        <w:t xml:space="preserve"> logic level </w:t>
      </w:r>
      <w:r w:rsidR="00555D1D">
        <w:t xml:space="preserve">is switched from </w:t>
      </w:r>
      <w:r w:rsidR="00D60A54">
        <w:t>0 to 1</w:t>
      </w:r>
      <w:r w:rsidR="00C260FE">
        <w:t xml:space="preserve">.  </w:t>
      </w:r>
      <w:r w:rsidR="002702CB">
        <w:t>This</w:t>
      </w:r>
      <w:r w:rsidR="00AC0262">
        <w:t xml:space="preserve"> </w:t>
      </w:r>
      <w:r w:rsidR="00E553CB">
        <w:t xml:space="preserve">may be used to </w:t>
      </w:r>
      <w:r w:rsidR="00AC0262">
        <w:t>determine</w:t>
      </w:r>
      <w:r w:rsidR="00E553CB">
        <w:t xml:space="preserve"> the impulse response</w:t>
      </w:r>
      <w:r w:rsidR="00666DA5">
        <w:t xml:space="preserve"> needed for the AMI flow</w:t>
      </w:r>
      <w:r w:rsidR="00C260FE">
        <w:t xml:space="preserve">.  </w:t>
      </w:r>
      <w:r w:rsidR="002F2491">
        <w:t xml:space="preserve">For </w:t>
      </w:r>
      <w:proofErr w:type="spellStart"/>
      <w:r w:rsidR="002F2491">
        <w:t>Tx</w:t>
      </w:r>
      <w:proofErr w:type="spellEnd"/>
      <w:r w:rsidR="002F2491">
        <w:t xml:space="preserve"> models that have the reserved parameter Ts4file, the reserved parameter </w:t>
      </w:r>
      <w:proofErr w:type="spellStart"/>
      <w:r w:rsidR="002F2491">
        <w:t>Tx_V</w:t>
      </w:r>
      <w:proofErr w:type="spellEnd"/>
      <w:r w:rsidR="002F2491">
        <w:t xml:space="preserve"> is required and the reserved parameter </w:t>
      </w:r>
      <w:proofErr w:type="spellStart"/>
      <w:r w:rsidR="002F2491">
        <w:t>Tx_R</w:t>
      </w:r>
      <w:proofErr w:type="spellEnd"/>
      <w:r w:rsidR="002F2491">
        <w:t xml:space="preserve"> is optional</w:t>
      </w:r>
      <w:r w:rsidR="00C260FE">
        <w:t xml:space="preserve">.  </w:t>
      </w:r>
      <w:r w:rsidR="00152FD8">
        <w:t>F</w:t>
      </w:r>
      <w:r w:rsidR="002B5A17" w:rsidRPr="00FC297B">
        <w:t xml:space="preserve">or a </w:t>
      </w:r>
      <w:proofErr w:type="spellStart"/>
      <w:r w:rsidR="002B5A17" w:rsidRPr="00FC297B">
        <w:t>Tx</w:t>
      </w:r>
      <w:proofErr w:type="spellEnd"/>
      <w:r w:rsidR="002B5A17" w:rsidRPr="00FC297B">
        <w:t xml:space="preserve"> buffer, the </w:t>
      </w:r>
      <w:r w:rsidR="002B5A17">
        <w:t>t</w:t>
      </w:r>
      <w:r w:rsidR="002B5A17" w:rsidRPr="00FC297B">
        <w:t xml:space="preserve">ransmitter </w:t>
      </w:r>
      <w:r w:rsidR="002B5A17">
        <w:t>c</w:t>
      </w:r>
      <w:r w:rsidR="002B5A17" w:rsidRPr="00FC297B">
        <w:t>ircuit defines the analog buffer model between the zero</w:t>
      </w:r>
      <w:r w:rsidR="00555D1D">
        <w:t>-</w:t>
      </w:r>
      <w:r w:rsidR="002B5A17" w:rsidRPr="00FC297B">
        <w:t xml:space="preserve">impedance stimulus input voltage source and the </w:t>
      </w:r>
      <w:r w:rsidR="002B5A17">
        <w:t>buffer terminals</w:t>
      </w:r>
      <w:r w:rsidR="002B5A17" w:rsidRPr="00FC297B">
        <w:t>.</w:t>
      </w:r>
      <w:commentRangeEnd w:id="8"/>
      <w:r w:rsidR="002B5A17">
        <w:rPr>
          <w:rStyle w:val="CommentReference"/>
        </w:rPr>
        <w:commentReference w:id="8"/>
      </w:r>
    </w:p>
    <w:p w14:paraId="05B44383" w14:textId="77777777" w:rsidR="003517CA" w:rsidRPr="00A518F2" w:rsidRDefault="003517CA" w:rsidP="00A518F2"/>
    <w:p w14:paraId="6F8EAF49" w14:textId="4FA9BD9E" w:rsidR="003517CA" w:rsidRPr="00A518F2" w:rsidRDefault="003517CA" w:rsidP="00A518F2"/>
    <w:p w14:paraId="4FE77449" w14:textId="2B152F0B" w:rsidR="003517CA" w:rsidRDefault="00666DA5" w:rsidP="00A518F2">
      <w:r>
        <w:t>Ports 1, 2, 3 and 4 of the 4-port network are between the nodes 1, 2, 3 and 4 and the common reference node Ref, respectively</w:t>
      </w:r>
      <w:r w:rsidR="00C260FE">
        <w:t xml:space="preserve">.  </w:t>
      </w:r>
      <w:r w:rsidR="00854A7A">
        <w:t>P</w:t>
      </w:r>
      <w:r>
        <w:t xml:space="preserve">orts 1 and 3 are at the </w:t>
      </w:r>
      <w:r w:rsidR="00F04D6A">
        <w:t>stimulus source</w:t>
      </w:r>
      <w:r>
        <w:t xml:space="preserve"> side</w:t>
      </w:r>
      <w:r w:rsidR="00943BF1">
        <w:t>,</w:t>
      </w:r>
      <w:r>
        <w:t xml:space="preserve"> and </w:t>
      </w:r>
      <w:r w:rsidR="00FC6241">
        <w:t>p</w:t>
      </w:r>
      <w:r>
        <w:t xml:space="preserve">orts 2 and </w:t>
      </w:r>
      <w:r w:rsidR="00B14917">
        <w:t>4</w:t>
      </w:r>
      <w:r>
        <w:t xml:space="preserve"> are </w:t>
      </w:r>
      <w:r w:rsidR="002F2491" w:rsidRPr="002F2491">
        <w:t xml:space="preserve">the transmitter </w:t>
      </w:r>
      <w:r w:rsidR="00EB204D">
        <w:t xml:space="preserve">analog </w:t>
      </w:r>
      <w:r w:rsidR="002F2491" w:rsidRPr="002F2491">
        <w:t>buffer</w:t>
      </w:r>
      <w:r w:rsidR="00EB204D">
        <w:t xml:space="preserve"> model</w:t>
      </w:r>
      <w:r w:rsidR="002F2491" w:rsidRPr="002F2491">
        <w:t>’s output</w:t>
      </w:r>
      <w:r w:rsidR="00C260FE">
        <w:t xml:space="preserve">.  </w:t>
      </w:r>
      <w:r>
        <w:t xml:space="preserve">Furthermore, </w:t>
      </w:r>
      <w:r w:rsidR="00FC6241">
        <w:t>p</w:t>
      </w:r>
      <w:r>
        <w:t xml:space="preserve">orts 1 and 2 correspond to the </w:t>
      </w:r>
      <w:r w:rsidR="00854A7A">
        <w:t>non-inverting</w:t>
      </w:r>
      <w:r>
        <w:t xml:space="preserve"> signal path and </w:t>
      </w:r>
      <w:r w:rsidR="00FC6241">
        <w:t>p</w:t>
      </w:r>
      <w:r>
        <w:t xml:space="preserve">orts 3 </w:t>
      </w:r>
      <w:r w:rsidR="00B14917">
        <w:t>a</w:t>
      </w:r>
      <w:r>
        <w:t xml:space="preserve">nd </w:t>
      </w:r>
      <w:r w:rsidR="00B14917">
        <w:t xml:space="preserve">4 </w:t>
      </w:r>
      <w:r w:rsidR="00C576C7">
        <w:t>to</w:t>
      </w:r>
      <w:r>
        <w:t xml:space="preserve"> the </w:t>
      </w:r>
      <w:r w:rsidR="00854A7A">
        <w:t>inverting</w:t>
      </w:r>
      <w:r>
        <w:t xml:space="preserve"> signal path.</w:t>
      </w:r>
    </w:p>
    <w:p w14:paraId="7D64FC97" w14:textId="77777777" w:rsidR="00737054" w:rsidRDefault="00737054" w:rsidP="00A518F2"/>
    <w:p w14:paraId="263B3886" w14:textId="77777777" w:rsidR="00737054" w:rsidRPr="00A518F2" w:rsidRDefault="00737054" w:rsidP="00A518F2"/>
    <w:p w14:paraId="48F43655" w14:textId="77777777" w:rsidR="00A518F2" w:rsidRDefault="00A518F2" w:rsidP="00D60A54"/>
    <w:p w14:paraId="5BD549EC" w14:textId="77777777" w:rsidR="00A518F2" w:rsidRDefault="00A518F2" w:rsidP="000163AE">
      <w:pPr>
        <w:ind w:left="720"/>
      </w:pPr>
    </w:p>
    <w:p w14:paraId="2081C3EB" w14:textId="77777777" w:rsidR="00A518F2" w:rsidRDefault="00A518F2" w:rsidP="000163AE">
      <w:pPr>
        <w:ind w:left="720"/>
      </w:pPr>
    </w:p>
    <w:p w14:paraId="2D45D867" w14:textId="77777777" w:rsidR="00007C2A" w:rsidRDefault="00007C2A"/>
    <w:p w14:paraId="6B8BAC93" w14:textId="77777777" w:rsidR="00E751F9" w:rsidRDefault="00E751F9"/>
    <w:p w14:paraId="68687657" w14:textId="77777777" w:rsidR="00007C2A" w:rsidRDefault="00007C2A"/>
    <w:p w14:paraId="0A90DA06" w14:textId="77777777" w:rsidR="00D60A54" w:rsidRDefault="00D60A54" w:rsidP="00D60A54">
      <w:pPr>
        <w:pStyle w:val="Heading1"/>
      </w:pPr>
      <w:r>
        <w:lastRenderedPageBreak/>
        <w:t>Receiver Analog</w:t>
      </w:r>
      <w:r w:rsidR="006718CE">
        <w:t xml:space="preserve"> </w:t>
      </w:r>
      <w:r>
        <w:t>Circuit</w:t>
      </w:r>
      <w:r>
        <w:br/>
      </w:r>
    </w:p>
    <w:p w14:paraId="13ADEBAC" w14:textId="5054096F" w:rsidR="00666DA5" w:rsidRDefault="00555D1D" w:rsidP="00F44E07">
      <w:pPr>
        <w:rPr>
          <w:ins w:id="9" w:author="Author"/>
        </w:rPr>
      </w:pPr>
      <w:del w:id="10" w:author="Author">
        <w:r w:rsidRPr="00EF6CA2" w:rsidDel="00380AAF">
          <w:rPr>
            <w:noProof/>
            <w:lang w:eastAsia="en-US"/>
          </w:rPr>
          <w:drawing>
            <wp:inline distT="0" distB="0" distL="0" distR="0" wp14:anchorId="5F1AAE09" wp14:editId="48DED18E">
              <wp:extent cx="6089650" cy="25400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9650" cy="2540000"/>
                      </a:xfrm>
                      <a:prstGeom prst="rect">
                        <a:avLst/>
                      </a:prstGeom>
                      <a:noFill/>
                      <a:ln>
                        <a:noFill/>
                      </a:ln>
                    </pic:spPr>
                  </pic:pic>
                </a:graphicData>
              </a:graphic>
            </wp:inline>
          </w:drawing>
        </w:r>
      </w:del>
    </w:p>
    <w:p w14:paraId="42FAD3BF" w14:textId="3FD77D8C" w:rsidR="00380AAF" w:rsidRDefault="00380AAF" w:rsidP="00F44E07">
      <w:pPr>
        <w:rPr>
          <w:ins w:id="11" w:author="Author"/>
        </w:rPr>
      </w:pPr>
      <w:ins w:id="12" w:author="Author">
        <w:r w:rsidRPr="00441672">
          <w:rPr>
            <w:noProof/>
            <w:lang w:eastAsia="en-US"/>
          </w:rPr>
          <w:drawing>
            <wp:inline distT="0" distB="0" distL="0" distR="0" wp14:anchorId="48F84CC2" wp14:editId="78A593B4">
              <wp:extent cx="4441372" cy="18915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97881" cy="1915574"/>
                      </a:xfrm>
                      <a:prstGeom prst="rect">
                        <a:avLst/>
                      </a:prstGeom>
                      <a:noFill/>
                      <a:ln>
                        <a:noFill/>
                      </a:ln>
                    </pic:spPr>
                  </pic:pic>
                </a:graphicData>
              </a:graphic>
            </wp:inline>
          </w:drawing>
        </w:r>
      </w:ins>
    </w:p>
    <w:p w14:paraId="76332928" w14:textId="6E7E282D" w:rsidR="00F44E07" w:rsidRDefault="00F44E07" w:rsidP="00F44E07"/>
    <w:p w14:paraId="1236E6C0" w14:textId="75A5A545" w:rsidR="00441672" w:rsidRDefault="00441672" w:rsidP="00943BF1"/>
    <w:p w14:paraId="5F3F0F3E" w14:textId="6283EE1E" w:rsidR="00D60A54" w:rsidRDefault="00943BF1" w:rsidP="002F2491">
      <w:r>
        <w:t>Ports 1, 2, 3 and 4 of the 4-port network are between the nodes 1, 2, 3 and 4 and the common reference node Ref, respectively</w:t>
      </w:r>
      <w:r w:rsidR="00C260FE">
        <w:t xml:space="preserve">.  </w:t>
      </w:r>
      <w:r w:rsidR="00854A7A">
        <w:t>P</w:t>
      </w:r>
      <w:r>
        <w:t xml:space="preserve">orts 1 and 3 are </w:t>
      </w:r>
      <w:r w:rsidR="002F2491" w:rsidRPr="002F2491">
        <w:t xml:space="preserve">the receiver </w:t>
      </w:r>
      <w:r w:rsidR="00652E47">
        <w:t xml:space="preserve">analog </w:t>
      </w:r>
      <w:r w:rsidR="002F2491" w:rsidRPr="002F2491">
        <w:t>buffer</w:t>
      </w:r>
      <w:r w:rsidR="00EB204D">
        <w:t xml:space="preserve"> model</w:t>
      </w:r>
      <w:r w:rsidR="002F2491" w:rsidRPr="002F2491">
        <w:t>’s input</w:t>
      </w:r>
      <w:r>
        <w:t xml:space="preserve">, and </w:t>
      </w:r>
      <w:r w:rsidR="002F2491" w:rsidRPr="002F2491">
        <w:t xml:space="preserve">the waveforms at </w:t>
      </w:r>
      <w:r w:rsidR="00FC6241">
        <w:t>p</w:t>
      </w:r>
      <w:r w:rsidR="00D60A54">
        <w:t xml:space="preserve">orts 2 and 4 </w:t>
      </w:r>
      <w:r w:rsidR="000D678D">
        <w:t>are</w:t>
      </w:r>
      <w:r w:rsidR="00652E47" w:rsidRPr="008542CC">
        <w:t xml:space="preserve"> the differential input to the Rx algorithmic model</w:t>
      </w:r>
      <w:r w:rsidR="00C260FE">
        <w:t xml:space="preserve">.  </w:t>
      </w:r>
      <w:r w:rsidR="00947707">
        <w:t xml:space="preserve">Furthermore, </w:t>
      </w:r>
      <w:r w:rsidR="00FC6241">
        <w:t>p</w:t>
      </w:r>
      <w:r w:rsidR="00947707">
        <w:t xml:space="preserve">orts 1 and 2 correspond to the non-inverting signal path and </w:t>
      </w:r>
      <w:r w:rsidR="00FC6241">
        <w:t>p</w:t>
      </w:r>
      <w:r w:rsidR="00947707">
        <w:t>orts 3 and 4 to the inverting signal path</w:t>
      </w:r>
      <w:r w:rsidR="00C260FE">
        <w:t xml:space="preserve">.  </w:t>
      </w:r>
      <w:r w:rsidR="002B5A17">
        <w:t xml:space="preserve">For Rx models that have the reserved parameter Ts4file, the reserved parameter </w:t>
      </w:r>
      <w:proofErr w:type="spellStart"/>
      <w:r w:rsidR="002B5A17">
        <w:t>Rx_R</w:t>
      </w:r>
      <w:proofErr w:type="spellEnd"/>
      <w:r w:rsidR="002B5A17">
        <w:t xml:space="preserve"> is optional</w:t>
      </w:r>
      <w:r w:rsidR="00C260FE">
        <w:t xml:space="preserve">.  </w:t>
      </w:r>
      <w:r w:rsidR="002B5A17" w:rsidRPr="00FC297B">
        <w:t xml:space="preserve">For an Rx buffer, the </w:t>
      </w:r>
      <w:r w:rsidR="002B5A17">
        <w:t>r</w:t>
      </w:r>
      <w:r w:rsidR="002B5A17" w:rsidRPr="00FC297B">
        <w:t xml:space="preserve">eceiver </w:t>
      </w:r>
      <w:r w:rsidR="002B5A17">
        <w:t>c</w:t>
      </w:r>
      <w:r w:rsidR="002B5A17" w:rsidRPr="00FC297B">
        <w:t xml:space="preserve">ircuit defines the analog buffer model between the </w:t>
      </w:r>
      <w:r w:rsidR="002B5A17">
        <w:t>buffer terminals</w:t>
      </w:r>
      <w:r w:rsidR="002B5A17" w:rsidRPr="00FC297B">
        <w:t xml:space="preserve"> and a high impedance probe at the input to the Rx Algorithmic model.</w:t>
      </w:r>
    </w:p>
    <w:p w14:paraId="11389FE8" w14:textId="77777777" w:rsidR="00D60A54" w:rsidRDefault="00D60A54" w:rsidP="00440CAA">
      <w:pPr>
        <w:pStyle w:val="HTMLPreformatted"/>
        <w:rPr>
          <w:rFonts w:ascii="Times New Roman" w:hAnsi="Times New Roman" w:cs="Times New Roman"/>
          <w:sz w:val="24"/>
          <w:szCs w:val="24"/>
        </w:rPr>
      </w:pPr>
    </w:p>
    <w:p w14:paraId="445B4DB7" w14:textId="77777777" w:rsidR="00D60A54" w:rsidRPr="00EB15EC" w:rsidRDefault="00D60A54" w:rsidP="00440CAA">
      <w:pPr>
        <w:pStyle w:val="HTMLPreformatted"/>
        <w:rPr>
          <w:rFonts w:ascii="Times New Roman" w:hAnsi="Times New Roman" w:cs="Times New Roman"/>
          <w:sz w:val="24"/>
          <w:szCs w:val="24"/>
        </w:rPr>
      </w:pPr>
    </w:p>
    <w:p w14:paraId="7DC1356D" w14:textId="56824D56" w:rsidR="001724E0" w:rsidRDefault="00D60A54" w:rsidP="00D60A54">
      <w:pPr>
        <w:pStyle w:val="HTMLPreformatted"/>
        <w:rPr>
          <w:rFonts w:ascii="Times New Roman" w:hAnsi="Times New Roman" w:cs="Times New Roman"/>
          <w:sz w:val="24"/>
          <w:szCs w:val="24"/>
        </w:rPr>
      </w:pPr>
      <w:r w:rsidRPr="00FC297B">
        <w:rPr>
          <w:rFonts w:ascii="Times New Roman" w:hAnsi="Times New Roman" w:cs="Times New Roman"/>
          <w:sz w:val="24"/>
          <w:szCs w:val="24"/>
        </w:rPr>
        <w:t>The IBIS AMI flow requires that the EDA tool</w:t>
      </w:r>
      <w:r w:rsidR="00417275">
        <w:rPr>
          <w:rFonts w:ascii="Times New Roman" w:hAnsi="Times New Roman" w:cs="Times New Roman"/>
          <w:sz w:val="24"/>
          <w:szCs w:val="24"/>
        </w:rPr>
        <w:t xml:space="preserve"> </w:t>
      </w:r>
      <w:r w:rsidRPr="00FC297B">
        <w:rPr>
          <w:rFonts w:ascii="Times New Roman" w:hAnsi="Times New Roman" w:cs="Times New Roman"/>
          <w:sz w:val="24"/>
          <w:szCs w:val="24"/>
        </w:rPr>
        <w:t>generate</w:t>
      </w:r>
      <w:r w:rsidR="00417275">
        <w:rPr>
          <w:rFonts w:ascii="Times New Roman" w:hAnsi="Times New Roman" w:cs="Times New Roman"/>
          <w:sz w:val="24"/>
          <w:szCs w:val="24"/>
        </w:rPr>
        <w:t>s</w:t>
      </w:r>
      <w:r w:rsidRPr="00FC297B">
        <w:rPr>
          <w:rFonts w:ascii="Times New Roman" w:hAnsi="Times New Roman" w:cs="Times New Roman"/>
          <w:sz w:val="24"/>
          <w:szCs w:val="24"/>
        </w:rPr>
        <w:t xml:space="preserve"> </w:t>
      </w:r>
      <w:r w:rsidR="00776730">
        <w:rPr>
          <w:rFonts w:ascii="Times New Roman" w:hAnsi="Times New Roman" w:cs="Times New Roman"/>
          <w:sz w:val="24"/>
          <w:szCs w:val="24"/>
        </w:rPr>
        <w:t>the</w:t>
      </w:r>
      <w:r w:rsidRPr="00FC297B">
        <w:rPr>
          <w:rFonts w:ascii="Times New Roman" w:hAnsi="Times New Roman" w:cs="Times New Roman"/>
          <w:sz w:val="24"/>
          <w:szCs w:val="24"/>
        </w:rPr>
        <w:t xml:space="preserve"> </w:t>
      </w:r>
      <w:r w:rsidR="00776730">
        <w:rPr>
          <w:rFonts w:ascii="Times New Roman" w:hAnsi="Times New Roman" w:cs="Times New Roman"/>
          <w:sz w:val="24"/>
          <w:szCs w:val="24"/>
        </w:rPr>
        <w:t>i</w:t>
      </w:r>
      <w:r w:rsidRPr="00FC297B">
        <w:rPr>
          <w:rFonts w:ascii="Times New Roman" w:hAnsi="Times New Roman" w:cs="Times New Roman"/>
          <w:sz w:val="24"/>
          <w:szCs w:val="24"/>
        </w:rPr>
        <w:t xml:space="preserve">mpulse </w:t>
      </w:r>
      <w:r w:rsidR="00776730">
        <w:rPr>
          <w:rFonts w:ascii="Times New Roman" w:hAnsi="Times New Roman" w:cs="Times New Roman"/>
          <w:sz w:val="24"/>
          <w:szCs w:val="24"/>
        </w:rPr>
        <w:t>r</w:t>
      </w:r>
      <w:r w:rsidRPr="00FC297B">
        <w:rPr>
          <w:rFonts w:ascii="Times New Roman" w:hAnsi="Times New Roman" w:cs="Times New Roman"/>
          <w:sz w:val="24"/>
          <w:szCs w:val="24"/>
        </w:rPr>
        <w:t xml:space="preserve">esponse of the </w:t>
      </w:r>
      <w:r w:rsidR="00776730">
        <w:rPr>
          <w:rFonts w:ascii="Times New Roman" w:hAnsi="Times New Roman" w:cs="Times New Roman"/>
          <w:sz w:val="24"/>
          <w:szCs w:val="24"/>
        </w:rPr>
        <w:t xml:space="preserve">entire analog circuitry </w:t>
      </w:r>
      <w:r w:rsidR="00652E47">
        <w:rPr>
          <w:rFonts w:ascii="Times New Roman" w:hAnsi="Times New Roman" w:cs="Times New Roman"/>
          <w:sz w:val="24"/>
          <w:szCs w:val="24"/>
        </w:rPr>
        <w:t xml:space="preserve">between the </w:t>
      </w:r>
      <w:proofErr w:type="spellStart"/>
      <w:r w:rsidR="00652E47">
        <w:rPr>
          <w:rFonts w:ascii="Times New Roman" w:hAnsi="Times New Roman" w:cs="Times New Roman"/>
          <w:sz w:val="24"/>
          <w:szCs w:val="24"/>
        </w:rPr>
        <w:t>Tx</w:t>
      </w:r>
      <w:proofErr w:type="spellEnd"/>
      <w:r w:rsidR="00652E47">
        <w:rPr>
          <w:rFonts w:ascii="Times New Roman" w:hAnsi="Times New Roman" w:cs="Times New Roman"/>
          <w:sz w:val="24"/>
          <w:szCs w:val="24"/>
        </w:rPr>
        <w:t xml:space="preserve"> and Rx algorithmic models, </w:t>
      </w:r>
      <w:r w:rsidR="002F2491" w:rsidRPr="002F2491">
        <w:rPr>
          <w:rFonts w:ascii="Times New Roman" w:hAnsi="Times New Roman" w:cs="Times New Roman"/>
          <w:sz w:val="24"/>
          <w:szCs w:val="24"/>
        </w:rPr>
        <w:t xml:space="preserve">including the </w:t>
      </w:r>
      <w:proofErr w:type="spellStart"/>
      <w:r w:rsidR="002F2491" w:rsidRPr="002F2491">
        <w:rPr>
          <w:rFonts w:ascii="Times New Roman" w:hAnsi="Times New Roman" w:cs="Times New Roman"/>
          <w:sz w:val="24"/>
          <w:szCs w:val="24"/>
        </w:rPr>
        <w:t>Tx</w:t>
      </w:r>
      <w:proofErr w:type="spellEnd"/>
      <w:r w:rsidR="002F2491" w:rsidRPr="002F2491">
        <w:rPr>
          <w:rFonts w:ascii="Times New Roman" w:hAnsi="Times New Roman" w:cs="Times New Roman"/>
          <w:sz w:val="24"/>
          <w:szCs w:val="24"/>
        </w:rPr>
        <w:t xml:space="preserve"> and Rx analog </w:t>
      </w:r>
      <w:r w:rsidR="002F2491">
        <w:rPr>
          <w:rFonts w:ascii="Times New Roman" w:hAnsi="Times New Roman" w:cs="Times New Roman"/>
          <w:sz w:val="24"/>
          <w:szCs w:val="24"/>
        </w:rPr>
        <w:t xml:space="preserve">buffer </w:t>
      </w:r>
      <w:r w:rsidR="00776730">
        <w:rPr>
          <w:rFonts w:ascii="Times New Roman" w:hAnsi="Times New Roman" w:cs="Times New Roman"/>
          <w:sz w:val="24"/>
          <w:szCs w:val="24"/>
        </w:rPr>
        <w:t>models</w:t>
      </w:r>
      <w:r w:rsidR="00C260FE">
        <w:rPr>
          <w:rFonts w:ascii="Times New Roman" w:hAnsi="Times New Roman" w:cs="Times New Roman"/>
          <w:sz w:val="24"/>
          <w:szCs w:val="24"/>
        </w:rPr>
        <w:t xml:space="preserve">.  </w:t>
      </w:r>
      <w:r w:rsidR="00776730">
        <w:rPr>
          <w:rFonts w:ascii="Times New Roman" w:hAnsi="Times New Roman" w:cs="Times New Roman"/>
          <w:sz w:val="24"/>
          <w:szCs w:val="24"/>
        </w:rPr>
        <w:t>Typically, t</w:t>
      </w:r>
      <w:r w:rsidRPr="00FC297B">
        <w:rPr>
          <w:rFonts w:ascii="Times New Roman" w:hAnsi="Times New Roman" w:cs="Times New Roman"/>
          <w:sz w:val="24"/>
          <w:szCs w:val="24"/>
        </w:rPr>
        <w:t xml:space="preserve">he Touchstone file </w:t>
      </w:r>
      <w:r w:rsidR="00776730">
        <w:rPr>
          <w:rFonts w:ascii="Times New Roman" w:hAnsi="Times New Roman" w:cs="Times New Roman"/>
          <w:sz w:val="24"/>
          <w:szCs w:val="24"/>
        </w:rPr>
        <w:t xml:space="preserve">data specified </w:t>
      </w:r>
      <w:r w:rsidR="007C30FC">
        <w:rPr>
          <w:rFonts w:ascii="Times New Roman" w:hAnsi="Times New Roman" w:cs="Times New Roman"/>
          <w:sz w:val="24"/>
          <w:szCs w:val="24"/>
        </w:rPr>
        <w:t>here</w:t>
      </w:r>
      <w:r w:rsidRPr="00FC297B">
        <w:rPr>
          <w:rFonts w:ascii="Times New Roman" w:hAnsi="Times New Roman" w:cs="Times New Roman"/>
          <w:sz w:val="24"/>
          <w:szCs w:val="24"/>
        </w:rPr>
        <w:t xml:space="preserve"> </w:t>
      </w:r>
      <w:r w:rsidR="002F2491" w:rsidRPr="002F2491">
        <w:rPr>
          <w:rFonts w:ascii="Times New Roman" w:hAnsi="Times New Roman" w:cs="Times New Roman"/>
          <w:sz w:val="24"/>
          <w:szCs w:val="24"/>
        </w:rPr>
        <w:t>will be used to describe only the analog behavior of the buffer itself</w:t>
      </w:r>
      <w:r w:rsidR="000D678D">
        <w:rPr>
          <w:rFonts w:ascii="Times New Roman" w:hAnsi="Times New Roman" w:cs="Times New Roman"/>
          <w:sz w:val="24"/>
          <w:szCs w:val="24"/>
        </w:rPr>
        <w:t xml:space="preserve"> including </w:t>
      </w:r>
      <w:r w:rsidR="000D678D" w:rsidRPr="002F2491">
        <w:rPr>
          <w:rFonts w:ascii="Times New Roman" w:hAnsi="Times New Roman" w:cs="Times New Roman"/>
          <w:sz w:val="24"/>
          <w:szCs w:val="24"/>
        </w:rPr>
        <w:t>the on-die interconnect</w:t>
      </w:r>
      <w:r w:rsidR="002F2491" w:rsidRPr="002F2491">
        <w:rPr>
          <w:rFonts w:ascii="Times New Roman" w:hAnsi="Times New Roman" w:cs="Times New Roman"/>
          <w:sz w:val="24"/>
          <w:szCs w:val="24"/>
        </w:rPr>
        <w:t xml:space="preserve">, </w:t>
      </w:r>
      <w:r w:rsidR="000D678D">
        <w:rPr>
          <w:rFonts w:ascii="Times New Roman" w:hAnsi="Times New Roman" w:cs="Times New Roman"/>
          <w:sz w:val="24"/>
          <w:szCs w:val="24"/>
        </w:rPr>
        <w:t xml:space="preserve">but </w:t>
      </w:r>
      <w:r w:rsidR="002F2491" w:rsidRPr="002F2491">
        <w:rPr>
          <w:rFonts w:ascii="Times New Roman" w:hAnsi="Times New Roman" w:cs="Times New Roman"/>
          <w:sz w:val="24"/>
          <w:szCs w:val="24"/>
        </w:rPr>
        <w:t>excluding the effects of the package, as illustrated in the following figure</w:t>
      </w:r>
      <w:r w:rsidR="00C260FE">
        <w:rPr>
          <w:rFonts w:ascii="Times New Roman" w:hAnsi="Times New Roman" w:cs="Times New Roman"/>
          <w:sz w:val="24"/>
          <w:szCs w:val="24"/>
        </w:rPr>
        <w:t>.</w:t>
      </w:r>
    </w:p>
    <w:p w14:paraId="782B8F87" w14:textId="77777777" w:rsidR="001724E0" w:rsidRDefault="001724E0" w:rsidP="00D60A54">
      <w:pPr>
        <w:pStyle w:val="HTMLPreformatted"/>
        <w:rPr>
          <w:rFonts w:ascii="Times New Roman" w:hAnsi="Times New Roman" w:cs="Times New Roman"/>
          <w:sz w:val="24"/>
          <w:szCs w:val="24"/>
        </w:rPr>
      </w:pPr>
    </w:p>
    <w:p w14:paraId="3A2E34D7" w14:textId="77777777" w:rsidR="00E249F0" w:rsidRDefault="00E249F0" w:rsidP="00D60A54">
      <w:pPr>
        <w:pStyle w:val="HTMLPreformatted"/>
        <w:rPr>
          <w:rFonts w:ascii="Times New Roman" w:hAnsi="Times New Roman" w:cs="Times New Roman"/>
          <w:sz w:val="24"/>
          <w:szCs w:val="24"/>
        </w:rPr>
      </w:pPr>
    </w:p>
    <w:p w14:paraId="19ADED41" w14:textId="5FDDB99A" w:rsidR="001724E0" w:rsidRDefault="000D678D" w:rsidP="00D60A54">
      <w:pPr>
        <w:pStyle w:val="HTMLPreformatted"/>
        <w:rPr>
          <w:rFonts w:ascii="Times New Roman" w:hAnsi="Times New Roman" w:cs="Times New Roman"/>
          <w:sz w:val="24"/>
          <w:szCs w:val="24"/>
        </w:rPr>
      </w:pPr>
      <w:commentRangeStart w:id="13"/>
      <w:r w:rsidRPr="00EF6CA2">
        <w:rPr>
          <w:rFonts w:ascii="Times New Roman" w:hAnsi="Times New Roman" w:cs="Times New Roman"/>
          <w:noProof/>
          <w:sz w:val="24"/>
          <w:szCs w:val="24"/>
          <w:lang w:eastAsia="en-US"/>
        </w:rPr>
        <w:lastRenderedPageBreak/>
        <w:drawing>
          <wp:inline distT="0" distB="0" distL="0" distR="0" wp14:anchorId="462894B6" wp14:editId="4E58C3C2">
            <wp:extent cx="6515100" cy="95932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55372" cy="965254"/>
                    </a:xfrm>
                    <a:prstGeom prst="rect">
                      <a:avLst/>
                    </a:prstGeom>
                    <a:noFill/>
                    <a:ln>
                      <a:noFill/>
                    </a:ln>
                  </pic:spPr>
                </pic:pic>
              </a:graphicData>
            </a:graphic>
          </wp:inline>
        </w:drawing>
      </w:r>
    </w:p>
    <w:commentRangeEnd w:id="13"/>
    <w:p w14:paraId="4073A597" w14:textId="77777777" w:rsidR="001724E0" w:rsidRDefault="00A7776D" w:rsidP="00D60A54">
      <w:pPr>
        <w:pStyle w:val="HTMLPreformatted"/>
        <w:rPr>
          <w:rFonts w:ascii="Times New Roman" w:hAnsi="Times New Roman" w:cs="Times New Roman"/>
          <w:sz w:val="24"/>
          <w:szCs w:val="24"/>
        </w:rPr>
      </w:pPr>
      <w:r>
        <w:rPr>
          <w:rStyle w:val="CommentReference"/>
          <w:rFonts w:ascii="Times New Roman" w:eastAsia="SimSun" w:hAnsi="Times New Roman" w:cs="Times New Roman"/>
        </w:rPr>
        <w:commentReference w:id="13"/>
      </w:r>
    </w:p>
    <w:p w14:paraId="2EE900EB" w14:textId="6CDF05B1" w:rsidR="000D678D" w:rsidRDefault="000D678D" w:rsidP="000D678D">
      <w:pPr>
        <w:pStyle w:val="HTMLPreformatted"/>
        <w:rPr>
          <w:rFonts w:ascii="Times New Roman" w:hAnsi="Times New Roman" w:cs="Times New Roman"/>
          <w:sz w:val="24"/>
          <w:szCs w:val="24"/>
        </w:rPr>
      </w:pPr>
      <w:r w:rsidRPr="002F2491">
        <w:rPr>
          <w:rFonts w:ascii="Times New Roman" w:hAnsi="Times New Roman" w:cs="Times New Roman"/>
          <w:sz w:val="24"/>
          <w:szCs w:val="24"/>
        </w:rPr>
        <w:t xml:space="preserve">The </w:t>
      </w:r>
      <w:proofErr w:type="spellStart"/>
      <w:r w:rsidRPr="002F2491">
        <w:rPr>
          <w:rFonts w:ascii="Times New Roman" w:hAnsi="Times New Roman" w:cs="Times New Roman"/>
          <w:sz w:val="24"/>
          <w:szCs w:val="24"/>
        </w:rPr>
        <w:t>Tx</w:t>
      </w:r>
      <w:proofErr w:type="spellEnd"/>
      <w:r w:rsidRPr="002F2491">
        <w:rPr>
          <w:rFonts w:ascii="Times New Roman" w:hAnsi="Times New Roman" w:cs="Times New Roman"/>
          <w:sz w:val="24"/>
          <w:szCs w:val="24"/>
        </w:rPr>
        <w:t xml:space="preserve"> or Rx analog circuits specified in the AMI file</w:t>
      </w:r>
      <w:r w:rsidR="0092686F">
        <w:rPr>
          <w:rFonts w:ascii="Times New Roman" w:hAnsi="Times New Roman" w:cs="Times New Roman"/>
          <w:sz w:val="24"/>
          <w:szCs w:val="24"/>
        </w:rPr>
        <w:t xml:space="preserve"> by means of the parameter </w:t>
      </w:r>
      <w:r w:rsidR="0092686F" w:rsidRPr="00F44E07">
        <w:rPr>
          <w:rFonts w:ascii="Times New Roman" w:hAnsi="Times New Roman" w:cs="Times New Roman"/>
          <w:sz w:val="24"/>
          <w:szCs w:val="24"/>
        </w:rPr>
        <w:t>Ts4file</w:t>
      </w:r>
      <w:r w:rsidRPr="002F2491">
        <w:rPr>
          <w:rFonts w:ascii="Times New Roman" w:hAnsi="Times New Roman" w:cs="Times New Roman"/>
          <w:sz w:val="24"/>
          <w:szCs w:val="24"/>
        </w:rPr>
        <w:t xml:space="preserve"> </w:t>
      </w:r>
      <w:r w:rsidR="0092686F">
        <w:rPr>
          <w:rFonts w:ascii="Times New Roman" w:hAnsi="Times New Roman" w:cs="Times New Roman"/>
          <w:sz w:val="24"/>
          <w:szCs w:val="24"/>
        </w:rPr>
        <w:t>shall</w:t>
      </w:r>
      <w:r w:rsidRPr="002F2491">
        <w:rPr>
          <w:rFonts w:ascii="Times New Roman" w:hAnsi="Times New Roman" w:cs="Times New Roman"/>
          <w:sz w:val="24"/>
          <w:szCs w:val="24"/>
        </w:rPr>
        <w:t xml:space="preserve"> be used as a direct replacement </w:t>
      </w:r>
      <w:r w:rsidR="00E118D4">
        <w:rPr>
          <w:rFonts w:ascii="Times New Roman" w:hAnsi="Times New Roman" w:cs="Times New Roman"/>
          <w:sz w:val="24"/>
          <w:szCs w:val="24"/>
        </w:rPr>
        <w:t>of</w:t>
      </w:r>
      <w:r w:rsidRPr="002F2491">
        <w:rPr>
          <w:rFonts w:ascii="Times New Roman" w:hAnsi="Times New Roman" w:cs="Times New Roman"/>
          <w:sz w:val="24"/>
          <w:szCs w:val="24"/>
        </w:rPr>
        <w:t xml:space="preserve"> the corresponding analog model described by the [Model] keyword</w:t>
      </w:r>
      <w:r>
        <w:rPr>
          <w:rFonts w:ascii="Times New Roman" w:hAnsi="Times New Roman" w:cs="Times New Roman"/>
          <w:sz w:val="24"/>
          <w:szCs w:val="24"/>
        </w:rPr>
        <w:t xml:space="preserve">.  </w:t>
      </w:r>
      <w:r w:rsidR="0092686F">
        <w:rPr>
          <w:rFonts w:ascii="Times New Roman" w:hAnsi="Times New Roman" w:cs="Times New Roman"/>
          <w:sz w:val="24"/>
          <w:szCs w:val="24"/>
        </w:rPr>
        <w:t>Also</w:t>
      </w:r>
      <w:r w:rsidRPr="002F2491">
        <w:rPr>
          <w:rFonts w:ascii="Times New Roman" w:hAnsi="Times New Roman" w:cs="Times New Roman"/>
          <w:sz w:val="24"/>
          <w:szCs w:val="24"/>
        </w:rPr>
        <w:t>, the model maker may choose to include the package and/or on-die interconnect model in the Touchstone file data</w:t>
      </w:r>
      <w:r>
        <w:rPr>
          <w:rFonts w:ascii="Times New Roman" w:hAnsi="Times New Roman" w:cs="Times New Roman"/>
          <w:sz w:val="24"/>
          <w:szCs w:val="24"/>
        </w:rPr>
        <w:t xml:space="preserve">.  </w:t>
      </w:r>
      <w:r w:rsidRPr="002F2491">
        <w:rPr>
          <w:rFonts w:ascii="Times New Roman" w:hAnsi="Times New Roman" w:cs="Times New Roman"/>
          <w:sz w:val="24"/>
          <w:szCs w:val="24"/>
        </w:rPr>
        <w:t>The reserved AMI parameter Ts4file_Boundary shall be used by the model maker to inform the EDA tool</w:t>
      </w:r>
      <w:r w:rsidR="0092686F">
        <w:rPr>
          <w:rFonts w:ascii="Times New Roman" w:hAnsi="Times New Roman" w:cs="Times New Roman"/>
          <w:sz w:val="24"/>
          <w:szCs w:val="24"/>
        </w:rPr>
        <w:t xml:space="preserve"> and the user</w:t>
      </w:r>
      <w:r w:rsidRPr="002F2491">
        <w:rPr>
          <w:rFonts w:ascii="Times New Roman" w:hAnsi="Times New Roman" w:cs="Times New Roman"/>
          <w:sz w:val="24"/>
          <w:szCs w:val="24"/>
        </w:rPr>
        <w:t xml:space="preserve"> about the content of the Touchstone file</w:t>
      </w:r>
      <w:r>
        <w:rPr>
          <w:rFonts w:ascii="Times New Roman" w:hAnsi="Times New Roman" w:cs="Times New Roman"/>
          <w:sz w:val="24"/>
          <w:szCs w:val="24"/>
        </w:rPr>
        <w:t xml:space="preserve">.  </w:t>
      </w:r>
      <w:r w:rsidRPr="002F2491">
        <w:rPr>
          <w:rFonts w:ascii="Times New Roman" w:hAnsi="Times New Roman" w:cs="Times New Roman"/>
          <w:sz w:val="24"/>
          <w:szCs w:val="24"/>
        </w:rPr>
        <w:t>If the model maker includes the package effects in the Touchstone file (i.e</w:t>
      </w:r>
      <w:r>
        <w:rPr>
          <w:rFonts w:ascii="Times New Roman" w:hAnsi="Times New Roman" w:cs="Times New Roman"/>
          <w:sz w:val="24"/>
          <w:szCs w:val="24"/>
        </w:rPr>
        <w:t>.</w:t>
      </w:r>
      <w:r w:rsidR="0017441F">
        <w:rPr>
          <w:rFonts w:ascii="Times New Roman" w:hAnsi="Times New Roman" w:cs="Times New Roman"/>
          <w:sz w:val="24"/>
          <w:szCs w:val="24"/>
        </w:rPr>
        <w:t>,</w:t>
      </w:r>
      <w:r>
        <w:rPr>
          <w:rFonts w:ascii="Times New Roman" w:hAnsi="Times New Roman" w:cs="Times New Roman"/>
          <w:sz w:val="24"/>
          <w:szCs w:val="24"/>
        </w:rPr>
        <w:t xml:space="preserve"> </w:t>
      </w:r>
      <w:r w:rsidRPr="002F2491">
        <w:rPr>
          <w:rFonts w:ascii="Times New Roman" w:hAnsi="Times New Roman" w:cs="Times New Roman"/>
          <w:sz w:val="24"/>
          <w:szCs w:val="24"/>
        </w:rPr>
        <w:t>Ts4file_Boundary is set to “pin”), the EDA tool must ignore the package model in the IBIS file</w:t>
      </w:r>
      <w:r>
        <w:rPr>
          <w:rFonts w:ascii="Times New Roman" w:hAnsi="Times New Roman" w:cs="Times New Roman"/>
          <w:sz w:val="24"/>
          <w:szCs w:val="24"/>
        </w:rPr>
        <w:t xml:space="preserve">.  </w:t>
      </w:r>
      <w:r w:rsidRPr="00CF779C">
        <w:rPr>
          <w:rFonts w:ascii="Times New Roman" w:hAnsi="Times New Roman" w:cs="Times New Roman"/>
          <w:sz w:val="24"/>
          <w:szCs w:val="24"/>
        </w:rPr>
        <w:t>If the package effects are not included in the Touchstone file</w:t>
      </w:r>
      <w:r w:rsidR="0092686F">
        <w:rPr>
          <w:rFonts w:ascii="Times New Roman" w:hAnsi="Times New Roman" w:cs="Times New Roman"/>
          <w:sz w:val="24"/>
          <w:szCs w:val="24"/>
        </w:rPr>
        <w:t xml:space="preserve"> specified by the parameter </w:t>
      </w:r>
      <w:r w:rsidR="0092686F" w:rsidRPr="00F44E07">
        <w:rPr>
          <w:rFonts w:ascii="Times New Roman" w:hAnsi="Times New Roman" w:cs="Times New Roman"/>
          <w:sz w:val="24"/>
          <w:szCs w:val="24"/>
        </w:rPr>
        <w:t>Ts4file</w:t>
      </w:r>
      <w:r w:rsidRPr="00CF779C">
        <w:rPr>
          <w:rFonts w:ascii="Times New Roman" w:hAnsi="Times New Roman" w:cs="Times New Roman"/>
          <w:sz w:val="24"/>
          <w:szCs w:val="24"/>
        </w:rPr>
        <w:t xml:space="preserve"> (i.e</w:t>
      </w:r>
      <w:r>
        <w:rPr>
          <w:rFonts w:ascii="Times New Roman" w:hAnsi="Times New Roman" w:cs="Times New Roman"/>
          <w:sz w:val="24"/>
          <w:szCs w:val="24"/>
        </w:rPr>
        <w:t>.</w:t>
      </w:r>
      <w:r w:rsidR="0017441F">
        <w:rPr>
          <w:rFonts w:ascii="Times New Roman" w:hAnsi="Times New Roman" w:cs="Times New Roman"/>
          <w:sz w:val="24"/>
          <w:szCs w:val="24"/>
        </w:rPr>
        <w:t>,</w:t>
      </w:r>
      <w:r>
        <w:rPr>
          <w:rFonts w:ascii="Times New Roman" w:hAnsi="Times New Roman" w:cs="Times New Roman"/>
          <w:sz w:val="24"/>
          <w:szCs w:val="24"/>
        </w:rPr>
        <w:t xml:space="preserve"> </w:t>
      </w:r>
      <w:r w:rsidRPr="00CF779C">
        <w:rPr>
          <w:rFonts w:ascii="Times New Roman" w:hAnsi="Times New Roman" w:cs="Times New Roman"/>
          <w:sz w:val="24"/>
          <w:szCs w:val="24"/>
        </w:rPr>
        <w:t xml:space="preserve">Ts4file_Boundary is set to “buffer” or “pad”), </w:t>
      </w:r>
      <w:proofErr w:type="gramStart"/>
      <w:r w:rsidRPr="00CF779C">
        <w:rPr>
          <w:rFonts w:ascii="Times New Roman" w:hAnsi="Times New Roman" w:cs="Times New Roman"/>
          <w:sz w:val="24"/>
          <w:szCs w:val="24"/>
        </w:rPr>
        <w:t xml:space="preserve">the </w:t>
      </w:r>
      <w:r w:rsidR="00EB0B1D">
        <w:rPr>
          <w:rFonts w:ascii="Times New Roman" w:hAnsi="Times New Roman" w:cs="Times New Roman"/>
          <w:sz w:val="24"/>
          <w:szCs w:val="24"/>
        </w:rPr>
        <w:t xml:space="preserve"> reserved</w:t>
      </w:r>
      <w:proofErr w:type="gramEnd"/>
      <w:r w:rsidR="00EB0B1D">
        <w:rPr>
          <w:rFonts w:ascii="Times New Roman" w:hAnsi="Times New Roman" w:cs="Times New Roman"/>
          <w:sz w:val="24"/>
          <w:szCs w:val="24"/>
        </w:rPr>
        <w:t xml:space="preserve"> AMI parameter Ts4file_Package_Options shall be used to specify the source of the </w:t>
      </w:r>
      <w:proofErr w:type="spellStart"/>
      <w:r w:rsidR="00EB0B1D">
        <w:rPr>
          <w:rFonts w:ascii="Times New Roman" w:hAnsi="Times New Roman" w:cs="Times New Roman"/>
          <w:sz w:val="24"/>
          <w:szCs w:val="24"/>
        </w:rPr>
        <w:t>remaing</w:t>
      </w:r>
      <w:proofErr w:type="spellEnd"/>
      <w:r w:rsidR="00EB0B1D">
        <w:rPr>
          <w:rFonts w:ascii="Times New Roman" w:hAnsi="Times New Roman" w:cs="Times New Roman"/>
          <w:sz w:val="24"/>
          <w:szCs w:val="24"/>
        </w:rPr>
        <w:t xml:space="preserve"> model up to the “pin” terminals. The options include the use of the package definition associated </w:t>
      </w:r>
      <w:r w:rsidR="0092686F">
        <w:rPr>
          <w:rFonts w:ascii="Times New Roman" w:hAnsi="Times New Roman" w:cs="Times New Roman"/>
          <w:sz w:val="24"/>
          <w:szCs w:val="24"/>
        </w:rPr>
        <w:t xml:space="preserve">with </w:t>
      </w:r>
      <w:r w:rsidR="00EB0B1D">
        <w:rPr>
          <w:rFonts w:ascii="Times New Roman" w:hAnsi="Times New Roman" w:cs="Times New Roman"/>
          <w:sz w:val="24"/>
          <w:szCs w:val="24"/>
        </w:rPr>
        <w:t>the [Model] keyword (via [Component] an</w:t>
      </w:r>
      <w:r w:rsidR="00D572F0">
        <w:rPr>
          <w:rFonts w:ascii="Times New Roman" w:hAnsi="Times New Roman" w:cs="Times New Roman"/>
          <w:sz w:val="24"/>
          <w:szCs w:val="24"/>
        </w:rPr>
        <w:t>d [Pin] information) or the use of</w:t>
      </w:r>
      <w:r w:rsidR="00EB0B1D">
        <w:rPr>
          <w:rFonts w:ascii="Times New Roman" w:hAnsi="Times New Roman" w:cs="Times New Roman"/>
          <w:sz w:val="24"/>
          <w:szCs w:val="24"/>
        </w:rPr>
        <w:t xml:space="preserve"> a separate 4-port net</w:t>
      </w:r>
      <w:r w:rsidR="00D572F0">
        <w:rPr>
          <w:rFonts w:ascii="Times New Roman" w:hAnsi="Times New Roman" w:cs="Times New Roman"/>
          <w:sz w:val="24"/>
          <w:szCs w:val="24"/>
        </w:rPr>
        <w:t>work data pointed</w:t>
      </w:r>
      <w:r w:rsidR="0092686F">
        <w:rPr>
          <w:rFonts w:ascii="Times New Roman" w:hAnsi="Times New Roman" w:cs="Times New Roman"/>
          <w:sz w:val="24"/>
          <w:szCs w:val="24"/>
        </w:rPr>
        <w:t xml:space="preserve"> </w:t>
      </w:r>
      <w:r w:rsidR="001F5AD4">
        <w:rPr>
          <w:rFonts w:ascii="Times New Roman" w:hAnsi="Times New Roman" w:cs="Times New Roman"/>
          <w:sz w:val="24"/>
          <w:szCs w:val="24"/>
        </w:rPr>
        <w:t xml:space="preserve">to </w:t>
      </w:r>
      <w:r w:rsidR="00D572F0">
        <w:rPr>
          <w:rFonts w:ascii="Times New Roman" w:hAnsi="Times New Roman" w:cs="Times New Roman"/>
          <w:sz w:val="24"/>
          <w:szCs w:val="24"/>
        </w:rPr>
        <w:t>by the</w:t>
      </w:r>
      <w:r w:rsidR="00EB0B1D">
        <w:rPr>
          <w:rFonts w:ascii="Times New Roman" w:hAnsi="Times New Roman" w:cs="Times New Roman"/>
          <w:sz w:val="24"/>
          <w:szCs w:val="24"/>
        </w:rPr>
        <w:t xml:space="preserve"> reserved AMI parameter</w:t>
      </w:r>
      <w:r w:rsidR="00D572F0">
        <w:rPr>
          <w:rFonts w:ascii="Times New Roman" w:hAnsi="Times New Roman" w:cs="Times New Roman"/>
          <w:sz w:val="24"/>
          <w:szCs w:val="24"/>
        </w:rPr>
        <w:t xml:space="preserve"> Ts4file_Package_Data.</w:t>
      </w:r>
    </w:p>
    <w:p w14:paraId="2FA45691" w14:textId="77777777" w:rsidR="001724E0" w:rsidRDefault="001724E0" w:rsidP="00D60A54">
      <w:pPr>
        <w:pStyle w:val="HTMLPreformatted"/>
        <w:rPr>
          <w:rFonts w:ascii="Times New Roman" w:hAnsi="Times New Roman" w:cs="Times New Roman"/>
          <w:sz w:val="24"/>
          <w:szCs w:val="24"/>
        </w:rPr>
      </w:pPr>
    </w:p>
    <w:p w14:paraId="5C066CEB" w14:textId="67272F8A" w:rsidR="00EF12BD" w:rsidRDefault="00EF12BD" w:rsidP="00D60A54">
      <w:pPr>
        <w:pStyle w:val="HTMLPreformatted"/>
        <w:rPr>
          <w:rFonts w:ascii="Times New Roman" w:hAnsi="Times New Roman" w:cs="Times New Roman"/>
          <w:sz w:val="24"/>
          <w:szCs w:val="24"/>
        </w:rPr>
      </w:pPr>
      <w:r>
        <w:rPr>
          <w:rFonts w:ascii="Times New Roman" w:hAnsi="Times New Roman" w:cs="Times New Roman"/>
          <w:sz w:val="24"/>
          <w:szCs w:val="24"/>
        </w:rPr>
        <w:t xml:space="preserve">By definition, the placement of the Ts4file </w:t>
      </w:r>
      <w:r w:rsidR="003E691B">
        <w:rPr>
          <w:rFonts w:ascii="Times New Roman" w:hAnsi="Times New Roman" w:cs="Times New Roman"/>
          <w:sz w:val="24"/>
          <w:szCs w:val="24"/>
        </w:rPr>
        <w:t xml:space="preserve">information </w:t>
      </w:r>
      <w:proofErr w:type="gramStart"/>
      <w:r>
        <w:rPr>
          <w:rFonts w:ascii="Times New Roman" w:hAnsi="Times New Roman" w:cs="Times New Roman"/>
          <w:sz w:val="24"/>
          <w:szCs w:val="24"/>
        </w:rPr>
        <w:t>within .</w:t>
      </w:r>
      <w:proofErr w:type="spellStart"/>
      <w:r>
        <w:rPr>
          <w:rFonts w:ascii="Times New Roman" w:hAnsi="Times New Roman" w:cs="Times New Roman"/>
          <w:sz w:val="24"/>
          <w:szCs w:val="24"/>
        </w:rPr>
        <w:t>ami</w:t>
      </w:r>
      <w:proofErr w:type="spellEnd"/>
      <w:proofErr w:type="gramEnd"/>
      <w:r>
        <w:rPr>
          <w:rFonts w:ascii="Times New Roman" w:hAnsi="Times New Roman" w:cs="Times New Roman"/>
          <w:sz w:val="24"/>
          <w:szCs w:val="24"/>
        </w:rPr>
        <w:t xml:space="preserve"> file</w:t>
      </w:r>
      <w:r w:rsidR="00397EF6">
        <w:rPr>
          <w:rFonts w:ascii="Times New Roman" w:hAnsi="Times New Roman" w:cs="Times New Roman"/>
          <w:sz w:val="24"/>
          <w:szCs w:val="24"/>
        </w:rPr>
        <w:t>s</w:t>
      </w:r>
      <w:r>
        <w:rPr>
          <w:rFonts w:ascii="Times New Roman" w:hAnsi="Times New Roman" w:cs="Times New Roman"/>
          <w:sz w:val="24"/>
          <w:szCs w:val="24"/>
        </w:rPr>
        <w:t xml:space="preserve"> makes the Ts4file data exclusively limited to AMI applications</w:t>
      </w:r>
      <w:r w:rsidR="00C260FE">
        <w:rPr>
          <w:rFonts w:ascii="Times New Roman" w:hAnsi="Times New Roman" w:cs="Times New Roman"/>
          <w:sz w:val="24"/>
          <w:szCs w:val="24"/>
        </w:rPr>
        <w:t xml:space="preserve">.  </w:t>
      </w:r>
      <w:r>
        <w:rPr>
          <w:rFonts w:ascii="Times New Roman" w:hAnsi="Times New Roman" w:cs="Times New Roman"/>
          <w:sz w:val="24"/>
          <w:szCs w:val="24"/>
        </w:rPr>
        <w:t>If the same electrical behavior is desired for non-AMI applications of the same IBIS model (the one referencing the Algorithmic Model) the model maker can optionally provide an equivalent description using the [External Model] keyword</w:t>
      </w:r>
      <w:r w:rsidR="00C260FE">
        <w:rPr>
          <w:rFonts w:ascii="Times New Roman" w:hAnsi="Times New Roman" w:cs="Times New Roman"/>
          <w:sz w:val="24"/>
          <w:szCs w:val="24"/>
        </w:rPr>
        <w:t xml:space="preserve">.  </w:t>
      </w:r>
      <w:r>
        <w:rPr>
          <w:rFonts w:ascii="Times New Roman" w:hAnsi="Times New Roman" w:cs="Times New Roman"/>
          <w:sz w:val="24"/>
          <w:szCs w:val="24"/>
        </w:rPr>
        <w:t>Ho</w:t>
      </w:r>
      <w:r w:rsidR="003E691B">
        <w:rPr>
          <w:rFonts w:ascii="Times New Roman" w:hAnsi="Times New Roman" w:cs="Times New Roman"/>
          <w:sz w:val="24"/>
          <w:szCs w:val="24"/>
        </w:rPr>
        <w:t xml:space="preserve">wever, the latter is not </w:t>
      </w:r>
      <w:r>
        <w:rPr>
          <w:rFonts w:ascii="Times New Roman" w:hAnsi="Times New Roman" w:cs="Times New Roman"/>
          <w:sz w:val="24"/>
          <w:szCs w:val="24"/>
        </w:rPr>
        <w:t>needed if the model</w:t>
      </w:r>
      <w:r w:rsidR="003E691B">
        <w:rPr>
          <w:rFonts w:ascii="Times New Roman" w:hAnsi="Times New Roman" w:cs="Times New Roman"/>
          <w:sz w:val="24"/>
          <w:szCs w:val="24"/>
        </w:rPr>
        <w:t xml:space="preserve"> is intended</w:t>
      </w:r>
      <w:r>
        <w:rPr>
          <w:rFonts w:ascii="Times New Roman" w:hAnsi="Times New Roman" w:cs="Times New Roman"/>
          <w:sz w:val="24"/>
          <w:szCs w:val="24"/>
        </w:rPr>
        <w:t xml:space="preserve"> for AMI applications only.</w:t>
      </w:r>
    </w:p>
    <w:p w14:paraId="7D8D54D9" w14:textId="77777777" w:rsidR="00F92E8B" w:rsidRDefault="00F92E8B" w:rsidP="00D60A54">
      <w:pPr>
        <w:pStyle w:val="HTMLPreformatted"/>
        <w:rPr>
          <w:rFonts w:ascii="Times New Roman" w:hAnsi="Times New Roman" w:cs="Times New Roman"/>
          <w:sz w:val="24"/>
          <w:szCs w:val="24"/>
        </w:rPr>
      </w:pPr>
    </w:p>
    <w:p w14:paraId="551F3B1E" w14:textId="77777777" w:rsidR="00F33DBA" w:rsidRPr="00AA5982" w:rsidRDefault="00F33DBA" w:rsidP="00F33DBA">
      <w:pPr>
        <w:pStyle w:val="HTMLPreformatted"/>
        <w:rPr>
          <w:rFonts w:ascii="Times New Roman" w:hAnsi="Times New Roman" w:cs="Times New Roman"/>
          <w:sz w:val="24"/>
          <w:szCs w:val="24"/>
        </w:rPr>
      </w:pPr>
    </w:p>
    <w:p w14:paraId="2A2BE257" w14:textId="77777777" w:rsidR="0004354A" w:rsidRDefault="0004354A" w:rsidP="00AA5982">
      <w:bookmarkStart w:id="14" w:name="_Ref300060650"/>
      <w:bookmarkStart w:id="15" w:name="_Toc203968998"/>
      <w:bookmarkStart w:id="16" w:name="_Toc203969161"/>
      <w:bookmarkStart w:id="17" w:name="_Toc203975931"/>
      <w:bookmarkStart w:id="18" w:name="_Toc203976352"/>
      <w:bookmarkStart w:id="19" w:name="_Toc203976490"/>
      <w:bookmarkEnd w:id="0"/>
      <w:bookmarkEnd w:id="1"/>
      <w:bookmarkEnd w:id="2"/>
    </w:p>
    <w:p w14:paraId="7096E16B" w14:textId="77777777" w:rsidR="002D018B" w:rsidRDefault="005F72CC" w:rsidP="00AA5982">
      <w:pPr>
        <w:pStyle w:val="Heading2"/>
      </w:pPr>
      <w:r>
        <w:t xml:space="preserve">Reserved </w:t>
      </w:r>
      <w:r w:rsidR="002D018B">
        <w:t>Parameter DEFINITIONs</w:t>
      </w:r>
    </w:p>
    <w:p w14:paraId="6752C074" w14:textId="77777777" w:rsidR="002D018B" w:rsidRDefault="002D018B" w:rsidP="002D018B">
      <w:pPr>
        <w:pStyle w:val="Keyword"/>
        <w:spacing w:before="0" w:after="80"/>
      </w:pPr>
    </w:p>
    <w:p w14:paraId="6CAE0245" w14:textId="77777777" w:rsidR="0004354A" w:rsidRPr="00F0603A" w:rsidRDefault="0004354A" w:rsidP="003857C0">
      <w:pPr>
        <w:pStyle w:val="Keyword"/>
        <w:spacing w:before="0" w:after="80"/>
      </w:pPr>
      <w:r>
        <w:rPr>
          <w:i/>
        </w:rPr>
        <w:t>Parameter</w:t>
      </w:r>
      <w:r w:rsidRPr="00AE08D7">
        <w:rPr>
          <w:i/>
        </w:rPr>
        <w:t>:</w:t>
      </w:r>
      <w:r>
        <w:tab/>
      </w:r>
      <w:r w:rsidR="00C576C7">
        <w:rPr>
          <w:b/>
        </w:rPr>
        <w:t>Ts4file</w:t>
      </w:r>
    </w:p>
    <w:p w14:paraId="6A9A12FD" w14:textId="77777777" w:rsidR="000C7D5F" w:rsidRDefault="000C7D5F" w:rsidP="000C7D5F">
      <w:pPr>
        <w:pStyle w:val="KeywordDescriptions"/>
      </w:pPr>
      <w:r w:rsidRPr="008A57D9">
        <w:rPr>
          <w:i/>
        </w:rPr>
        <w:t>Required:</w:t>
      </w:r>
      <w:r>
        <w:tab/>
        <w:t>No</w:t>
      </w:r>
    </w:p>
    <w:p w14:paraId="33D772EA" w14:textId="77777777" w:rsidR="0004354A" w:rsidRDefault="00B14917" w:rsidP="00685FB6">
      <w:pPr>
        <w:pStyle w:val="KeywordDescriptions"/>
        <w:rPr>
          <w:b/>
        </w:rPr>
      </w:pPr>
      <w:r>
        <w:rPr>
          <w:i/>
        </w:rPr>
        <w:t>Direction</w:t>
      </w:r>
      <w:r w:rsidR="0004354A" w:rsidRPr="008A57D9">
        <w:rPr>
          <w:i/>
        </w:rPr>
        <w:t>:</w:t>
      </w:r>
      <w:r w:rsidR="0004354A">
        <w:tab/>
      </w:r>
      <w:proofErr w:type="spellStart"/>
      <w:r>
        <w:t>Tx</w:t>
      </w:r>
      <w:proofErr w:type="spellEnd"/>
      <w:r>
        <w:t>, Rx</w:t>
      </w:r>
    </w:p>
    <w:p w14:paraId="6B605046" w14:textId="77777777" w:rsidR="0004354A" w:rsidRDefault="003A109E">
      <w:pPr>
        <w:pStyle w:val="KeywordDescriptions"/>
        <w:rPr>
          <w:b/>
        </w:rPr>
      </w:pPr>
      <w:r w:rsidRPr="003A109E">
        <w:rPr>
          <w:i/>
        </w:rPr>
        <w:t>Descriptors</w:t>
      </w:r>
      <w:r w:rsidR="0004354A" w:rsidRPr="00AE08D7">
        <w:t>:</w:t>
      </w:r>
    </w:p>
    <w:p w14:paraId="68F48264" w14:textId="77777777" w:rsidR="0004354A" w:rsidRPr="00314A6D" w:rsidRDefault="0004354A" w:rsidP="003857C0">
      <w:pPr>
        <w:pStyle w:val="ListContinue"/>
        <w:spacing w:after="80"/>
        <w:rPr>
          <w:b/>
        </w:rPr>
      </w:pPr>
      <w:r w:rsidRPr="0094162C">
        <w:t>Usage:</w:t>
      </w:r>
      <w:r w:rsidRPr="0094162C">
        <w:tab/>
      </w:r>
      <w:r>
        <w:tab/>
      </w:r>
      <w:r w:rsidR="00AA5982">
        <w:t>Info</w:t>
      </w:r>
      <w:r w:rsidR="00FD2344">
        <w:t>,</w:t>
      </w:r>
      <w:r w:rsidR="00E751F9">
        <w:t xml:space="preserve"> Dep</w:t>
      </w:r>
    </w:p>
    <w:p w14:paraId="073B2500" w14:textId="77777777" w:rsidR="0097518A" w:rsidRPr="00314A6D" w:rsidRDefault="0004354A" w:rsidP="003857C0">
      <w:pPr>
        <w:pStyle w:val="ListContinue"/>
        <w:spacing w:after="80"/>
        <w:rPr>
          <w:b/>
        </w:rPr>
      </w:pPr>
      <w:r w:rsidRPr="0094162C">
        <w:t>Type:</w:t>
      </w:r>
      <w:r>
        <w:tab/>
      </w:r>
      <w:r>
        <w:tab/>
      </w:r>
      <w:r w:rsidR="00AA5982">
        <w:t>String</w:t>
      </w:r>
    </w:p>
    <w:p w14:paraId="03072F58" w14:textId="77777777" w:rsidR="0004354A" w:rsidRDefault="0004354A" w:rsidP="003857C0">
      <w:pPr>
        <w:pStyle w:val="ListContinue"/>
        <w:spacing w:after="80"/>
        <w:rPr>
          <w:b/>
        </w:rPr>
      </w:pPr>
      <w:r w:rsidRPr="0094162C">
        <w:t>Format:</w:t>
      </w:r>
      <w:r>
        <w:tab/>
      </w:r>
      <w:r>
        <w:tab/>
      </w:r>
      <w:r w:rsidR="00AA5982">
        <w:t>Value, List, Corner</w:t>
      </w:r>
    </w:p>
    <w:p w14:paraId="45AFFB3D" w14:textId="77777777" w:rsidR="0004354A" w:rsidRDefault="0004354A" w:rsidP="00500B80">
      <w:pPr>
        <w:pStyle w:val="ListContinue"/>
        <w:spacing w:after="80"/>
        <w:ind w:left="2160" w:hanging="1800"/>
        <w:rPr>
          <w:b/>
          <w:i/>
        </w:rPr>
      </w:pPr>
      <w:r w:rsidRPr="0094162C">
        <w:t>Default:</w:t>
      </w:r>
      <w:r>
        <w:tab/>
      </w:r>
      <w:r w:rsidR="007712D4">
        <w:t>&lt;</w:t>
      </w:r>
      <w:r w:rsidR="003412FF">
        <w:t>s</w:t>
      </w:r>
      <w:r w:rsidR="007712D4">
        <w:t>tring literal&gt;</w:t>
      </w:r>
    </w:p>
    <w:p w14:paraId="0B463CD1" w14:textId="77777777" w:rsidR="0004354A" w:rsidRPr="00A52BFD" w:rsidRDefault="0004354A" w:rsidP="003857C0">
      <w:pPr>
        <w:pStyle w:val="ListContinue"/>
        <w:spacing w:after="80"/>
        <w:rPr>
          <w:b/>
          <w:i/>
        </w:rPr>
      </w:pPr>
      <w:r w:rsidRPr="0094162C">
        <w:t>Description:</w:t>
      </w:r>
      <w:r>
        <w:rPr>
          <w:i/>
        </w:rPr>
        <w:tab/>
      </w:r>
      <w:r w:rsidR="00AA5982">
        <w:t>&lt;</w:t>
      </w:r>
      <w:r w:rsidR="003412FF">
        <w:t>s</w:t>
      </w:r>
      <w:r w:rsidR="00AA5982">
        <w:t>tring &gt;</w:t>
      </w:r>
    </w:p>
    <w:p w14:paraId="2097C664" w14:textId="772885ED" w:rsidR="00AA5982" w:rsidRDefault="0004354A" w:rsidP="00AA5982">
      <w:r>
        <w:rPr>
          <w:i/>
        </w:rPr>
        <w:t>Definition</w:t>
      </w:r>
      <w:r w:rsidRPr="00AE08D7">
        <w:rPr>
          <w:i/>
        </w:rPr>
        <w:t>:</w:t>
      </w:r>
      <w:r>
        <w:tab/>
      </w:r>
      <w:r w:rsidR="00AA5982">
        <w:t xml:space="preserve">This parameter </w:t>
      </w:r>
      <w:r w:rsidR="00282DAA">
        <w:t>provides the file reference for a</w:t>
      </w:r>
      <w:r w:rsidR="00B14917">
        <w:t xml:space="preserve"> 4-port Touchstone</w:t>
      </w:r>
      <w:r w:rsidR="007712D4">
        <w:t xml:space="preserve"> </w:t>
      </w:r>
      <w:r w:rsidR="00AA5982">
        <w:t>file to be used in the Analog Circuit</w:t>
      </w:r>
      <w:r w:rsidR="00C260FE">
        <w:t xml:space="preserve">.  </w:t>
      </w:r>
      <w:r w:rsidR="00AA5982">
        <w:t xml:space="preserve">See the Analog Circuit </w:t>
      </w:r>
      <w:r w:rsidR="002C4FAB">
        <w:t>d</w:t>
      </w:r>
      <w:r w:rsidR="00AA5982">
        <w:t>efinitions above for the p</w:t>
      </w:r>
      <w:r w:rsidR="00FD2344">
        <w:t>ort</w:t>
      </w:r>
      <w:r w:rsidR="00AA5982">
        <w:t xml:space="preserve"> order associated with the </w:t>
      </w:r>
      <w:r w:rsidR="00FD2344">
        <w:t>Touchstone</w:t>
      </w:r>
      <w:r w:rsidR="007712D4">
        <w:t xml:space="preserve"> </w:t>
      </w:r>
      <w:r w:rsidR="00AA5982">
        <w:t>file</w:t>
      </w:r>
      <w:r w:rsidR="00282DAA">
        <w:t xml:space="preserve"> data</w:t>
      </w:r>
      <w:r w:rsidR="00AA5982">
        <w:t>.</w:t>
      </w:r>
    </w:p>
    <w:p w14:paraId="79A2A119" w14:textId="77777777" w:rsidR="002C4FAB" w:rsidRDefault="002C4FAB" w:rsidP="00AA5982"/>
    <w:p w14:paraId="6F0B33D1" w14:textId="77777777" w:rsidR="0004354A" w:rsidRPr="00AE08D7" w:rsidRDefault="00B95248">
      <w:pPr>
        <w:pStyle w:val="KeywordDescriptions"/>
      </w:pPr>
      <w:r w:rsidRPr="00B95248">
        <w:rPr>
          <w:i/>
        </w:rPr>
        <w:t>Examples:</w:t>
      </w:r>
    </w:p>
    <w:p w14:paraId="1BCFBCF5" w14:textId="77777777" w:rsidR="0004354A" w:rsidRDefault="0004354A" w:rsidP="00FE2BDD">
      <w:pPr>
        <w:pStyle w:val="Exampletext"/>
      </w:pPr>
      <w:r>
        <w:t>(</w:t>
      </w:r>
      <w:r w:rsidR="009D39D8">
        <w:t xml:space="preserve">Ts4file </w:t>
      </w:r>
      <w:r>
        <w:t xml:space="preserve">(Usage </w:t>
      </w:r>
      <w:proofErr w:type="gramStart"/>
      <w:r w:rsidR="00AA5982">
        <w:t>Info</w:t>
      </w:r>
      <w:r>
        <w:t>)(</w:t>
      </w:r>
      <w:proofErr w:type="gramEnd"/>
      <w:r>
        <w:t xml:space="preserve">Type </w:t>
      </w:r>
      <w:r w:rsidR="00AA5982">
        <w:t>String)(Corner “typ.s4p” “min.s4p” “max.s4p”)</w:t>
      </w:r>
      <w:r>
        <w:t>)</w:t>
      </w:r>
    </w:p>
    <w:p w14:paraId="0B90C95D" w14:textId="77777777" w:rsidR="00EB575E" w:rsidRDefault="00EB575E" w:rsidP="00FE2BDD">
      <w:pPr>
        <w:pStyle w:val="Exampletext"/>
      </w:pPr>
    </w:p>
    <w:p w14:paraId="4C89BDC4" w14:textId="77777777" w:rsidR="00EB575E" w:rsidRDefault="00EB575E" w:rsidP="00FE2BDD">
      <w:pPr>
        <w:pStyle w:val="Exampletext"/>
      </w:pPr>
    </w:p>
    <w:p w14:paraId="5B41DEE5" w14:textId="77777777" w:rsidR="001F2522" w:rsidRDefault="001F2522" w:rsidP="003E691B">
      <w:pPr>
        <w:pStyle w:val="Keyword"/>
        <w:spacing w:before="0" w:after="80"/>
      </w:pPr>
    </w:p>
    <w:p w14:paraId="0910D71A" w14:textId="77777777" w:rsidR="001F2522" w:rsidRDefault="001F2522" w:rsidP="003E691B">
      <w:pPr>
        <w:pStyle w:val="Keyword"/>
        <w:spacing w:before="0" w:after="80"/>
      </w:pPr>
    </w:p>
    <w:p w14:paraId="6618C71A" w14:textId="77777777" w:rsidR="00A968CC" w:rsidRDefault="00A968CC" w:rsidP="00CD35E2"/>
    <w:p w14:paraId="5F9B154C" w14:textId="77777777" w:rsidR="00947707" w:rsidRDefault="00947707" w:rsidP="00CD35E2"/>
    <w:p w14:paraId="5B8CF12E" w14:textId="172F4A86" w:rsidR="003E691B" w:rsidRPr="00F0603A" w:rsidDel="00F44E07" w:rsidRDefault="003E691B" w:rsidP="003E691B">
      <w:pPr>
        <w:pStyle w:val="Keyword"/>
        <w:spacing w:before="0" w:after="80"/>
        <w:rPr>
          <w:del w:id="20" w:author="Author"/>
        </w:rPr>
      </w:pPr>
      <w:del w:id="21" w:author="Author">
        <w:r w:rsidDel="00F44E07">
          <w:rPr>
            <w:i/>
          </w:rPr>
          <w:delText>Parameter</w:delText>
        </w:r>
        <w:r w:rsidRPr="00AE08D7" w:rsidDel="00F44E07">
          <w:rPr>
            <w:i/>
          </w:rPr>
          <w:delText>:</w:delText>
        </w:r>
        <w:r w:rsidDel="00F44E07">
          <w:tab/>
        </w:r>
        <w:r w:rsidDel="00F44E07">
          <w:rPr>
            <w:b/>
          </w:rPr>
          <w:delText>Ts4file_</w:delText>
        </w:r>
        <w:r w:rsidR="00223965" w:rsidDel="00F44E07">
          <w:rPr>
            <w:b/>
          </w:rPr>
          <w:delText>Boundary</w:delText>
        </w:r>
      </w:del>
    </w:p>
    <w:p w14:paraId="490D531E" w14:textId="1D0EBF17" w:rsidR="003E691B" w:rsidRPr="006318D7" w:rsidDel="00F44E07" w:rsidRDefault="003E691B" w:rsidP="003E691B">
      <w:pPr>
        <w:pStyle w:val="KeywordDescriptions"/>
        <w:rPr>
          <w:del w:id="22" w:author="Author"/>
        </w:rPr>
      </w:pPr>
      <w:del w:id="23" w:author="Author">
        <w:r w:rsidRPr="008A57D9" w:rsidDel="00F44E07">
          <w:rPr>
            <w:i/>
          </w:rPr>
          <w:delText>Required:</w:delText>
        </w:r>
        <w:r w:rsidDel="00F44E07">
          <w:tab/>
          <w:delText>No</w:delText>
        </w:r>
        <w:r w:rsidR="002C4FAB" w:rsidDel="00F44E07">
          <w:delText xml:space="preserve">, illegal when the parameter </w:delText>
        </w:r>
        <w:r w:rsidR="002C4FAB" w:rsidDel="00F44E07">
          <w:rPr>
            <w:b/>
          </w:rPr>
          <w:delText>Ts4file</w:delText>
        </w:r>
        <w:r w:rsidR="002C4FAB" w:rsidDel="00F44E07">
          <w:delText xml:space="preserve"> is not present.</w:delText>
        </w:r>
      </w:del>
    </w:p>
    <w:p w14:paraId="1F3A84D6" w14:textId="48F60889" w:rsidR="003E691B" w:rsidDel="00F44E07" w:rsidRDefault="003E691B" w:rsidP="003E691B">
      <w:pPr>
        <w:pStyle w:val="KeywordDescriptions"/>
        <w:rPr>
          <w:del w:id="24" w:author="Author"/>
          <w:b/>
        </w:rPr>
      </w:pPr>
      <w:del w:id="25" w:author="Author">
        <w:r w:rsidDel="00F44E07">
          <w:rPr>
            <w:i/>
          </w:rPr>
          <w:delText>Direction</w:delText>
        </w:r>
        <w:r w:rsidRPr="008A57D9" w:rsidDel="00F44E07">
          <w:rPr>
            <w:i/>
          </w:rPr>
          <w:delText>:</w:delText>
        </w:r>
        <w:r w:rsidDel="00F44E07">
          <w:tab/>
          <w:delText>Tx, Rx</w:delText>
        </w:r>
      </w:del>
    </w:p>
    <w:p w14:paraId="2306BE8A" w14:textId="60A5A04B" w:rsidR="003E691B" w:rsidDel="00F44E07" w:rsidRDefault="003E691B" w:rsidP="003E691B">
      <w:pPr>
        <w:pStyle w:val="KeywordDescriptions"/>
        <w:rPr>
          <w:del w:id="26" w:author="Author"/>
          <w:b/>
        </w:rPr>
      </w:pPr>
      <w:del w:id="27" w:author="Author">
        <w:r w:rsidRPr="003A109E" w:rsidDel="00F44E07">
          <w:rPr>
            <w:i/>
          </w:rPr>
          <w:delText>Descriptors</w:delText>
        </w:r>
        <w:r w:rsidRPr="00AE08D7" w:rsidDel="00F44E07">
          <w:delText>:</w:delText>
        </w:r>
      </w:del>
    </w:p>
    <w:p w14:paraId="54C881D5" w14:textId="731F41CB" w:rsidR="003E691B" w:rsidRPr="00314A6D" w:rsidDel="00F44E07" w:rsidRDefault="003E691B" w:rsidP="003E691B">
      <w:pPr>
        <w:pStyle w:val="ListContinue"/>
        <w:spacing w:after="80"/>
        <w:rPr>
          <w:del w:id="28" w:author="Author"/>
          <w:b/>
        </w:rPr>
      </w:pPr>
      <w:del w:id="29" w:author="Author">
        <w:r w:rsidRPr="0094162C" w:rsidDel="00F44E07">
          <w:delText>Usage:</w:delText>
        </w:r>
        <w:r w:rsidRPr="0094162C" w:rsidDel="00F44E07">
          <w:tab/>
        </w:r>
        <w:r w:rsidDel="00F44E07">
          <w:tab/>
          <w:delText>Info, Dep</w:delText>
        </w:r>
      </w:del>
    </w:p>
    <w:p w14:paraId="2B29B015" w14:textId="1B753EAF" w:rsidR="003E691B" w:rsidRPr="00314A6D" w:rsidDel="00F44E07" w:rsidRDefault="003E691B" w:rsidP="003E691B">
      <w:pPr>
        <w:pStyle w:val="ListContinue"/>
        <w:spacing w:after="80"/>
        <w:rPr>
          <w:del w:id="30" w:author="Author"/>
          <w:b/>
        </w:rPr>
      </w:pPr>
      <w:del w:id="31" w:author="Author">
        <w:r w:rsidRPr="0094162C" w:rsidDel="00F44E07">
          <w:delText>Type:</w:delText>
        </w:r>
        <w:r w:rsidDel="00F44E07">
          <w:tab/>
        </w:r>
        <w:r w:rsidDel="00F44E07">
          <w:tab/>
          <w:delText>String</w:delText>
        </w:r>
      </w:del>
    </w:p>
    <w:p w14:paraId="7954D816" w14:textId="593BAD36" w:rsidR="003E691B" w:rsidDel="00F44E07" w:rsidRDefault="003E691B" w:rsidP="003E691B">
      <w:pPr>
        <w:pStyle w:val="ListContinue"/>
        <w:spacing w:after="80"/>
        <w:rPr>
          <w:del w:id="32" w:author="Author"/>
          <w:b/>
        </w:rPr>
      </w:pPr>
      <w:del w:id="33" w:author="Author">
        <w:r w:rsidRPr="0094162C" w:rsidDel="00F44E07">
          <w:delText>Format:</w:delText>
        </w:r>
        <w:r w:rsidDel="00F44E07">
          <w:tab/>
        </w:r>
        <w:r w:rsidDel="00F44E07">
          <w:tab/>
        </w:r>
        <w:r w:rsidR="00397EF6" w:rsidDel="00F44E07">
          <w:delText>Value</w:delText>
        </w:r>
      </w:del>
    </w:p>
    <w:p w14:paraId="46F2C89D" w14:textId="00D0ED84" w:rsidR="003E691B" w:rsidDel="00F44E07" w:rsidRDefault="003E691B" w:rsidP="003E691B">
      <w:pPr>
        <w:pStyle w:val="ListContinue"/>
        <w:spacing w:after="80"/>
        <w:ind w:left="2160" w:hanging="1800"/>
        <w:rPr>
          <w:del w:id="34" w:author="Author"/>
          <w:b/>
          <w:i/>
        </w:rPr>
      </w:pPr>
      <w:del w:id="35" w:author="Author">
        <w:r w:rsidRPr="0094162C" w:rsidDel="00F44E07">
          <w:delText>Default:</w:delText>
        </w:r>
        <w:r w:rsidDel="00F44E07">
          <w:tab/>
          <w:delText>&lt;</w:delText>
        </w:r>
        <w:r w:rsidR="003412FF" w:rsidDel="00F44E07">
          <w:delText>s</w:delText>
        </w:r>
        <w:r w:rsidDel="00F44E07">
          <w:delText>tring literal&gt;</w:delText>
        </w:r>
      </w:del>
    </w:p>
    <w:p w14:paraId="6B071C5A" w14:textId="0ED114E5" w:rsidR="003E691B" w:rsidRPr="00A52BFD" w:rsidDel="00F44E07" w:rsidRDefault="003E691B" w:rsidP="003E691B">
      <w:pPr>
        <w:pStyle w:val="ListContinue"/>
        <w:spacing w:after="80"/>
        <w:rPr>
          <w:del w:id="36" w:author="Author"/>
          <w:b/>
          <w:i/>
        </w:rPr>
      </w:pPr>
      <w:del w:id="37" w:author="Author">
        <w:r w:rsidRPr="0094162C" w:rsidDel="00F44E07">
          <w:delText>Description:</w:delText>
        </w:r>
        <w:r w:rsidDel="00F44E07">
          <w:rPr>
            <w:i/>
          </w:rPr>
          <w:tab/>
        </w:r>
        <w:r w:rsidDel="00F44E07">
          <w:delText>&lt;</w:delText>
        </w:r>
        <w:r w:rsidR="003412FF" w:rsidDel="00F44E07">
          <w:delText>s</w:delText>
        </w:r>
        <w:r w:rsidDel="00F44E07">
          <w:delText>tring &gt;</w:delText>
        </w:r>
      </w:del>
    </w:p>
    <w:p w14:paraId="0AD7A96D" w14:textId="083C736A" w:rsidR="003E691B" w:rsidDel="00F44E07" w:rsidRDefault="003E691B" w:rsidP="003E691B">
      <w:pPr>
        <w:rPr>
          <w:del w:id="38" w:author="Author"/>
        </w:rPr>
      </w:pPr>
      <w:del w:id="39" w:author="Author">
        <w:r w:rsidDel="00F44E07">
          <w:rPr>
            <w:i/>
          </w:rPr>
          <w:delText>Definition</w:delText>
        </w:r>
        <w:r w:rsidRPr="00AE08D7" w:rsidDel="00F44E07">
          <w:rPr>
            <w:i/>
          </w:rPr>
          <w:delText>:</w:delText>
        </w:r>
        <w:r w:rsidDel="00F44E07">
          <w:tab/>
          <w:delText xml:space="preserve">This parameter provides the information about what the 4-port Touchstone file data </w:delText>
        </w:r>
        <w:r w:rsidR="00E249F0" w:rsidDel="00F44E07">
          <w:delText>represent</w:delText>
        </w:r>
        <w:r w:rsidDel="00F44E07">
          <w:delText>s</w:delText>
        </w:r>
        <w:r w:rsidR="00C260FE" w:rsidDel="00F44E07">
          <w:delText xml:space="preserve">.  </w:delText>
        </w:r>
        <w:r w:rsidDel="00F44E07">
          <w:delText xml:space="preserve">The data may </w:delText>
        </w:r>
        <w:r w:rsidR="00CA3A6E" w:rsidDel="00F44E07">
          <w:delText>describe the buffer only, or include the on-die interconnect and/or the package information also</w:delText>
        </w:r>
        <w:r w:rsidR="00C260FE" w:rsidDel="00F44E07">
          <w:delText xml:space="preserve">.  </w:delText>
        </w:r>
        <w:r w:rsidDel="00F44E07">
          <w:delText>Th</w:delText>
        </w:r>
        <w:r w:rsidR="00E249F0" w:rsidDel="00F44E07">
          <w:delText>e</w:delText>
        </w:r>
        <w:r w:rsidR="00397EF6" w:rsidDel="00F44E07">
          <w:delText xml:space="preserve"> value can be one of the following three strings</w:delText>
        </w:r>
        <w:r w:rsidR="00E249F0" w:rsidDel="00F44E07">
          <w:delText>: “buffer”, “pad”, or “p</w:delText>
        </w:r>
        <w:r w:rsidR="003412FF" w:rsidDel="00F44E07">
          <w:delText>in</w:delText>
        </w:r>
        <w:r w:rsidR="00E249F0" w:rsidDel="00F44E07">
          <w:delText>”</w:delText>
        </w:r>
        <w:r w:rsidR="00C260FE" w:rsidDel="00F44E07">
          <w:delText xml:space="preserve">.  </w:delText>
        </w:r>
        <w:r w:rsidR="00397EF6" w:rsidDel="00F44E07">
          <w:delText>If this parameter is not specified, the default is equivalent to “</w:delText>
        </w:r>
        <w:r w:rsidR="00D572F0" w:rsidDel="00F44E07">
          <w:delText>pad</w:delText>
        </w:r>
        <w:r w:rsidR="00397EF6" w:rsidDel="00F44E07">
          <w:delText>”</w:delText>
        </w:r>
        <w:r w:rsidR="00C260FE" w:rsidDel="00F44E07">
          <w:delText>.</w:delText>
        </w:r>
      </w:del>
    </w:p>
    <w:p w14:paraId="0E8B7079" w14:textId="12244CCD" w:rsidR="00E249F0" w:rsidDel="00F44E07" w:rsidRDefault="00E249F0" w:rsidP="003E691B">
      <w:pPr>
        <w:rPr>
          <w:del w:id="40" w:author="Author"/>
        </w:rPr>
      </w:pPr>
    </w:p>
    <w:p w14:paraId="16669C70" w14:textId="2DA2425A" w:rsidR="003E691B" w:rsidRPr="00AE08D7" w:rsidDel="00F44E07" w:rsidRDefault="003E691B" w:rsidP="003E691B">
      <w:pPr>
        <w:pStyle w:val="KeywordDescriptions"/>
        <w:rPr>
          <w:del w:id="41" w:author="Author"/>
        </w:rPr>
      </w:pPr>
      <w:del w:id="42" w:author="Author">
        <w:r w:rsidRPr="00B95248" w:rsidDel="00F44E07">
          <w:rPr>
            <w:i/>
          </w:rPr>
          <w:delText>Examples:</w:delText>
        </w:r>
      </w:del>
    </w:p>
    <w:p w14:paraId="798C3D4A" w14:textId="46B9729D" w:rsidR="003E691B" w:rsidDel="00F44E07" w:rsidRDefault="003E691B" w:rsidP="003E691B">
      <w:pPr>
        <w:pStyle w:val="Exampletext"/>
        <w:rPr>
          <w:del w:id="43" w:author="Author"/>
        </w:rPr>
      </w:pPr>
      <w:del w:id="44" w:author="Author">
        <w:r w:rsidDel="00F44E07">
          <w:delText>(Ts4file</w:delText>
        </w:r>
        <w:r w:rsidR="00A350F8" w:rsidDel="00F44E07">
          <w:delText>_</w:delText>
        </w:r>
        <w:r w:rsidR="00223965" w:rsidDel="00F44E07">
          <w:delText>Boundary</w:delText>
        </w:r>
        <w:r w:rsidDel="00F44E07">
          <w:delText xml:space="preserve"> (Usage Info)(Type String)(</w:delText>
        </w:r>
        <w:r w:rsidR="00A350F8" w:rsidDel="00F44E07">
          <w:delText xml:space="preserve">Value </w:delText>
        </w:r>
        <w:r w:rsidDel="00F44E07">
          <w:delText>“</w:delText>
        </w:r>
        <w:r w:rsidR="00A350F8" w:rsidDel="00F44E07">
          <w:delText>pad</w:delText>
        </w:r>
        <w:r w:rsidDel="00F44E07">
          <w:delText>”))</w:delText>
        </w:r>
      </w:del>
    </w:p>
    <w:p w14:paraId="14184076" w14:textId="536EBA2A" w:rsidR="003E691B" w:rsidDel="00F44E07" w:rsidRDefault="003E691B" w:rsidP="003E691B">
      <w:pPr>
        <w:pStyle w:val="Exampletext"/>
        <w:rPr>
          <w:del w:id="45" w:author="Author"/>
        </w:rPr>
      </w:pPr>
    </w:p>
    <w:p w14:paraId="016DBD06" w14:textId="59E8C1E3" w:rsidR="003E691B" w:rsidDel="00F44E07" w:rsidRDefault="003E691B" w:rsidP="003E691B">
      <w:pPr>
        <w:pStyle w:val="Exampletext"/>
        <w:rPr>
          <w:del w:id="46" w:author="Author"/>
        </w:rPr>
      </w:pPr>
    </w:p>
    <w:p w14:paraId="41579EE8" w14:textId="5162F921" w:rsidR="00D572F0" w:rsidDel="00F44E07" w:rsidRDefault="00D572F0" w:rsidP="00D572F0">
      <w:pPr>
        <w:pStyle w:val="Keyword"/>
        <w:spacing w:before="0" w:after="80"/>
        <w:rPr>
          <w:del w:id="47" w:author="Author"/>
        </w:rPr>
      </w:pPr>
    </w:p>
    <w:p w14:paraId="59780A31" w14:textId="5CFC54C2" w:rsidR="00D572F0" w:rsidDel="00F44E07" w:rsidRDefault="00D572F0" w:rsidP="00D572F0">
      <w:pPr>
        <w:rPr>
          <w:del w:id="48" w:author="Author"/>
        </w:rPr>
      </w:pPr>
    </w:p>
    <w:p w14:paraId="6D2BD775" w14:textId="574C7449" w:rsidR="00D572F0" w:rsidDel="00F44E07" w:rsidRDefault="00D572F0" w:rsidP="00D572F0">
      <w:pPr>
        <w:rPr>
          <w:del w:id="49" w:author="Author"/>
        </w:rPr>
      </w:pPr>
    </w:p>
    <w:p w14:paraId="45F5A5A8" w14:textId="36D54609" w:rsidR="00D572F0" w:rsidRPr="00F0603A" w:rsidDel="00F44E07" w:rsidRDefault="00D572F0" w:rsidP="00D572F0">
      <w:pPr>
        <w:pStyle w:val="Keyword"/>
        <w:spacing w:before="0" w:after="80"/>
        <w:rPr>
          <w:del w:id="50" w:author="Author"/>
        </w:rPr>
      </w:pPr>
      <w:del w:id="51" w:author="Author">
        <w:r w:rsidDel="00F44E07">
          <w:rPr>
            <w:i/>
          </w:rPr>
          <w:delText>Parameter</w:delText>
        </w:r>
        <w:r w:rsidRPr="00AE08D7" w:rsidDel="00F44E07">
          <w:rPr>
            <w:i/>
          </w:rPr>
          <w:delText>:</w:delText>
        </w:r>
        <w:r w:rsidDel="00F44E07">
          <w:tab/>
        </w:r>
        <w:r w:rsidDel="00F44E07">
          <w:rPr>
            <w:b/>
          </w:rPr>
          <w:delText>Ts4file_Package_Options</w:delText>
        </w:r>
      </w:del>
    </w:p>
    <w:p w14:paraId="7BE0E523" w14:textId="345D7C01" w:rsidR="00D572F0" w:rsidRPr="006318D7" w:rsidDel="00F44E07" w:rsidRDefault="00D572F0" w:rsidP="00D572F0">
      <w:pPr>
        <w:pStyle w:val="KeywordDescriptions"/>
        <w:rPr>
          <w:del w:id="52" w:author="Author"/>
        </w:rPr>
      </w:pPr>
      <w:del w:id="53" w:author="Author">
        <w:r w:rsidRPr="008A57D9" w:rsidDel="00F44E07">
          <w:rPr>
            <w:i/>
          </w:rPr>
          <w:delText>Required:</w:delText>
        </w:r>
        <w:r w:rsidDel="00F44E07">
          <w:tab/>
          <w:delText xml:space="preserve">Yes, when the parameter </w:delText>
        </w:r>
        <w:r w:rsidDel="00F44E07">
          <w:rPr>
            <w:b/>
          </w:rPr>
          <w:delText>Ts4file</w:delText>
        </w:r>
        <w:r w:rsidDel="00F44E07">
          <w:delText xml:space="preserve"> is present</w:delText>
        </w:r>
        <w:r w:rsidR="0029122A" w:rsidDel="00F44E07">
          <w:delText xml:space="preserve"> and the parameter </w:delText>
        </w:r>
        <w:r w:rsidR="0029122A" w:rsidDel="00F44E07">
          <w:rPr>
            <w:b/>
          </w:rPr>
          <w:delText>Ts4file_Boundary</w:delText>
        </w:r>
        <w:r w:rsidR="0029122A" w:rsidDel="00F44E07">
          <w:delText xml:space="preserve"> is either not present or is present and its value is different from “pin”</w:delText>
        </w:r>
        <w:r w:rsidDel="00F44E07">
          <w:delText>.</w:delText>
        </w:r>
        <w:r w:rsidR="0029122A" w:rsidDel="00F44E07">
          <w:delText xml:space="preserve"> Otherwise, illegal.</w:delText>
        </w:r>
      </w:del>
    </w:p>
    <w:p w14:paraId="7DC35803" w14:textId="598CEA8C" w:rsidR="00D572F0" w:rsidDel="00F44E07" w:rsidRDefault="00D572F0" w:rsidP="00D572F0">
      <w:pPr>
        <w:pStyle w:val="KeywordDescriptions"/>
        <w:rPr>
          <w:del w:id="54" w:author="Author"/>
          <w:b/>
        </w:rPr>
      </w:pPr>
      <w:del w:id="55" w:author="Author">
        <w:r w:rsidDel="00F44E07">
          <w:rPr>
            <w:i/>
          </w:rPr>
          <w:delText>Direction</w:delText>
        </w:r>
        <w:r w:rsidRPr="008A57D9" w:rsidDel="00F44E07">
          <w:rPr>
            <w:i/>
          </w:rPr>
          <w:delText>:</w:delText>
        </w:r>
        <w:r w:rsidDel="00F44E07">
          <w:tab/>
          <w:delText>Tx, Rx</w:delText>
        </w:r>
      </w:del>
    </w:p>
    <w:p w14:paraId="4A14654C" w14:textId="338BE94C" w:rsidR="00D572F0" w:rsidDel="00F44E07" w:rsidRDefault="00D572F0" w:rsidP="00D572F0">
      <w:pPr>
        <w:pStyle w:val="KeywordDescriptions"/>
        <w:rPr>
          <w:del w:id="56" w:author="Author"/>
          <w:b/>
        </w:rPr>
      </w:pPr>
      <w:del w:id="57" w:author="Author">
        <w:r w:rsidRPr="003A109E" w:rsidDel="00F44E07">
          <w:rPr>
            <w:i/>
          </w:rPr>
          <w:delText>Descriptors</w:delText>
        </w:r>
        <w:r w:rsidRPr="00AE08D7" w:rsidDel="00F44E07">
          <w:delText>:</w:delText>
        </w:r>
      </w:del>
    </w:p>
    <w:p w14:paraId="0B7EF858" w14:textId="05A3F363" w:rsidR="00D572F0" w:rsidRPr="00314A6D" w:rsidDel="00F44E07" w:rsidRDefault="00D572F0" w:rsidP="00D572F0">
      <w:pPr>
        <w:pStyle w:val="ListContinue"/>
        <w:spacing w:after="80"/>
        <w:rPr>
          <w:del w:id="58" w:author="Author"/>
          <w:b/>
        </w:rPr>
      </w:pPr>
      <w:del w:id="59" w:author="Author">
        <w:r w:rsidRPr="0094162C" w:rsidDel="00F44E07">
          <w:delText>Usage:</w:delText>
        </w:r>
        <w:r w:rsidRPr="0094162C" w:rsidDel="00F44E07">
          <w:tab/>
        </w:r>
        <w:r w:rsidDel="00F44E07">
          <w:tab/>
          <w:delText>Info, Dep</w:delText>
        </w:r>
      </w:del>
    </w:p>
    <w:p w14:paraId="2109F261" w14:textId="4FB3CDB8" w:rsidR="00D572F0" w:rsidRPr="00314A6D" w:rsidDel="00F44E07" w:rsidRDefault="00D572F0" w:rsidP="00D572F0">
      <w:pPr>
        <w:pStyle w:val="ListContinue"/>
        <w:spacing w:after="80"/>
        <w:rPr>
          <w:del w:id="60" w:author="Author"/>
          <w:b/>
        </w:rPr>
      </w:pPr>
      <w:del w:id="61" w:author="Author">
        <w:r w:rsidRPr="0094162C" w:rsidDel="00F44E07">
          <w:delText>Type:</w:delText>
        </w:r>
        <w:r w:rsidDel="00F44E07">
          <w:tab/>
        </w:r>
        <w:r w:rsidDel="00F44E07">
          <w:tab/>
          <w:delText>String</w:delText>
        </w:r>
      </w:del>
    </w:p>
    <w:p w14:paraId="15A445BD" w14:textId="35254ED2" w:rsidR="00D572F0" w:rsidDel="00F44E07" w:rsidRDefault="00D572F0" w:rsidP="00D572F0">
      <w:pPr>
        <w:pStyle w:val="ListContinue"/>
        <w:spacing w:after="80"/>
        <w:rPr>
          <w:del w:id="62" w:author="Author"/>
          <w:b/>
        </w:rPr>
      </w:pPr>
      <w:del w:id="63" w:author="Author">
        <w:r w:rsidRPr="0094162C" w:rsidDel="00F44E07">
          <w:delText>Format:</w:delText>
        </w:r>
        <w:r w:rsidDel="00F44E07">
          <w:tab/>
        </w:r>
        <w:r w:rsidDel="00F44E07">
          <w:tab/>
          <w:delText>Value</w:delText>
        </w:r>
        <w:r w:rsidR="0029122A" w:rsidDel="00F44E07">
          <w:delText>, List</w:delText>
        </w:r>
      </w:del>
    </w:p>
    <w:p w14:paraId="5A14169C" w14:textId="2332DB81" w:rsidR="00D572F0" w:rsidDel="00F44E07" w:rsidRDefault="00D572F0" w:rsidP="00D572F0">
      <w:pPr>
        <w:pStyle w:val="ListContinue"/>
        <w:spacing w:after="80"/>
        <w:ind w:left="2160" w:hanging="1800"/>
        <w:rPr>
          <w:del w:id="64" w:author="Author"/>
          <w:b/>
          <w:i/>
        </w:rPr>
      </w:pPr>
      <w:del w:id="65" w:author="Author">
        <w:r w:rsidRPr="0094162C" w:rsidDel="00F44E07">
          <w:delText>Default:</w:delText>
        </w:r>
        <w:r w:rsidDel="00F44E07">
          <w:tab/>
          <w:delText>&lt;string literal&gt;</w:delText>
        </w:r>
      </w:del>
    </w:p>
    <w:p w14:paraId="4FB44C4B" w14:textId="53699E16" w:rsidR="00D572F0" w:rsidRPr="00A52BFD" w:rsidDel="00F44E07" w:rsidRDefault="00D572F0" w:rsidP="00D572F0">
      <w:pPr>
        <w:pStyle w:val="ListContinue"/>
        <w:spacing w:after="80"/>
        <w:rPr>
          <w:del w:id="66" w:author="Author"/>
          <w:b/>
          <w:i/>
        </w:rPr>
      </w:pPr>
      <w:del w:id="67" w:author="Author">
        <w:r w:rsidRPr="0094162C" w:rsidDel="00F44E07">
          <w:delText>Description:</w:delText>
        </w:r>
        <w:r w:rsidDel="00F44E07">
          <w:rPr>
            <w:i/>
          </w:rPr>
          <w:tab/>
        </w:r>
        <w:r w:rsidDel="00F44E07">
          <w:delText>&lt;string &gt;</w:delText>
        </w:r>
      </w:del>
    </w:p>
    <w:p w14:paraId="52DFA91E" w14:textId="2836FA97" w:rsidR="00D572F0" w:rsidDel="00F44E07" w:rsidRDefault="00D572F0" w:rsidP="00D572F0">
      <w:pPr>
        <w:rPr>
          <w:del w:id="68" w:author="Author"/>
        </w:rPr>
      </w:pPr>
      <w:del w:id="69" w:author="Author">
        <w:r w:rsidDel="00F44E07">
          <w:rPr>
            <w:i/>
          </w:rPr>
          <w:lastRenderedPageBreak/>
          <w:delText>Definition</w:delText>
        </w:r>
        <w:r w:rsidRPr="00AE08D7" w:rsidDel="00F44E07">
          <w:rPr>
            <w:i/>
          </w:rPr>
          <w:delText>:</w:delText>
        </w:r>
        <w:r w:rsidDel="00F44E07">
          <w:tab/>
          <w:delText xml:space="preserve">This parameter provides the information about </w:delText>
        </w:r>
        <w:r w:rsidR="0029122A" w:rsidDel="00F44E07">
          <w:delText>the options in modeling the remaining circuitry up to the “pin” terminals. The values can be one or more of the following "IBIS_file</w:delText>
        </w:r>
        <w:r w:rsidR="004539B9" w:rsidDel="00F44E07">
          <w:delText>_package_data</w:delText>
        </w:r>
        <w:r w:rsidR="0029122A" w:rsidDel="00F44E07">
          <w:delText>”, “ts4file</w:delText>
        </w:r>
        <w:r w:rsidR="004539B9" w:rsidDel="00F44E07">
          <w:delText>_package_data”, “user_defined”.</w:delText>
        </w:r>
        <w:r w:rsidR="002F276E" w:rsidDel="00F44E07">
          <w:delText xml:space="preserve"> For "IBIS_file_package_data” the EDA tool will use the package model provided in the IBIS file. For “ts4file_package_data” the EDA tool will cascade the 4-port network described by the AMI parameter Ts4file_Package_Data in a fashion shown in the diagram above as the “Package” block. For “user_defined” option the user may augment the channel circuitry by the package model of the user’s choice.</w:delText>
        </w:r>
      </w:del>
    </w:p>
    <w:p w14:paraId="6967D5DD" w14:textId="60383BFC" w:rsidR="00D572F0" w:rsidDel="00F44E07" w:rsidRDefault="00D572F0" w:rsidP="00D572F0">
      <w:pPr>
        <w:rPr>
          <w:del w:id="70" w:author="Author"/>
        </w:rPr>
      </w:pPr>
    </w:p>
    <w:p w14:paraId="4F8463B0" w14:textId="161FF104" w:rsidR="00D572F0" w:rsidRPr="00AE08D7" w:rsidDel="00F44E07" w:rsidRDefault="00D572F0" w:rsidP="00D572F0">
      <w:pPr>
        <w:pStyle w:val="KeywordDescriptions"/>
        <w:rPr>
          <w:del w:id="71" w:author="Author"/>
        </w:rPr>
      </w:pPr>
      <w:del w:id="72" w:author="Author">
        <w:r w:rsidRPr="00B95248" w:rsidDel="00F44E07">
          <w:rPr>
            <w:i/>
          </w:rPr>
          <w:delText>Examples:</w:delText>
        </w:r>
      </w:del>
    </w:p>
    <w:p w14:paraId="24F14010" w14:textId="711F0373" w:rsidR="00D572F0" w:rsidDel="00F44E07" w:rsidRDefault="00D572F0" w:rsidP="00D572F0">
      <w:pPr>
        <w:pStyle w:val="Exampletext"/>
        <w:rPr>
          <w:del w:id="73" w:author="Author"/>
        </w:rPr>
      </w:pPr>
      <w:del w:id="74" w:author="Author">
        <w:r w:rsidDel="00F44E07">
          <w:delText>(Ts4file_</w:delText>
        </w:r>
        <w:r w:rsidR="004539B9" w:rsidDel="00F44E07">
          <w:delText>Package Options</w:delText>
        </w:r>
        <w:r w:rsidDel="00F44E07">
          <w:delText xml:space="preserve"> (Usage Info)(Type String)(Value “</w:delText>
        </w:r>
        <w:r w:rsidR="004539B9" w:rsidDel="00F44E07">
          <w:delText>ts4file_package_data</w:delText>
        </w:r>
        <w:r w:rsidDel="00F44E07">
          <w:delText>”))</w:delText>
        </w:r>
      </w:del>
    </w:p>
    <w:p w14:paraId="56337995" w14:textId="4DD45993" w:rsidR="00D572F0" w:rsidDel="00F44E07" w:rsidRDefault="00D572F0" w:rsidP="00D572F0">
      <w:pPr>
        <w:pStyle w:val="Exampletext"/>
        <w:rPr>
          <w:del w:id="75" w:author="Author"/>
        </w:rPr>
      </w:pPr>
    </w:p>
    <w:p w14:paraId="3E698D3E" w14:textId="667D2D8C" w:rsidR="00D572F0" w:rsidDel="00F44E07" w:rsidRDefault="00D572F0" w:rsidP="003E691B">
      <w:pPr>
        <w:pStyle w:val="Exampletext"/>
        <w:rPr>
          <w:del w:id="76" w:author="Author"/>
        </w:rPr>
      </w:pPr>
    </w:p>
    <w:p w14:paraId="2C4BA228" w14:textId="6B494932" w:rsidR="004539B9" w:rsidDel="00F44E07" w:rsidRDefault="004539B9" w:rsidP="004539B9">
      <w:pPr>
        <w:pStyle w:val="Keyword"/>
        <w:spacing w:before="0" w:after="80"/>
        <w:rPr>
          <w:del w:id="77" w:author="Author"/>
        </w:rPr>
      </w:pPr>
    </w:p>
    <w:p w14:paraId="6C989555" w14:textId="2C815C7A" w:rsidR="004539B9" w:rsidRPr="00F0603A" w:rsidDel="00F44E07" w:rsidRDefault="004539B9" w:rsidP="004539B9">
      <w:pPr>
        <w:pStyle w:val="Keyword"/>
        <w:spacing w:before="0" w:after="80"/>
        <w:rPr>
          <w:del w:id="78" w:author="Author"/>
        </w:rPr>
      </w:pPr>
      <w:del w:id="79" w:author="Author">
        <w:r w:rsidDel="00F44E07">
          <w:rPr>
            <w:i/>
          </w:rPr>
          <w:delText>Parameter</w:delText>
        </w:r>
        <w:r w:rsidRPr="00AE08D7" w:rsidDel="00F44E07">
          <w:rPr>
            <w:i/>
          </w:rPr>
          <w:delText>:</w:delText>
        </w:r>
        <w:r w:rsidDel="00F44E07">
          <w:tab/>
        </w:r>
        <w:r w:rsidDel="00F44E07">
          <w:rPr>
            <w:b/>
          </w:rPr>
          <w:delText>Ts4file_Package_Data</w:delText>
        </w:r>
      </w:del>
    </w:p>
    <w:p w14:paraId="1147B775" w14:textId="6FA2501A" w:rsidR="004539B9" w:rsidDel="00F44E07" w:rsidRDefault="004539B9" w:rsidP="004539B9">
      <w:pPr>
        <w:pStyle w:val="Keyword"/>
        <w:spacing w:before="0" w:after="80"/>
        <w:rPr>
          <w:del w:id="80" w:author="Author"/>
        </w:rPr>
      </w:pPr>
      <w:del w:id="81" w:author="Author">
        <w:r w:rsidRPr="008A57D9" w:rsidDel="00F44E07">
          <w:rPr>
            <w:i/>
          </w:rPr>
          <w:delText>Required:</w:delText>
        </w:r>
        <w:r w:rsidDel="00F44E07">
          <w:tab/>
          <w:delText xml:space="preserve">Yes, if the parameter </w:delText>
        </w:r>
        <w:r w:rsidDel="00F44E07">
          <w:rPr>
            <w:b/>
          </w:rPr>
          <w:delText>Ts4</w:delText>
        </w:r>
        <w:r w:rsidR="00585242" w:rsidDel="00F44E07">
          <w:rPr>
            <w:b/>
          </w:rPr>
          <w:delText>file</w:delText>
        </w:r>
        <w:r w:rsidDel="00F44E07">
          <w:rPr>
            <w:b/>
          </w:rPr>
          <w:delText>_Package_Options</w:delText>
        </w:r>
        <w:r w:rsidRPr="004539B9" w:rsidDel="00F44E07">
          <w:delText xml:space="preserve"> </w:delText>
        </w:r>
        <w:r w:rsidDel="00F44E07">
          <w:delText xml:space="preserve">is present and its value or one of </w:delText>
        </w:r>
        <w:r w:rsidR="0017441F" w:rsidDel="00F44E07">
          <w:delText>its</w:delText>
        </w:r>
        <w:r w:rsidDel="00F44E07">
          <w:delText xml:space="preserve"> values is “ts4file_package_data”. Otherwise illegal.</w:delText>
        </w:r>
      </w:del>
    </w:p>
    <w:p w14:paraId="05B64B9F" w14:textId="71009691" w:rsidR="004539B9" w:rsidDel="00F44E07" w:rsidRDefault="004539B9" w:rsidP="004539B9">
      <w:pPr>
        <w:pStyle w:val="KeywordDescriptions"/>
        <w:rPr>
          <w:del w:id="82" w:author="Author"/>
          <w:b/>
        </w:rPr>
      </w:pPr>
      <w:del w:id="83" w:author="Author">
        <w:r w:rsidDel="00F44E07">
          <w:rPr>
            <w:i/>
          </w:rPr>
          <w:delText>Direction</w:delText>
        </w:r>
        <w:r w:rsidRPr="008A57D9" w:rsidDel="00F44E07">
          <w:rPr>
            <w:i/>
          </w:rPr>
          <w:delText>:</w:delText>
        </w:r>
        <w:r w:rsidDel="00F44E07">
          <w:tab/>
          <w:delText>Tx, Rx</w:delText>
        </w:r>
      </w:del>
    </w:p>
    <w:p w14:paraId="3D7FCA22" w14:textId="0C9C7FED" w:rsidR="004539B9" w:rsidDel="00F44E07" w:rsidRDefault="004539B9" w:rsidP="004539B9">
      <w:pPr>
        <w:pStyle w:val="KeywordDescriptions"/>
        <w:rPr>
          <w:del w:id="84" w:author="Author"/>
          <w:b/>
        </w:rPr>
      </w:pPr>
      <w:del w:id="85" w:author="Author">
        <w:r w:rsidRPr="003A109E" w:rsidDel="00F44E07">
          <w:rPr>
            <w:i/>
          </w:rPr>
          <w:delText>Descriptors</w:delText>
        </w:r>
        <w:r w:rsidRPr="00AE08D7" w:rsidDel="00F44E07">
          <w:delText>:</w:delText>
        </w:r>
      </w:del>
    </w:p>
    <w:p w14:paraId="6A7A5D1B" w14:textId="503ABF35" w:rsidR="004539B9" w:rsidRPr="00314A6D" w:rsidDel="00F44E07" w:rsidRDefault="004539B9" w:rsidP="004539B9">
      <w:pPr>
        <w:pStyle w:val="ListContinue"/>
        <w:spacing w:after="80"/>
        <w:rPr>
          <w:del w:id="86" w:author="Author"/>
          <w:b/>
        </w:rPr>
      </w:pPr>
      <w:del w:id="87" w:author="Author">
        <w:r w:rsidRPr="0094162C" w:rsidDel="00F44E07">
          <w:delText>Usage:</w:delText>
        </w:r>
        <w:r w:rsidRPr="0094162C" w:rsidDel="00F44E07">
          <w:tab/>
        </w:r>
        <w:r w:rsidDel="00F44E07">
          <w:tab/>
          <w:delText>Info, Dep</w:delText>
        </w:r>
      </w:del>
    </w:p>
    <w:p w14:paraId="7352BE14" w14:textId="08E28E46" w:rsidR="004539B9" w:rsidRPr="00314A6D" w:rsidDel="00F44E07" w:rsidRDefault="004539B9" w:rsidP="004539B9">
      <w:pPr>
        <w:pStyle w:val="ListContinue"/>
        <w:spacing w:after="80"/>
        <w:rPr>
          <w:del w:id="88" w:author="Author"/>
          <w:b/>
        </w:rPr>
      </w:pPr>
      <w:del w:id="89" w:author="Author">
        <w:r w:rsidRPr="0094162C" w:rsidDel="00F44E07">
          <w:delText>Type:</w:delText>
        </w:r>
        <w:r w:rsidDel="00F44E07">
          <w:tab/>
        </w:r>
        <w:r w:rsidDel="00F44E07">
          <w:tab/>
          <w:delText>String</w:delText>
        </w:r>
      </w:del>
    </w:p>
    <w:p w14:paraId="48530D56" w14:textId="5509E5BA" w:rsidR="004539B9" w:rsidDel="00F44E07" w:rsidRDefault="004539B9" w:rsidP="004539B9">
      <w:pPr>
        <w:pStyle w:val="ListContinue"/>
        <w:spacing w:after="80"/>
        <w:rPr>
          <w:del w:id="90" w:author="Author"/>
          <w:b/>
        </w:rPr>
      </w:pPr>
      <w:del w:id="91" w:author="Author">
        <w:r w:rsidRPr="0094162C" w:rsidDel="00F44E07">
          <w:delText>Format:</w:delText>
        </w:r>
        <w:r w:rsidDel="00F44E07">
          <w:tab/>
        </w:r>
        <w:r w:rsidDel="00F44E07">
          <w:tab/>
          <w:delText>Value, List, Corner</w:delText>
        </w:r>
      </w:del>
    </w:p>
    <w:p w14:paraId="353370B0" w14:textId="5CDF9E57" w:rsidR="004539B9" w:rsidDel="00F44E07" w:rsidRDefault="004539B9" w:rsidP="004539B9">
      <w:pPr>
        <w:pStyle w:val="ListContinue"/>
        <w:spacing w:after="80"/>
        <w:ind w:left="2160" w:hanging="1800"/>
        <w:rPr>
          <w:del w:id="92" w:author="Author"/>
          <w:b/>
          <w:i/>
        </w:rPr>
      </w:pPr>
      <w:del w:id="93" w:author="Author">
        <w:r w:rsidRPr="0094162C" w:rsidDel="00F44E07">
          <w:delText>Default:</w:delText>
        </w:r>
        <w:r w:rsidDel="00F44E07">
          <w:tab/>
          <w:delText>&lt;string literal&gt;</w:delText>
        </w:r>
      </w:del>
    </w:p>
    <w:p w14:paraId="1176DE9E" w14:textId="10DBFBB7" w:rsidR="004539B9" w:rsidRPr="00A52BFD" w:rsidDel="00F44E07" w:rsidRDefault="004539B9" w:rsidP="004539B9">
      <w:pPr>
        <w:pStyle w:val="ListContinue"/>
        <w:spacing w:after="80"/>
        <w:rPr>
          <w:del w:id="94" w:author="Author"/>
          <w:b/>
          <w:i/>
        </w:rPr>
      </w:pPr>
      <w:del w:id="95" w:author="Author">
        <w:r w:rsidRPr="0094162C" w:rsidDel="00F44E07">
          <w:delText>Description:</w:delText>
        </w:r>
        <w:r w:rsidDel="00F44E07">
          <w:rPr>
            <w:i/>
          </w:rPr>
          <w:tab/>
        </w:r>
        <w:r w:rsidDel="00F44E07">
          <w:delText>&lt;string &gt;</w:delText>
        </w:r>
      </w:del>
    </w:p>
    <w:p w14:paraId="1846FC3D" w14:textId="7E31E28E" w:rsidR="004539B9" w:rsidDel="00F44E07" w:rsidRDefault="004539B9" w:rsidP="004539B9">
      <w:pPr>
        <w:rPr>
          <w:del w:id="96" w:author="Author"/>
        </w:rPr>
      </w:pPr>
      <w:del w:id="97" w:author="Author">
        <w:r w:rsidDel="00F44E07">
          <w:rPr>
            <w:i/>
          </w:rPr>
          <w:delText>Definition</w:delText>
        </w:r>
        <w:r w:rsidRPr="00AE08D7" w:rsidDel="00F44E07">
          <w:rPr>
            <w:i/>
          </w:rPr>
          <w:delText>:</w:delText>
        </w:r>
        <w:r w:rsidDel="00F44E07">
          <w:tab/>
          <w:delText xml:space="preserve">This parameter provides the file reference for a 4-port Touchstone file to be used to model the circuitry between the model specified by the parameter </w:delText>
        </w:r>
        <w:r w:rsidRPr="00F44E07" w:rsidDel="00F44E07">
          <w:delText>Ts4file</w:delText>
        </w:r>
        <w:r w:rsidDel="00F44E07">
          <w:delText xml:space="preserve"> and the “pin” terminals.  See the Analog Circuit definitions above for the port order associated with the Touchstone file data.</w:delText>
        </w:r>
      </w:del>
    </w:p>
    <w:p w14:paraId="76476368" w14:textId="5ACD6C5A" w:rsidR="004539B9" w:rsidDel="00F44E07" w:rsidRDefault="004539B9" w:rsidP="004539B9">
      <w:pPr>
        <w:rPr>
          <w:del w:id="98" w:author="Author"/>
        </w:rPr>
      </w:pPr>
    </w:p>
    <w:p w14:paraId="2BBD9647" w14:textId="66C6C90F" w:rsidR="004539B9" w:rsidRPr="00AE08D7" w:rsidDel="00F44E07" w:rsidRDefault="004539B9" w:rsidP="004539B9">
      <w:pPr>
        <w:pStyle w:val="KeywordDescriptions"/>
        <w:rPr>
          <w:del w:id="99" w:author="Author"/>
        </w:rPr>
      </w:pPr>
      <w:del w:id="100" w:author="Author">
        <w:r w:rsidRPr="00B95248" w:rsidDel="00F44E07">
          <w:rPr>
            <w:i/>
          </w:rPr>
          <w:delText>Examples:</w:delText>
        </w:r>
      </w:del>
    </w:p>
    <w:p w14:paraId="233AE142" w14:textId="193009A5" w:rsidR="004539B9" w:rsidDel="00F44E07" w:rsidRDefault="004539B9" w:rsidP="004539B9">
      <w:pPr>
        <w:pStyle w:val="Exampletext"/>
        <w:rPr>
          <w:del w:id="101" w:author="Author"/>
        </w:rPr>
      </w:pPr>
      <w:del w:id="102" w:author="Author">
        <w:r w:rsidDel="00F44E07">
          <w:delText>(Ts4file_Package_Data (Usage Info)(Type String)(Corner “typPackage.s4p” “minPackage.s4p” “maxPackage.s4p”))</w:delText>
        </w:r>
      </w:del>
    </w:p>
    <w:p w14:paraId="24E0750C" w14:textId="77777777" w:rsidR="004539B9" w:rsidRDefault="004539B9" w:rsidP="004539B9">
      <w:pPr>
        <w:pStyle w:val="Exampletext"/>
      </w:pPr>
    </w:p>
    <w:p w14:paraId="6B68DD67" w14:textId="77777777" w:rsidR="004539B9" w:rsidRDefault="004539B9" w:rsidP="004539B9">
      <w:pPr>
        <w:pStyle w:val="Exampletext"/>
      </w:pPr>
    </w:p>
    <w:p w14:paraId="31029DF2" w14:textId="77777777" w:rsidR="004539B9" w:rsidRDefault="004539B9" w:rsidP="004539B9">
      <w:pPr>
        <w:pStyle w:val="Keyword"/>
        <w:spacing w:before="0" w:after="80"/>
      </w:pPr>
    </w:p>
    <w:p w14:paraId="3C981D6D" w14:textId="77777777" w:rsidR="00D572F0" w:rsidRDefault="00D572F0" w:rsidP="003E691B">
      <w:pPr>
        <w:pStyle w:val="Exampletext"/>
      </w:pPr>
    </w:p>
    <w:p w14:paraId="69F92D99" w14:textId="77777777" w:rsidR="00AA5982" w:rsidRDefault="00AA5982" w:rsidP="00FE2BDD">
      <w:pPr>
        <w:pStyle w:val="Exampletext"/>
      </w:pPr>
    </w:p>
    <w:p w14:paraId="17573D0C" w14:textId="77777777" w:rsidR="00346F17" w:rsidRPr="00F0603A" w:rsidRDefault="00346F17" w:rsidP="00346F17">
      <w:pPr>
        <w:pStyle w:val="Keyword"/>
        <w:spacing w:before="0" w:after="80"/>
      </w:pPr>
      <w:r>
        <w:rPr>
          <w:i/>
        </w:rPr>
        <w:t>Parameter</w:t>
      </w:r>
      <w:r w:rsidRPr="00AE08D7">
        <w:rPr>
          <w:i/>
        </w:rPr>
        <w:t>:</w:t>
      </w:r>
      <w:r>
        <w:tab/>
      </w:r>
      <w:proofErr w:type="spellStart"/>
      <w:r>
        <w:rPr>
          <w:b/>
        </w:rPr>
        <w:t>Tx_V</w:t>
      </w:r>
      <w:proofErr w:type="spellEnd"/>
    </w:p>
    <w:p w14:paraId="08CDBAF9" w14:textId="5B005508" w:rsidR="00346F17" w:rsidRDefault="00346F17" w:rsidP="00346F17">
      <w:pPr>
        <w:pStyle w:val="KeywordDescriptions"/>
        <w:rPr>
          <w:b/>
        </w:rPr>
      </w:pPr>
      <w:r w:rsidRPr="008A57D9">
        <w:rPr>
          <w:i/>
        </w:rPr>
        <w:t>Required:</w:t>
      </w:r>
      <w:r>
        <w:tab/>
        <w:t xml:space="preserve">Yes, if </w:t>
      </w:r>
      <w:proofErr w:type="gramStart"/>
      <w:r w:rsidR="00FD2344">
        <w:t>the .</w:t>
      </w:r>
      <w:proofErr w:type="spellStart"/>
      <w:r w:rsidR="00FD2344">
        <w:t>ami</w:t>
      </w:r>
      <w:proofErr w:type="spellEnd"/>
      <w:proofErr w:type="gramEnd"/>
      <w:r w:rsidR="00FD2344">
        <w:t xml:space="preserve"> file is defined for the </w:t>
      </w:r>
      <w:proofErr w:type="spellStart"/>
      <w:r w:rsidR="00FD2344">
        <w:t>Tx</w:t>
      </w:r>
      <w:proofErr w:type="spellEnd"/>
      <w:r w:rsidR="00FD2344">
        <w:t xml:space="preserve"> direction </w:t>
      </w:r>
      <w:r>
        <w:t xml:space="preserve">and </w:t>
      </w:r>
      <w:r w:rsidR="009D39D8" w:rsidRPr="00AA5982">
        <w:rPr>
          <w:b/>
        </w:rPr>
        <w:t>Ts</w:t>
      </w:r>
      <w:r w:rsidR="009D39D8">
        <w:rPr>
          <w:b/>
        </w:rPr>
        <w:t>4</w:t>
      </w:r>
      <w:r w:rsidR="009D39D8" w:rsidRPr="00AA5982">
        <w:rPr>
          <w:b/>
        </w:rPr>
        <w:t>file</w:t>
      </w:r>
      <w:r w:rsidR="009D39D8">
        <w:t xml:space="preserve"> </w:t>
      </w:r>
      <w:r w:rsidR="00FD2344">
        <w:t xml:space="preserve">parameter </w:t>
      </w:r>
      <w:r>
        <w:t>is defined.</w:t>
      </w:r>
      <w:r w:rsidR="009054C8">
        <w:t xml:space="preserve"> Otherwise, illegal.</w:t>
      </w:r>
    </w:p>
    <w:p w14:paraId="578A8C1E" w14:textId="77777777" w:rsidR="00943BF1" w:rsidRDefault="00943BF1" w:rsidP="00943BF1">
      <w:pPr>
        <w:pStyle w:val="KeywordDescriptions"/>
        <w:rPr>
          <w:b/>
        </w:rPr>
      </w:pPr>
      <w:r>
        <w:rPr>
          <w:i/>
        </w:rPr>
        <w:t>Direction</w:t>
      </w:r>
      <w:r w:rsidRPr="008A57D9">
        <w:rPr>
          <w:i/>
        </w:rPr>
        <w:t>:</w:t>
      </w:r>
      <w:r>
        <w:tab/>
      </w:r>
      <w:proofErr w:type="spellStart"/>
      <w:r>
        <w:t>Tx</w:t>
      </w:r>
      <w:proofErr w:type="spellEnd"/>
    </w:p>
    <w:p w14:paraId="792E346F" w14:textId="77777777" w:rsidR="00346F17" w:rsidRDefault="00346F17" w:rsidP="00346F17">
      <w:pPr>
        <w:pStyle w:val="KeywordDescriptions"/>
        <w:rPr>
          <w:b/>
        </w:rPr>
      </w:pPr>
      <w:r w:rsidRPr="003A109E">
        <w:rPr>
          <w:i/>
        </w:rPr>
        <w:t>Descriptors</w:t>
      </w:r>
      <w:r w:rsidRPr="00AE08D7">
        <w:t>:</w:t>
      </w:r>
    </w:p>
    <w:p w14:paraId="7C9E88D9" w14:textId="77777777" w:rsidR="00346F17" w:rsidRPr="00314A6D" w:rsidRDefault="00346F17" w:rsidP="00346F17">
      <w:pPr>
        <w:pStyle w:val="ListContinue"/>
        <w:spacing w:after="80"/>
        <w:rPr>
          <w:b/>
        </w:rPr>
      </w:pPr>
      <w:r w:rsidRPr="0094162C">
        <w:t>Usage:</w:t>
      </w:r>
      <w:r w:rsidRPr="0094162C">
        <w:tab/>
      </w:r>
      <w:r>
        <w:tab/>
        <w:t>Info</w:t>
      </w:r>
      <w:r w:rsidR="00FD2344">
        <w:t>,</w:t>
      </w:r>
      <w:r w:rsidR="00E751F9" w:rsidRPr="00E751F9">
        <w:t xml:space="preserve"> </w:t>
      </w:r>
      <w:r w:rsidR="00E751F9">
        <w:t>Dep</w:t>
      </w:r>
    </w:p>
    <w:p w14:paraId="68F4D6DA" w14:textId="77777777" w:rsidR="00346F17" w:rsidRPr="00314A6D" w:rsidRDefault="00346F17" w:rsidP="00346F17">
      <w:pPr>
        <w:pStyle w:val="ListContinue"/>
        <w:spacing w:after="80"/>
        <w:rPr>
          <w:b/>
        </w:rPr>
      </w:pPr>
      <w:r w:rsidRPr="0094162C">
        <w:t>Type:</w:t>
      </w:r>
      <w:r>
        <w:tab/>
      </w:r>
      <w:r>
        <w:tab/>
        <w:t>Float</w:t>
      </w:r>
    </w:p>
    <w:p w14:paraId="13E36A4D" w14:textId="77777777" w:rsidR="00346F17" w:rsidRDefault="00346F17" w:rsidP="00346F17">
      <w:pPr>
        <w:pStyle w:val="ListContinue"/>
        <w:spacing w:after="80"/>
        <w:rPr>
          <w:b/>
        </w:rPr>
      </w:pPr>
      <w:r w:rsidRPr="0094162C">
        <w:lastRenderedPageBreak/>
        <w:t>Format:</w:t>
      </w:r>
      <w:r>
        <w:tab/>
      </w:r>
      <w:r>
        <w:tab/>
        <w:t>Value, List, Corner, Range, Increment, Steps</w:t>
      </w:r>
    </w:p>
    <w:p w14:paraId="1671BE2D" w14:textId="77777777" w:rsidR="00346F17" w:rsidRDefault="00346F17" w:rsidP="00346F17">
      <w:pPr>
        <w:pStyle w:val="ListContinue"/>
        <w:spacing w:after="80"/>
        <w:ind w:left="2160" w:hanging="1800"/>
        <w:rPr>
          <w:b/>
          <w:i/>
        </w:rPr>
      </w:pPr>
      <w:r w:rsidRPr="0094162C">
        <w:t>Default:</w:t>
      </w:r>
      <w:r>
        <w:tab/>
        <w:t>&lt;</w:t>
      </w:r>
      <w:proofErr w:type="spellStart"/>
      <w:r>
        <w:t>numeric_literal</w:t>
      </w:r>
      <w:proofErr w:type="spellEnd"/>
      <w:r>
        <w:t>&gt;</w:t>
      </w:r>
    </w:p>
    <w:p w14:paraId="249992A6" w14:textId="77777777" w:rsidR="00346F17" w:rsidRPr="00A52BFD" w:rsidRDefault="00346F17" w:rsidP="00346F17">
      <w:pPr>
        <w:pStyle w:val="ListContinue"/>
        <w:spacing w:after="80"/>
        <w:rPr>
          <w:b/>
          <w:i/>
        </w:rPr>
      </w:pPr>
      <w:r w:rsidRPr="0094162C">
        <w:t>Description:</w:t>
      </w:r>
      <w:r>
        <w:rPr>
          <w:i/>
        </w:rPr>
        <w:tab/>
      </w:r>
      <w:r>
        <w:t>&lt;</w:t>
      </w:r>
      <w:r w:rsidRPr="007712D4">
        <w:t xml:space="preserve"> </w:t>
      </w:r>
      <w:r w:rsidR="003412FF">
        <w:t>s</w:t>
      </w:r>
      <w:r>
        <w:t>tring &gt;</w:t>
      </w:r>
    </w:p>
    <w:p w14:paraId="329BBD07" w14:textId="77777777" w:rsidR="00346F17" w:rsidRDefault="00346F17" w:rsidP="00346F17">
      <w:r>
        <w:rPr>
          <w:i/>
        </w:rPr>
        <w:t>Definition</w:t>
      </w:r>
      <w:r w:rsidRPr="00AE08D7">
        <w:rPr>
          <w:i/>
        </w:rPr>
        <w:t>:</w:t>
      </w:r>
      <w:r>
        <w:tab/>
        <w:t>This parameter defines the voltage swing of the stimulus input to the transmitter circuit.</w:t>
      </w:r>
    </w:p>
    <w:p w14:paraId="1BAF7D67" w14:textId="77777777" w:rsidR="002C4FAB" w:rsidRDefault="002C4FAB" w:rsidP="00346F17"/>
    <w:p w14:paraId="366A9350" w14:textId="77777777" w:rsidR="00346F17" w:rsidRPr="00AE08D7" w:rsidRDefault="00346F17" w:rsidP="00346F17">
      <w:pPr>
        <w:pStyle w:val="KeywordDescriptions"/>
      </w:pPr>
      <w:r w:rsidRPr="00B95248">
        <w:rPr>
          <w:i/>
        </w:rPr>
        <w:t>Examples:</w:t>
      </w:r>
    </w:p>
    <w:p w14:paraId="31A23510" w14:textId="1FB7E8E8" w:rsidR="00AA5982" w:rsidRDefault="00346F17" w:rsidP="00AA5982">
      <w:pPr>
        <w:pStyle w:val="Exampletext"/>
      </w:pPr>
      <w:r>
        <w:t>(</w:t>
      </w:r>
      <w:proofErr w:type="spellStart"/>
      <w:r>
        <w:t>Tx_V</w:t>
      </w:r>
      <w:proofErr w:type="spellEnd"/>
      <w:r>
        <w:t xml:space="preserve"> (Usage </w:t>
      </w:r>
      <w:proofErr w:type="gramStart"/>
      <w:r>
        <w:t>Info)(</w:t>
      </w:r>
      <w:proofErr w:type="gramEnd"/>
      <w:r>
        <w:t>Type Float)(Range 1.</w:t>
      </w:r>
      <w:r w:rsidR="0022172E">
        <w:t>0</w:t>
      </w:r>
      <w:r>
        <w:t xml:space="preserve"> </w:t>
      </w:r>
      <w:r w:rsidR="0022172E">
        <w:t>0</w:t>
      </w:r>
      <w:r>
        <w:t>.5 1.</w:t>
      </w:r>
      <w:r w:rsidR="0022172E">
        <w:t>0</w:t>
      </w:r>
      <w:r>
        <w:t>))</w:t>
      </w:r>
    </w:p>
    <w:p w14:paraId="36DA67DA" w14:textId="77777777" w:rsidR="00E249F0" w:rsidRDefault="00E249F0" w:rsidP="00AA5982">
      <w:pPr>
        <w:pStyle w:val="Exampletext"/>
        <w:rPr>
          <w:rFonts w:ascii="Times New Roman" w:hAnsi="Times New Roman" w:cs="Times New Roman"/>
          <w:sz w:val="24"/>
          <w:szCs w:val="24"/>
        </w:rPr>
      </w:pPr>
    </w:p>
    <w:p w14:paraId="73CEE325" w14:textId="77777777" w:rsidR="001F2522" w:rsidRDefault="001F2522">
      <w:pPr>
        <w:rPr>
          <w:rFonts w:ascii="Courier New" w:hAnsi="Courier New" w:cs="Courier New"/>
          <w:sz w:val="20"/>
          <w:szCs w:val="20"/>
        </w:rPr>
      </w:pPr>
    </w:p>
    <w:p w14:paraId="62ECF12F" w14:textId="77777777" w:rsidR="001F2522" w:rsidRDefault="001F2522">
      <w:pPr>
        <w:rPr>
          <w:rFonts w:ascii="Courier New" w:hAnsi="Courier New" w:cs="Courier New"/>
          <w:sz w:val="20"/>
          <w:szCs w:val="20"/>
        </w:rPr>
      </w:pPr>
    </w:p>
    <w:p w14:paraId="36ED83E6" w14:textId="77777777" w:rsidR="001F2522" w:rsidRDefault="001F2522">
      <w:pPr>
        <w:rPr>
          <w:rFonts w:ascii="Courier New" w:hAnsi="Courier New" w:cs="Courier New"/>
          <w:sz w:val="20"/>
          <w:szCs w:val="20"/>
        </w:rPr>
      </w:pPr>
    </w:p>
    <w:p w14:paraId="50E9D0A4" w14:textId="77777777" w:rsidR="00947707" w:rsidRDefault="00947707">
      <w:pPr>
        <w:rPr>
          <w:rFonts w:ascii="Courier New" w:hAnsi="Courier New" w:cs="Courier New"/>
          <w:sz w:val="20"/>
          <w:szCs w:val="20"/>
        </w:rPr>
      </w:pPr>
    </w:p>
    <w:p w14:paraId="34F6055C" w14:textId="77777777" w:rsidR="00947707" w:rsidRDefault="00947707">
      <w:pPr>
        <w:rPr>
          <w:rFonts w:ascii="Courier New" w:hAnsi="Courier New" w:cs="Courier New"/>
          <w:sz w:val="20"/>
          <w:szCs w:val="20"/>
        </w:rPr>
      </w:pPr>
    </w:p>
    <w:p w14:paraId="5D3875D5" w14:textId="77777777" w:rsidR="00E249F0" w:rsidRDefault="00E249F0" w:rsidP="00AA5982">
      <w:pPr>
        <w:pStyle w:val="Exampletext"/>
      </w:pPr>
    </w:p>
    <w:p w14:paraId="5A0D5D4B" w14:textId="77777777" w:rsidR="00AA5982" w:rsidRPr="00F0603A" w:rsidRDefault="00AA5982" w:rsidP="00AA5982">
      <w:pPr>
        <w:pStyle w:val="Keyword"/>
        <w:spacing w:before="0" w:after="80"/>
      </w:pPr>
      <w:r>
        <w:rPr>
          <w:i/>
        </w:rPr>
        <w:t>Parameter</w:t>
      </w:r>
      <w:r w:rsidRPr="00AE08D7">
        <w:rPr>
          <w:i/>
        </w:rPr>
        <w:t>:</w:t>
      </w:r>
      <w:r>
        <w:tab/>
      </w:r>
      <w:proofErr w:type="spellStart"/>
      <w:r>
        <w:rPr>
          <w:b/>
        </w:rPr>
        <w:t>Tx_R</w:t>
      </w:r>
      <w:proofErr w:type="spellEnd"/>
    </w:p>
    <w:p w14:paraId="4DC0FC2F" w14:textId="22FDE9E8" w:rsidR="00AA5982" w:rsidRDefault="00AA5982" w:rsidP="00AA5982">
      <w:pPr>
        <w:pStyle w:val="KeywordDescriptions"/>
      </w:pPr>
      <w:r w:rsidRPr="008A57D9">
        <w:rPr>
          <w:i/>
        </w:rPr>
        <w:t>Required:</w:t>
      </w:r>
      <w:r>
        <w:tab/>
        <w:t>No</w:t>
      </w:r>
      <w:r w:rsidR="009054C8">
        <w:t xml:space="preserve">, illegal if parameter </w:t>
      </w:r>
      <w:r w:rsidR="009054C8" w:rsidRPr="00F44E07">
        <w:rPr>
          <w:b/>
        </w:rPr>
        <w:t>Ts4file</w:t>
      </w:r>
      <w:r w:rsidR="009054C8">
        <w:t xml:space="preserve"> is not defined.</w:t>
      </w:r>
    </w:p>
    <w:p w14:paraId="7F976D2A" w14:textId="77777777" w:rsidR="00FD2344" w:rsidRDefault="00FD2344" w:rsidP="00AA5982">
      <w:pPr>
        <w:pStyle w:val="KeywordDescriptions"/>
        <w:rPr>
          <w:b/>
        </w:rPr>
      </w:pPr>
      <w:r>
        <w:rPr>
          <w:i/>
        </w:rPr>
        <w:t>Direction</w:t>
      </w:r>
      <w:r w:rsidRPr="008A57D9">
        <w:rPr>
          <w:i/>
        </w:rPr>
        <w:t>:</w:t>
      </w:r>
      <w:r>
        <w:tab/>
      </w:r>
      <w:proofErr w:type="spellStart"/>
      <w:r>
        <w:t>Tx</w:t>
      </w:r>
      <w:proofErr w:type="spellEnd"/>
    </w:p>
    <w:p w14:paraId="6F43D925" w14:textId="77777777" w:rsidR="00AA5982" w:rsidRDefault="00AA5982" w:rsidP="00AA5982">
      <w:pPr>
        <w:pStyle w:val="KeywordDescriptions"/>
        <w:rPr>
          <w:b/>
        </w:rPr>
      </w:pPr>
      <w:r w:rsidRPr="003A109E">
        <w:rPr>
          <w:i/>
        </w:rPr>
        <w:t>Descriptors</w:t>
      </w:r>
      <w:r w:rsidRPr="00AE08D7">
        <w:t>:</w:t>
      </w:r>
    </w:p>
    <w:p w14:paraId="18EE4812" w14:textId="77777777" w:rsidR="00AA5982" w:rsidRPr="00314A6D" w:rsidRDefault="00AA5982" w:rsidP="00AA5982">
      <w:pPr>
        <w:pStyle w:val="ListContinue"/>
        <w:spacing w:after="80"/>
        <w:rPr>
          <w:b/>
        </w:rPr>
      </w:pPr>
      <w:r w:rsidRPr="0094162C">
        <w:t>Usage:</w:t>
      </w:r>
      <w:r w:rsidRPr="0094162C">
        <w:tab/>
      </w:r>
      <w:r>
        <w:tab/>
        <w:t>Info</w:t>
      </w:r>
      <w:r w:rsidR="00FD2344">
        <w:t>,</w:t>
      </w:r>
      <w:r w:rsidR="00E751F9">
        <w:t xml:space="preserve"> Dep</w:t>
      </w:r>
    </w:p>
    <w:p w14:paraId="084F961C" w14:textId="77777777" w:rsidR="00AA5982" w:rsidRPr="00314A6D" w:rsidRDefault="00AA5982" w:rsidP="00AA5982">
      <w:pPr>
        <w:pStyle w:val="ListContinue"/>
        <w:spacing w:after="80"/>
        <w:rPr>
          <w:b/>
        </w:rPr>
      </w:pPr>
      <w:r w:rsidRPr="0094162C">
        <w:t>Type:</w:t>
      </w:r>
      <w:r>
        <w:tab/>
      </w:r>
      <w:r>
        <w:tab/>
        <w:t>Float</w:t>
      </w:r>
    </w:p>
    <w:p w14:paraId="703E7328" w14:textId="77777777" w:rsidR="00AA5982" w:rsidRDefault="00AA5982" w:rsidP="00AA5982">
      <w:pPr>
        <w:pStyle w:val="ListContinue"/>
        <w:spacing w:after="80"/>
        <w:rPr>
          <w:b/>
        </w:rPr>
      </w:pPr>
      <w:r w:rsidRPr="0094162C">
        <w:t>Format:</w:t>
      </w:r>
      <w:r>
        <w:tab/>
      </w:r>
      <w:r>
        <w:tab/>
        <w:t>Value, List, Corner, Range, Increment, Step</w:t>
      </w:r>
      <w:r w:rsidR="00CC5B8C">
        <w:t>s</w:t>
      </w:r>
    </w:p>
    <w:p w14:paraId="26D4AE35" w14:textId="77777777" w:rsidR="00AA5982" w:rsidRDefault="00AA5982" w:rsidP="00AA5982">
      <w:pPr>
        <w:pStyle w:val="ListContinue"/>
        <w:spacing w:after="80"/>
        <w:ind w:left="2160" w:hanging="1800"/>
        <w:rPr>
          <w:b/>
          <w:i/>
        </w:rPr>
      </w:pPr>
      <w:r w:rsidRPr="0094162C">
        <w:t>Default:</w:t>
      </w:r>
      <w:r>
        <w:tab/>
      </w:r>
      <w:r w:rsidR="007712D4">
        <w:t>&lt;</w:t>
      </w:r>
      <w:proofErr w:type="spellStart"/>
      <w:r w:rsidR="007712D4">
        <w:t>numeric_literal</w:t>
      </w:r>
      <w:proofErr w:type="spellEnd"/>
      <w:r w:rsidR="007712D4">
        <w:t>&gt;</w:t>
      </w:r>
    </w:p>
    <w:p w14:paraId="482BF7A7" w14:textId="77777777" w:rsidR="00AA5982" w:rsidRPr="00A52BFD" w:rsidRDefault="00AA5982" w:rsidP="00AA5982">
      <w:pPr>
        <w:pStyle w:val="ListContinue"/>
        <w:spacing w:after="80"/>
        <w:rPr>
          <w:b/>
          <w:i/>
        </w:rPr>
      </w:pPr>
      <w:r w:rsidRPr="0094162C">
        <w:t>Description:</w:t>
      </w:r>
      <w:r>
        <w:rPr>
          <w:i/>
        </w:rPr>
        <w:tab/>
      </w:r>
      <w:r>
        <w:t>&lt;</w:t>
      </w:r>
      <w:r w:rsidR="007712D4">
        <w:t>string</w:t>
      </w:r>
      <w:r>
        <w:t>&gt;</w:t>
      </w:r>
    </w:p>
    <w:p w14:paraId="59C897AF" w14:textId="7578507E" w:rsidR="00AA5982" w:rsidRDefault="00AA5982" w:rsidP="00AA5982">
      <w:r>
        <w:rPr>
          <w:i/>
        </w:rPr>
        <w:t>Definition</w:t>
      </w:r>
      <w:r w:rsidRPr="00AE08D7">
        <w:rPr>
          <w:i/>
        </w:rPr>
        <w:t>:</w:t>
      </w:r>
      <w:r>
        <w:tab/>
        <w:t xml:space="preserve">This parameter is optional and defines the value </w:t>
      </w:r>
      <w:proofErr w:type="spellStart"/>
      <w:r w:rsidR="006318D7">
        <w:t>Tx_R</w:t>
      </w:r>
      <w:proofErr w:type="spellEnd"/>
      <w:r w:rsidR="006318D7">
        <w:t xml:space="preserve"> in ohms </w:t>
      </w:r>
      <w:r>
        <w:t>of the series resistor</w:t>
      </w:r>
      <w:r w:rsidR="002C4FAB">
        <w:t>s</w:t>
      </w:r>
      <w:r w:rsidR="006318D7">
        <w:t xml:space="preserve"> shown in the Fig</w:t>
      </w:r>
      <w:r w:rsidR="00C260FE">
        <w:t xml:space="preserve">. </w:t>
      </w:r>
      <w:r w:rsidR="006318D7">
        <w:t>XX</w:t>
      </w:r>
      <w:r w:rsidR="00C260FE">
        <w:t xml:space="preserve">.  </w:t>
      </w:r>
      <w:r>
        <w:t xml:space="preserve">It </w:t>
      </w:r>
      <w:r w:rsidR="00FD2344">
        <w:t xml:space="preserve">can </w:t>
      </w:r>
      <w:r>
        <w:t>only</w:t>
      </w:r>
      <w:r w:rsidR="00FD2344">
        <w:t xml:space="preserve"> be present if </w:t>
      </w:r>
      <w:proofErr w:type="gramStart"/>
      <w:r w:rsidR="00FD2344">
        <w:t>the .</w:t>
      </w:r>
      <w:proofErr w:type="spellStart"/>
      <w:r w:rsidR="00FD2344">
        <w:t>ami</w:t>
      </w:r>
      <w:proofErr w:type="spellEnd"/>
      <w:proofErr w:type="gramEnd"/>
      <w:r w:rsidR="00FD2344">
        <w:t xml:space="preserve"> file is defined for the </w:t>
      </w:r>
      <w:proofErr w:type="spellStart"/>
      <w:r w:rsidR="00FD2344">
        <w:t>Tx</w:t>
      </w:r>
      <w:proofErr w:type="spellEnd"/>
      <w:r w:rsidR="00FD2344">
        <w:t xml:space="preserve"> direction</w:t>
      </w:r>
      <w:r w:rsidR="00C260FE">
        <w:t xml:space="preserve">.  </w:t>
      </w:r>
      <w:r>
        <w:t xml:space="preserve">If </w:t>
      </w:r>
      <w:r w:rsidR="00FD2344">
        <w:t xml:space="preserve">this parameter is </w:t>
      </w:r>
      <w:r>
        <w:t xml:space="preserve">not present in </w:t>
      </w:r>
      <w:proofErr w:type="gramStart"/>
      <w:r>
        <w:t>the .</w:t>
      </w:r>
      <w:proofErr w:type="spellStart"/>
      <w:r>
        <w:t>ami</w:t>
      </w:r>
      <w:proofErr w:type="spellEnd"/>
      <w:proofErr w:type="gramEnd"/>
      <w:r>
        <w:t xml:space="preserve"> file, the value of </w:t>
      </w:r>
      <w:proofErr w:type="spellStart"/>
      <w:r>
        <w:t>Tx_R</w:t>
      </w:r>
      <w:proofErr w:type="spellEnd"/>
      <w:r>
        <w:t xml:space="preserve"> defaults to zero.</w:t>
      </w:r>
    </w:p>
    <w:p w14:paraId="7F70027E" w14:textId="77777777" w:rsidR="002C4FAB" w:rsidRDefault="002C4FAB" w:rsidP="00AA5982"/>
    <w:p w14:paraId="071C8786" w14:textId="77777777" w:rsidR="00AA5982" w:rsidRPr="00AE08D7" w:rsidRDefault="00AA5982" w:rsidP="00AA5982">
      <w:pPr>
        <w:pStyle w:val="KeywordDescriptions"/>
      </w:pPr>
      <w:r w:rsidRPr="00B95248">
        <w:rPr>
          <w:i/>
        </w:rPr>
        <w:t>Examples:</w:t>
      </w:r>
    </w:p>
    <w:p w14:paraId="6C87DAF2" w14:textId="77777777" w:rsidR="00AA5982" w:rsidRDefault="00AA5982" w:rsidP="00AA5982">
      <w:pPr>
        <w:pStyle w:val="Exampletext"/>
      </w:pPr>
      <w:r>
        <w:t>(</w:t>
      </w:r>
      <w:proofErr w:type="spellStart"/>
      <w:r>
        <w:t>Tx_R</w:t>
      </w:r>
      <w:proofErr w:type="spellEnd"/>
      <w:r>
        <w:t xml:space="preserve"> (Usage </w:t>
      </w:r>
      <w:proofErr w:type="gramStart"/>
      <w:r>
        <w:t>Info)(</w:t>
      </w:r>
      <w:proofErr w:type="gramEnd"/>
      <w:r>
        <w:t>Type Float)(Value 0.</w:t>
      </w:r>
      <w:r w:rsidR="0048357A">
        <w:t>0</w:t>
      </w:r>
      <w:r>
        <w:t>))</w:t>
      </w:r>
    </w:p>
    <w:p w14:paraId="32E769C1" w14:textId="77777777" w:rsidR="00AA5982" w:rsidRDefault="00AA5982" w:rsidP="00AA5982">
      <w:pPr>
        <w:pStyle w:val="Exampletext"/>
      </w:pPr>
    </w:p>
    <w:p w14:paraId="72D0E40E" w14:textId="77777777" w:rsidR="00AA5982" w:rsidRDefault="00AA5982" w:rsidP="00AA5982">
      <w:pPr>
        <w:pStyle w:val="Exampletext"/>
      </w:pPr>
    </w:p>
    <w:p w14:paraId="52C9F036" w14:textId="77777777" w:rsidR="00AA5982" w:rsidRDefault="00AA5982" w:rsidP="00AA5982">
      <w:pPr>
        <w:pStyle w:val="Keyword"/>
        <w:spacing w:before="0" w:after="80"/>
      </w:pPr>
    </w:p>
    <w:p w14:paraId="28111CAA" w14:textId="77777777" w:rsidR="00AA5982" w:rsidRPr="00F0603A" w:rsidRDefault="00AA5982" w:rsidP="00AA5982">
      <w:pPr>
        <w:pStyle w:val="Keyword"/>
        <w:spacing w:before="0" w:after="80"/>
      </w:pPr>
      <w:r>
        <w:rPr>
          <w:i/>
        </w:rPr>
        <w:t>Parameter</w:t>
      </w:r>
      <w:r w:rsidRPr="00AE08D7">
        <w:rPr>
          <w:i/>
        </w:rPr>
        <w:t>:</w:t>
      </w:r>
      <w:r>
        <w:tab/>
      </w:r>
      <w:proofErr w:type="spellStart"/>
      <w:r>
        <w:rPr>
          <w:b/>
        </w:rPr>
        <w:t>Rx_R</w:t>
      </w:r>
      <w:proofErr w:type="spellEnd"/>
    </w:p>
    <w:p w14:paraId="33855F74" w14:textId="0A8CB74A" w:rsidR="00AA5982" w:rsidRDefault="00AA5982" w:rsidP="00AA5982">
      <w:pPr>
        <w:pStyle w:val="KeywordDescriptions"/>
        <w:rPr>
          <w:b/>
        </w:rPr>
      </w:pPr>
      <w:r w:rsidRPr="008A57D9">
        <w:rPr>
          <w:i/>
        </w:rPr>
        <w:t>Required:</w:t>
      </w:r>
      <w:r>
        <w:tab/>
        <w:t>No</w:t>
      </w:r>
      <w:r w:rsidR="009054C8">
        <w:t xml:space="preserve">, illegal if parameter </w:t>
      </w:r>
      <w:r w:rsidR="009054C8" w:rsidRPr="00F44E07">
        <w:rPr>
          <w:b/>
        </w:rPr>
        <w:t>Ts4file</w:t>
      </w:r>
      <w:r w:rsidR="009054C8">
        <w:t xml:space="preserve"> is not defined.</w:t>
      </w:r>
    </w:p>
    <w:p w14:paraId="1EABB9BD" w14:textId="77777777" w:rsidR="00FD2344" w:rsidRDefault="00FD2344" w:rsidP="00FD2344">
      <w:pPr>
        <w:pStyle w:val="KeywordDescriptions"/>
        <w:rPr>
          <w:b/>
        </w:rPr>
      </w:pPr>
      <w:r>
        <w:rPr>
          <w:i/>
        </w:rPr>
        <w:t>Direction</w:t>
      </w:r>
      <w:r w:rsidRPr="008A57D9">
        <w:rPr>
          <w:i/>
        </w:rPr>
        <w:t>:</w:t>
      </w:r>
      <w:r>
        <w:tab/>
        <w:t>Rx</w:t>
      </w:r>
    </w:p>
    <w:p w14:paraId="3D013DE9" w14:textId="77777777" w:rsidR="00AA5982" w:rsidRDefault="00AA5982" w:rsidP="00AA5982">
      <w:pPr>
        <w:pStyle w:val="KeywordDescriptions"/>
        <w:rPr>
          <w:b/>
        </w:rPr>
      </w:pPr>
      <w:r w:rsidRPr="003A109E">
        <w:rPr>
          <w:i/>
        </w:rPr>
        <w:t>Descriptors</w:t>
      </w:r>
      <w:r w:rsidRPr="00AE08D7">
        <w:t>:</w:t>
      </w:r>
    </w:p>
    <w:p w14:paraId="73B0DA99" w14:textId="77777777" w:rsidR="00AA5982" w:rsidRPr="00314A6D" w:rsidRDefault="00AA5982" w:rsidP="00AA5982">
      <w:pPr>
        <w:pStyle w:val="ListContinue"/>
        <w:spacing w:after="80"/>
        <w:rPr>
          <w:b/>
        </w:rPr>
      </w:pPr>
      <w:r w:rsidRPr="0094162C">
        <w:t>Usage:</w:t>
      </w:r>
      <w:r w:rsidRPr="0094162C">
        <w:tab/>
      </w:r>
      <w:r>
        <w:tab/>
        <w:t>Info</w:t>
      </w:r>
      <w:r w:rsidR="00FD2344">
        <w:t>,</w:t>
      </w:r>
      <w:r w:rsidR="00E751F9" w:rsidRPr="00E751F9">
        <w:t xml:space="preserve"> </w:t>
      </w:r>
      <w:r w:rsidR="00E751F9">
        <w:t>Dep</w:t>
      </w:r>
    </w:p>
    <w:p w14:paraId="62BF204F" w14:textId="77777777" w:rsidR="00AA5982" w:rsidRPr="00314A6D" w:rsidRDefault="00AA5982" w:rsidP="00AA5982">
      <w:pPr>
        <w:pStyle w:val="ListContinue"/>
        <w:spacing w:after="80"/>
        <w:rPr>
          <w:b/>
        </w:rPr>
      </w:pPr>
      <w:r w:rsidRPr="0094162C">
        <w:t>Type:</w:t>
      </w:r>
      <w:r>
        <w:tab/>
      </w:r>
      <w:r>
        <w:tab/>
        <w:t>Float</w:t>
      </w:r>
    </w:p>
    <w:p w14:paraId="594752EF" w14:textId="77777777" w:rsidR="00AA5982" w:rsidRDefault="00AA5982" w:rsidP="00AA5982">
      <w:pPr>
        <w:pStyle w:val="ListContinue"/>
        <w:spacing w:after="80"/>
        <w:rPr>
          <w:b/>
        </w:rPr>
      </w:pPr>
      <w:r w:rsidRPr="0094162C">
        <w:t>Format:</w:t>
      </w:r>
      <w:r>
        <w:tab/>
      </w:r>
      <w:r>
        <w:tab/>
        <w:t>Value, List, Corner, Range, Increment, Step</w:t>
      </w:r>
      <w:r w:rsidR="00CC5B8C">
        <w:t>s</w:t>
      </w:r>
    </w:p>
    <w:p w14:paraId="20458BAB" w14:textId="77777777" w:rsidR="00AA5982" w:rsidRDefault="00AA5982" w:rsidP="00AA5982">
      <w:pPr>
        <w:pStyle w:val="ListContinue"/>
        <w:spacing w:after="80"/>
        <w:ind w:left="2160" w:hanging="1800"/>
        <w:rPr>
          <w:b/>
          <w:i/>
        </w:rPr>
      </w:pPr>
      <w:r w:rsidRPr="0094162C">
        <w:t>Default:</w:t>
      </w:r>
      <w:r>
        <w:tab/>
      </w:r>
      <w:r w:rsidR="00B32EE4">
        <w:t>&lt;</w:t>
      </w:r>
      <w:proofErr w:type="spellStart"/>
      <w:r w:rsidR="00B32EE4">
        <w:t>numeric_literal</w:t>
      </w:r>
      <w:proofErr w:type="spellEnd"/>
      <w:r w:rsidR="00B32EE4">
        <w:t>&gt;</w:t>
      </w:r>
    </w:p>
    <w:p w14:paraId="270BE7BA" w14:textId="77777777" w:rsidR="00AA5982" w:rsidRPr="00A52BFD" w:rsidRDefault="00AA5982" w:rsidP="00AA5982">
      <w:pPr>
        <w:pStyle w:val="ListContinue"/>
        <w:spacing w:after="80"/>
        <w:rPr>
          <w:b/>
          <w:i/>
        </w:rPr>
      </w:pPr>
      <w:r w:rsidRPr="0094162C">
        <w:t>Description:</w:t>
      </w:r>
      <w:r>
        <w:rPr>
          <w:i/>
        </w:rPr>
        <w:tab/>
      </w:r>
      <w:r>
        <w:t>&lt;</w:t>
      </w:r>
      <w:r w:rsidR="00B32EE4">
        <w:t>string</w:t>
      </w:r>
      <w:r>
        <w:t>&gt;</w:t>
      </w:r>
    </w:p>
    <w:p w14:paraId="0EC5A4CA" w14:textId="400FC561" w:rsidR="00AA5982" w:rsidRDefault="00AA5982" w:rsidP="00AA5982">
      <w:r>
        <w:rPr>
          <w:i/>
        </w:rPr>
        <w:lastRenderedPageBreak/>
        <w:t>Definition</w:t>
      </w:r>
      <w:r w:rsidRPr="00AE08D7">
        <w:rPr>
          <w:i/>
        </w:rPr>
        <w:t>:</w:t>
      </w:r>
      <w:r>
        <w:tab/>
        <w:t xml:space="preserve">This parameter is optional and defines the value of </w:t>
      </w:r>
      <w:proofErr w:type="spellStart"/>
      <w:r>
        <w:t>Rx_R</w:t>
      </w:r>
      <w:proofErr w:type="spellEnd"/>
      <w:r>
        <w:t xml:space="preserve"> in ohms</w:t>
      </w:r>
      <w:r w:rsidR="006318D7">
        <w:t xml:space="preserve"> of the resistors shown in Fig</w:t>
      </w:r>
      <w:r w:rsidR="00C260FE">
        <w:t xml:space="preserve">. </w:t>
      </w:r>
      <w:r w:rsidR="006318D7">
        <w:t>XX</w:t>
      </w:r>
      <w:r w:rsidR="00C260FE">
        <w:t xml:space="preserve">.  </w:t>
      </w:r>
      <w:r>
        <w:t xml:space="preserve">It </w:t>
      </w:r>
      <w:r w:rsidR="00FD2344">
        <w:t xml:space="preserve">can </w:t>
      </w:r>
      <w:r>
        <w:t>only</w:t>
      </w:r>
      <w:r w:rsidR="00FD2344">
        <w:t xml:space="preserve"> be present if </w:t>
      </w:r>
      <w:proofErr w:type="gramStart"/>
      <w:r w:rsidR="00FD2344">
        <w:t>the .</w:t>
      </w:r>
      <w:proofErr w:type="spellStart"/>
      <w:r w:rsidR="00FD2344">
        <w:t>ami</w:t>
      </w:r>
      <w:proofErr w:type="spellEnd"/>
      <w:proofErr w:type="gramEnd"/>
      <w:r w:rsidR="00FD2344">
        <w:t xml:space="preserve"> file is defined for the Rx direction</w:t>
      </w:r>
      <w:r w:rsidR="00C260FE">
        <w:t xml:space="preserve">.  </w:t>
      </w:r>
      <w:r>
        <w:t xml:space="preserve">If </w:t>
      </w:r>
      <w:r w:rsidR="00FD2344">
        <w:t xml:space="preserve">this parameter is </w:t>
      </w:r>
      <w:r>
        <w:t xml:space="preserve">not present in </w:t>
      </w:r>
      <w:proofErr w:type="gramStart"/>
      <w:r>
        <w:t>the .</w:t>
      </w:r>
      <w:proofErr w:type="spellStart"/>
      <w:r>
        <w:t>ami</w:t>
      </w:r>
      <w:proofErr w:type="spellEnd"/>
      <w:proofErr w:type="gramEnd"/>
      <w:r>
        <w:t xml:space="preserve"> file, the value of </w:t>
      </w:r>
      <w:proofErr w:type="spellStart"/>
      <w:r>
        <w:t>Rx_R</w:t>
      </w:r>
      <w:proofErr w:type="spellEnd"/>
      <w:r>
        <w:t xml:space="preserve"> defaults to infinity, or a reasonable </w:t>
      </w:r>
      <w:r w:rsidR="00FB334D">
        <w:t xml:space="preserve">approximation </w:t>
      </w:r>
      <w:r>
        <w:t>thereof.</w:t>
      </w:r>
    </w:p>
    <w:p w14:paraId="4F4F812B" w14:textId="77777777" w:rsidR="00AA5982" w:rsidRPr="00AE08D7" w:rsidRDefault="00AA5982" w:rsidP="00AA5982">
      <w:pPr>
        <w:pStyle w:val="KeywordDescriptions"/>
      </w:pPr>
      <w:r w:rsidRPr="00B95248">
        <w:rPr>
          <w:i/>
        </w:rPr>
        <w:t>Examples:</w:t>
      </w:r>
    </w:p>
    <w:p w14:paraId="381B39C5" w14:textId="77777777" w:rsidR="00AA5982" w:rsidRDefault="00AA5982" w:rsidP="00AA5982">
      <w:pPr>
        <w:pStyle w:val="Exampletext"/>
      </w:pPr>
      <w:r>
        <w:t>(</w:t>
      </w:r>
      <w:proofErr w:type="spellStart"/>
      <w:r>
        <w:t>Rx_R</w:t>
      </w:r>
      <w:proofErr w:type="spellEnd"/>
      <w:r>
        <w:t xml:space="preserve"> (Usage </w:t>
      </w:r>
      <w:proofErr w:type="gramStart"/>
      <w:r>
        <w:t>Info)(</w:t>
      </w:r>
      <w:proofErr w:type="gramEnd"/>
      <w:r>
        <w:t>Type Float)(Value 1.</w:t>
      </w:r>
      <w:r w:rsidR="0048357A">
        <w:t>0</w:t>
      </w:r>
      <w:r>
        <w:t>e6))</w:t>
      </w:r>
    </w:p>
    <w:p w14:paraId="07840AAB" w14:textId="77777777" w:rsidR="00AA5982" w:rsidRDefault="00AA5982" w:rsidP="00AA5982">
      <w:pPr>
        <w:pStyle w:val="Exampletext"/>
      </w:pPr>
    </w:p>
    <w:p w14:paraId="6F99FC43" w14:textId="77777777" w:rsidR="00AA5982" w:rsidRDefault="00AA5982" w:rsidP="00AA5982">
      <w:pPr>
        <w:pStyle w:val="Exampletext"/>
      </w:pPr>
    </w:p>
    <w:p w14:paraId="016F94BF" w14:textId="0AFB4D6F" w:rsidR="00AA5982" w:rsidRDefault="00BE068A" w:rsidP="00FE2BDD">
      <w:pPr>
        <w:pStyle w:val="Exampletext"/>
      </w:pPr>
      <w:r>
        <w:t>The</w:t>
      </w:r>
      <w:r w:rsidR="00F74D11">
        <w:t xml:space="preserve"> following three</w:t>
      </w:r>
      <w:r>
        <w:t xml:space="preserve"> tables need to be a</w:t>
      </w:r>
      <w:r w:rsidR="00FF20A3">
        <w:t>dded</w:t>
      </w:r>
      <w:r w:rsidR="00276166">
        <w:t xml:space="preserve"> and renumbered appropriately</w:t>
      </w:r>
      <w:r>
        <w:t>.</w:t>
      </w:r>
    </w:p>
    <w:p w14:paraId="30AA2759" w14:textId="77777777" w:rsidR="00BE068A" w:rsidRDefault="00BE068A" w:rsidP="00FE2BDD">
      <w:pPr>
        <w:pStyle w:val="Exampletext"/>
      </w:pPr>
    </w:p>
    <w:p w14:paraId="0AB45183" w14:textId="65D65DC9" w:rsidR="00BE068A" w:rsidRDefault="00BE068A" w:rsidP="00BE068A">
      <w:pPr>
        <w:pStyle w:val="TableCaption"/>
        <w:spacing w:after="80"/>
      </w:pPr>
      <w:r>
        <w:t xml:space="preserve">Table </w:t>
      </w:r>
      <w:r w:rsidR="00200BDA">
        <w:fldChar w:fldCharType="begin"/>
      </w:r>
      <w:r w:rsidR="00200BDA">
        <w:instrText xml:space="preserve"> SEQ</w:instrText>
      </w:r>
      <w:r w:rsidR="00200BDA">
        <w:instrText xml:space="preserve"> Table \* ARABIC </w:instrText>
      </w:r>
      <w:r w:rsidR="00200BDA">
        <w:fldChar w:fldCharType="separate"/>
      </w:r>
      <w:r w:rsidR="00585242">
        <w:rPr>
          <w:noProof/>
        </w:rPr>
        <w:t>1</w:t>
      </w:r>
      <w:r w:rsidR="00200BDA">
        <w:rPr>
          <w:noProof/>
        </w:rPr>
        <w:fldChar w:fldCharType="end"/>
      </w:r>
      <w:r>
        <w:t xml:space="preserve"> – General Rules and Allowable Usage for General Reserved Parameters</w:t>
      </w:r>
    </w:p>
    <w:tbl>
      <w:tblPr>
        <w:tblStyle w:val="TableGrid"/>
        <w:tblW w:w="0" w:type="auto"/>
        <w:tblLook w:val="04A0" w:firstRow="1" w:lastRow="0" w:firstColumn="1" w:lastColumn="0" w:noHBand="0" w:noVBand="1"/>
        <w:tblPrChange w:id="103" w:author="Author">
          <w:tblPr>
            <w:tblStyle w:val="TableGrid"/>
            <w:tblW w:w="0" w:type="auto"/>
            <w:tblLook w:val="04A0" w:firstRow="1" w:lastRow="0" w:firstColumn="1" w:lastColumn="0" w:noHBand="0" w:noVBand="1"/>
          </w:tblPr>
        </w:tblPrChange>
      </w:tblPr>
      <w:tblGrid>
        <w:gridCol w:w="2696"/>
        <w:gridCol w:w="1256"/>
        <w:gridCol w:w="1134"/>
        <w:gridCol w:w="913"/>
        <w:gridCol w:w="785"/>
        <w:gridCol w:w="897"/>
        <w:gridCol w:w="857"/>
        <w:gridCol w:w="1042"/>
        <w:tblGridChange w:id="104">
          <w:tblGrid>
            <w:gridCol w:w="2696"/>
            <w:gridCol w:w="1256"/>
            <w:gridCol w:w="1134"/>
            <w:gridCol w:w="913"/>
            <w:gridCol w:w="785"/>
            <w:gridCol w:w="897"/>
            <w:gridCol w:w="857"/>
            <w:gridCol w:w="1042"/>
          </w:tblGrid>
        </w:tblGridChange>
      </w:tblGrid>
      <w:tr w:rsidR="00BE068A" w14:paraId="6CF59235" w14:textId="77777777" w:rsidTr="00F44E07">
        <w:trPr>
          <w:tblHeader/>
          <w:trPrChange w:id="105" w:author="Author">
            <w:trPr>
              <w:tblHeader/>
            </w:trPr>
          </w:trPrChange>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Change w:id="106" w:author="Author">
              <w:tcPr>
                <w:tcW w:w="2465"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42A7B4D7" w14:textId="77777777" w:rsidR="00BE068A" w:rsidRDefault="00BE068A">
            <w:pPr>
              <w:spacing w:after="80"/>
              <w:jc w:val="center"/>
              <w:rPr>
                <w:b/>
              </w:rPr>
            </w:pPr>
            <w:r>
              <w:rPr>
                <w:b/>
              </w:rPr>
              <w:t>Reserved Parameter</w:t>
            </w:r>
          </w:p>
        </w:tc>
        <w:tc>
          <w:tcPr>
            <w:tcW w:w="2390" w:type="dxa"/>
            <w:gridSpan w:val="2"/>
            <w:tcBorders>
              <w:top w:val="single" w:sz="4" w:space="0" w:color="auto"/>
              <w:left w:val="single" w:sz="4" w:space="0" w:color="auto"/>
              <w:bottom w:val="single" w:sz="4" w:space="0" w:color="auto"/>
              <w:right w:val="single" w:sz="4" w:space="0" w:color="auto"/>
            </w:tcBorders>
            <w:hideMark/>
            <w:tcPrChange w:id="107" w:author="Author">
              <w:tcPr>
                <w:tcW w:w="2427" w:type="dxa"/>
                <w:gridSpan w:val="2"/>
                <w:tcBorders>
                  <w:top w:val="single" w:sz="4" w:space="0" w:color="auto"/>
                  <w:left w:val="single" w:sz="4" w:space="0" w:color="auto"/>
                  <w:bottom w:val="single" w:sz="4" w:space="0" w:color="auto"/>
                  <w:right w:val="single" w:sz="4" w:space="0" w:color="auto"/>
                </w:tcBorders>
                <w:hideMark/>
              </w:tcPr>
            </w:tcPrChange>
          </w:tcPr>
          <w:p w14:paraId="36D17EAD" w14:textId="77777777" w:rsidR="00BE068A" w:rsidRDefault="00BE068A">
            <w:pPr>
              <w:spacing w:after="80"/>
              <w:jc w:val="center"/>
              <w:rPr>
                <w:b/>
              </w:rPr>
            </w:pPr>
            <w:r>
              <w:rPr>
                <w:b/>
              </w:rPr>
              <w:t>General Rules</w:t>
            </w:r>
          </w:p>
        </w:tc>
        <w:tc>
          <w:tcPr>
            <w:tcW w:w="4494" w:type="dxa"/>
            <w:gridSpan w:val="5"/>
            <w:tcBorders>
              <w:top w:val="single" w:sz="4" w:space="0" w:color="auto"/>
              <w:left w:val="single" w:sz="4" w:space="0" w:color="auto"/>
              <w:bottom w:val="single" w:sz="4" w:space="0" w:color="auto"/>
              <w:right w:val="single" w:sz="4" w:space="0" w:color="auto"/>
            </w:tcBorders>
            <w:hideMark/>
            <w:tcPrChange w:id="108" w:author="Author">
              <w:tcPr>
                <w:tcW w:w="4688" w:type="dxa"/>
                <w:gridSpan w:val="5"/>
                <w:tcBorders>
                  <w:top w:val="single" w:sz="4" w:space="0" w:color="auto"/>
                  <w:left w:val="single" w:sz="4" w:space="0" w:color="auto"/>
                  <w:bottom w:val="single" w:sz="4" w:space="0" w:color="auto"/>
                  <w:right w:val="single" w:sz="4" w:space="0" w:color="auto"/>
                </w:tcBorders>
                <w:hideMark/>
              </w:tcPr>
            </w:tcPrChange>
          </w:tcPr>
          <w:p w14:paraId="1DF5777C" w14:textId="77777777" w:rsidR="00BE068A" w:rsidRDefault="00BE068A">
            <w:pPr>
              <w:spacing w:after="80"/>
              <w:jc w:val="center"/>
              <w:rPr>
                <w:b/>
              </w:rPr>
            </w:pPr>
            <w:r>
              <w:rPr>
                <w:b/>
              </w:rPr>
              <w:t>Allowable Usage</w:t>
            </w:r>
          </w:p>
        </w:tc>
      </w:tr>
      <w:tr w:rsidR="00BE068A" w14:paraId="5A61DB80" w14:textId="77777777" w:rsidTr="00F44E07">
        <w:tc>
          <w:tcPr>
            <w:tcW w:w="0" w:type="auto"/>
            <w:vMerge/>
            <w:tcBorders>
              <w:top w:val="single" w:sz="4" w:space="0" w:color="auto"/>
              <w:left w:val="single" w:sz="4" w:space="0" w:color="auto"/>
              <w:bottom w:val="single" w:sz="4" w:space="0" w:color="auto"/>
              <w:right w:val="single" w:sz="4" w:space="0" w:color="auto"/>
            </w:tcBorders>
            <w:vAlign w:val="center"/>
            <w:hideMark/>
            <w:tcPrChange w:id="109" w:author="Author">
              <w:tcPr>
                <w:tcW w:w="0" w:type="auto"/>
                <w:vMerge/>
                <w:tcBorders>
                  <w:top w:val="single" w:sz="4" w:space="0" w:color="auto"/>
                  <w:left w:val="single" w:sz="4" w:space="0" w:color="auto"/>
                  <w:bottom w:val="single" w:sz="4" w:space="0" w:color="auto"/>
                  <w:right w:val="single" w:sz="4" w:space="0" w:color="auto"/>
                </w:tcBorders>
                <w:vAlign w:val="center"/>
                <w:hideMark/>
              </w:tcPr>
            </w:tcPrChange>
          </w:tcPr>
          <w:p w14:paraId="23F6E401" w14:textId="77777777" w:rsidR="00BE068A" w:rsidRDefault="00BE068A">
            <w:pPr>
              <w:rPr>
                <w:b/>
              </w:rPr>
            </w:pPr>
          </w:p>
        </w:tc>
        <w:tc>
          <w:tcPr>
            <w:tcW w:w="1256" w:type="dxa"/>
            <w:tcBorders>
              <w:top w:val="single" w:sz="4" w:space="0" w:color="auto"/>
              <w:left w:val="single" w:sz="4" w:space="0" w:color="auto"/>
              <w:bottom w:val="single" w:sz="4" w:space="0" w:color="auto"/>
              <w:right w:val="single" w:sz="4" w:space="0" w:color="auto"/>
            </w:tcBorders>
            <w:hideMark/>
            <w:tcPrChange w:id="110" w:author="Author">
              <w:tcPr>
                <w:tcW w:w="1268" w:type="dxa"/>
                <w:tcBorders>
                  <w:top w:val="single" w:sz="4" w:space="0" w:color="auto"/>
                  <w:left w:val="single" w:sz="4" w:space="0" w:color="auto"/>
                  <w:bottom w:val="single" w:sz="4" w:space="0" w:color="auto"/>
                  <w:right w:val="single" w:sz="4" w:space="0" w:color="auto"/>
                </w:tcBorders>
                <w:hideMark/>
              </w:tcPr>
            </w:tcPrChange>
          </w:tcPr>
          <w:p w14:paraId="5195D1CE" w14:textId="77777777" w:rsidR="00BE068A" w:rsidRDefault="00BE068A">
            <w:pPr>
              <w:spacing w:after="80"/>
              <w:jc w:val="center"/>
              <w:rPr>
                <w:rFonts w:cs="Arial"/>
                <w:b/>
              </w:rPr>
            </w:pPr>
            <w:r>
              <w:rPr>
                <w:b/>
              </w:rPr>
              <w:t>Required</w:t>
            </w:r>
          </w:p>
        </w:tc>
        <w:tc>
          <w:tcPr>
            <w:tcW w:w="1134" w:type="dxa"/>
            <w:tcBorders>
              <w:top w:val="single" w:sz="4" w:space="0" w:color="auto"/>
              <w:left w:val="single" w:sz="4" w:space="0" w:color="auto"/>
              <w:bottom w:val="single" w:sz="4" w:space="0" w:color="auto"/>
              <w:right w:val="single" w:sz="4" w:space="0" w:color="auto"/>
            </w:tcBorders>
            <w:hideMark/>
            <w:tcPrChange w:id="111" w:author="Author">
              <w:tcPr>
                <w:tcW w:w="1159" w:type="dxa"/>
                <w:tcBorders>
                  <w:top w:val="single" w:sz="4" w:space="0" w:color="auto"/>
                  <w:left w:val="single" w:sz="4" w:space="0" w:color="auto"/>
                  <w:bottom w:val="single" w:sz="4" w:space="0" w:color="auto"/>
                  <w:right w:val="single" w:sz="4" w:space="0" w:color="auto"/>
                </w:tcBorders>
                <w:hideMark/>
              </w:tcPr>
            </w:tcPrChange>
          </w:tcPr>
          <w:p w14:paraId="7B9EA4B3" w14:textId="77777777" w:rsidR="00BE068A" w:rsidRDefault="00BE068A">
            <w:pPr>
              <w:spacing w:after="80"/>
              <w:jc w:val="center"/>
              <w:rPr>
                <w:rFonts w:cs="Arial"/>
                <w:b/>
              </w:rPr>
            </w:pPr>
            <w:r>
              <w:rPr>
                <w:b/>
              </w:rPr>
              <w:t>Default</w:t>
            </w:r>
          </w:p>
        </w:tc>
        <w:tc>
          <w:tcPr>
            <w:tcW w:w="913" w:type="dxa"/>
            <w:tcBorders>
              <w:top w:val="single" w:sz="4" w:space="0" w:color="auto"/>
              <w:left w:val="single" w:sz="4" w:space="0" w:color="auto"/>
              <w:bottom w:val="single" w:sz="4" w:space="0" w:color="auto"/>
              <w:right w:val="single" w:sz="4" w:space="0" w:color="auto"/>
            </w:tcBorders>
            <w:hideMark/>
            <w:tcPrChange w:id="112" w:author="Author">
              <w:tcPr>
                <w:tcW w:w="955" w:type="dxa"/>
                <w:tcBorders>
                  <w:top w:val="single" w:sz="4" w:space="0" w:color="auto"/>
                  <w:left w:val="single" w:sz="4" w:space="0" w:color="auto"/>
                  <w:bottom w:val="single" w:sz="4" w:space="0" w:color="auto"/>
                  <w:right w:val="single" w:sz="4" w:space="0" w:color="auto"/>
                </w:tcBorders>
                <w:hideMark/>
              </w:tcPr>
            </w:tcPrChange>
          </w:tcPr>
          <w:p w14:paraId="10215134" w14:textId="77777777" w:rsidR="00BE068A" w:rsidRDefault="00BE068A">
            <w:pPr>
              <w:spacing w:after="80"/>
              <w:jc w:val="center"/>
              <w:rPr>
                <w:rFonts w:cs="Arial"/>
                <w:b/>
              </w:rPr>
            </w:pPr>
            <w:r>
              <w:rPr>
                <w:b/>
              </w:rPr>
              <w:t>Info</w:t>
            </w:r>
          </w:p>
        </w:tc>
        <w:tc>
          <w:tcPr>
            <w:tcW w:w="785" w:type="dxa"/>
            <w:tcBorders>
              <w:top w:val="single" w:sz="4" w:space="0" w:color="auto"/>
              <w:left w:val="single" w:sz="4" w:space="0" w:color="auto"/>
              <w:bottom w:val="single" w:sz="4" w:space="0" w:color="auto"/>
              <w:right w:val="single" w:sz="4" w:space="0" w:color="auto"/>
            </w:tcBorders>
            <w:hideMark/>
            <w:tcPrChange w:id="113" w:author="Author">
              <w:tcPr>
                <w:tcW w:w="839" w:type="dxa"/>
                <w:tcBorders>
                  <w:top w:val="single" w:sz="4" w:space="0" w:color="auto"/>
                  <w:left w:val="single" w:sz="4" w:space="0" w:color="auto"/>
                  <w:bottom w:val="single" w:sz="4" w:space="0" w:color="auto"/>
                  <w:right w:val="single" w:sz="4" w:space="0" w:color="auto"/>
                </w:tcBorders>
                <w:hideMark/>
              </w:tcPr>
            </w:tcPrChange>
          </w:tcPr>
          <w:p w14:paraId="6934FA33" w14:textId="77777777" w:rsidR="00BE068A" w:rsidRDefault="00BE068A">
            <w:pPr>
              <w:spacing w:after="80"/>
              <w:jc w:val="center"/>
              <w:rPr>
                <w:b/>
              </w:rPr>
            </w:pPr>
            <w:r>
              <w:rPr>
                <w:b/>
              </w:rPr>
              <w:t>In</w:t>
            </w:r>
          </w:p>
        </w:tc>
        <w:tc>
          <w:tcPr>
            <w:tcW w:w="897" w:type="dxa"/>
            <w:tcBorders>
              <w:top w:val="single" w:sz="4" w:space="0" w:color="auto"/>
              <w:left w:val="single" w:sz="4" w:space="0" w:color="auto"/>
              <w:bottom w:val="single" w:sz="4" w:space="0" w:color="auto"/>
              <w:right w:val="single" w:sz="4" w:space="0" w:color="auto"/>
            </w:tcBorders>
            <w:hideMark/>
            <w:tcPrChange w:id="114" w:author="Author">
              <w:tcPr>
                <w:tcW w:w="941" w:type="dxa"/>
                <w:tcBorders>
                  <w:top w:val="single" w:sz="4" w:space="0" w:color="auto"/>
                  <w:left w:val="single" w:sz="4" w:space="0" w:color="auto"/>
                  <w:bottom w:val="single" w:sz="4" w:space="0" w:color="auto"/>
                  <w:right w:val="single" w:sz="4" w:space="0" w:color="auto"/>
                </w:tcBorders>
                <w:hideMark/>
              </w:tcPr>
            </w:tcPrChange>
          </w:tcPr>
          <w:p w14:paraId="306F6D37" w14:textId="77777777" w:rsidR="00BE068A" w:rsidRDefault="00BE068A">
            <w:pPr>
              <w:spacing w:after="80"/>
              <w:jc w:val="center"/>
              <w:rPr>
                <w:b/>
              </w:rPr>
            </w:pPr>
            <w:r>
              <w:rPr>
                <w:b/>
              </w:rPr>
              <w:t>Out</w:t>
            </w:r>
          </w:p>
        </w:tc>
        <w:tc>
          <w:tcPr>
            <w:tcW w:w="857" w:type="dxa"/>
            <w:tcBorders>
              <w:top w:val="single" w:sz="4" w:space="0" w:color="auto"/>
              <w:left w:val="single" w:sz="4" w:space="0" w:color="auto"/>
              <w:bottom w:val="single" w:sz="4" w:space="0" w:color="auto"/>
              <w:right w:val="single" w:sz="4" w:space="0" w:color="auto"/>
            </w:tcBorders>
            <w:hideMark/>
            <w:tcPrChange w:id="115" w:author="Author">
              <w:tcPr>
                <w:tcW w:w="880" w:type="dxa"/>
                <w:tcBorders>
                  <w:top w:val="single" w:sz="4" w:space="0" w:color="auto"/>
                  <w:left w:val="single" w:sz="4" w:space="0" w:color="auto"/>
                  <w:bottom w:val="single" w:sz="4" w:space="0" w:color="auto"/>
                  <w:right w:val="single" w:sz="4" w:space="0" w:color="auto"/>
                </w:tcBorders>
                <w:hideMark/>
              </w:tcPr>
            </w:tcPrChange>
          </w:tcPr>
          <w:p w14:paraId="3DBDA608" w14:textId="77777777" w:rsidR="00BE068A" w:rsidRDefault="00BE068A">
            <w:pPr>
              <w:spacing w:after="80"/>
              <w:jc w:val="center"/>
              <w:rPr>
                <w:b/>
              </w:rPr>
            </w:pPr>
            <w:r>
              <w:rPr>
                <w:b/>
              </w:rPr>
              <w:t>Dep</w:t>
            </w:r>
            <w:r>
              <w:rPr>
                <w:b/>
                <w:vertAlign w:val="superscript"/>
              </w:rPr>
              <w:t>1</w:t>
            </w:r>
          </w:p>
        </w:tc>
        <w:tc>
          <w:tcPr>
            <w:tcW w:w="1042" w:type="dxa"/>
            <w:tcBorders>
              <w:top w:val="single" w:sz="4" w:space="0" w:color="auto"/>
              <w:left w:val="single" w:sz="4" w:space="0" w:color="auto"/>
              <w:bottom w:val="single" w:sz="4" w:space="0" w:color="auto"/>
              <w:right w:val="single" w:sz="4" w:space="0" w:color="auto"/>
            </w:tcBorders>
            <w:hideMark/>
            <w:tcPrChange w:id="116" w:author="Author">
              <w:tcPr>
                <w:tcW w:w="1073" w:type="dxa"/>
                <w:tcBorders>
                  <w:top w:val="single" w:sz="4" w:space="0" w:color="auto"/>
                  <w:left w:val="single" w:sz="4" w:space="0" w:color="auto"/>
                  <w:bottom w:val="single" w:sz="4" w:space="0" w:color="auto"/>
                  <w:right w:val="single" w:sz="4" w:space="0" w:color="auto"/>
                </w:tcBorders>
                <w:hideMark/>
              </w:tcPr>
            </w:tcPrChange>
          </w:tcPr>
          <w:p w14:paraId="2F974C96" w14:textId="77777777" w:rsidR="00BE068A" w:rsidRDefault="00BE068A">
            <w:pPr>
              <w:spacing w:after="80"/>
              <w:jc w:val="center"/>
              <w:rPr>
                <w:b/>
              </w:rPr>
            </w:pPr>
            <w:proofErr w:type="spellStart"/>
            <w:r>
              <w:rPr>
                <w:b/>
              </w:rPr>
              <w:t>InOut</w:t>
            </w:r>
            <w:proofErr w:type="spellEnd"/>
          </w:p>
        </w:tc>
      </w:tr>
      <w:tr w:rsidR="00F74D11" w14:paraId="016EDA2D" w14:textId="77777777" w:rsidTr="00F44E07">
        <w:tc>
          <w:tcPr>
            <w:tcW w:w="2696" w:type="dxa"/>
            <w:tcBorders>
              <w:top w:val="single" w:sz="4" w:space="0" w:color="auto"/>
              <w:left w:val="single" w:sz="4" w:space="0" w:color="auto"/>
              <w:bottom w:val="single" w:sz="4" w:space="0" w:color="auto"/>
              <w:right w:val="single" w:sz="4" w:space="0" w:color="auto"/>
            </w:tcBorders>
            <w:hideMark/>
            <w:tcPrChange w:id="117" w:author="Author">
              <w:tcPr>
                <w:tcW w:w="2465" w:type="dxa"/>
                <w:tcBorders>
                  <w:top w:val="single" w:sz="4" w:space="0" w:color="auto"/>
                  <w:left w:val="single" w:sz="4" w:space="0" w:color="auto"/>
                  <w:bottom w:val="single" w:sz="4" w:space="0" w:color="auto"/>
                  <w:right w:val="single" w:sz="4" w:space="0" w:color="auto"/>
                </w:tcBorders>
                <w:hideMark/>
              </w:tcPr>
            </w:tcPrChange>
          </w:tcPr>
          <w:p w14:paraId="772EA280" w14:textId="77777777" w:rsidR="00F74D11" w:rsidRDefault="00F74D11" w:rsidP="00F74D11">
            <w:pPr>
              <w:spacing w:after="80"/>
            </w:pPr>
            <w:r>
              <w:t>Ts4file</w:t>
            </w:r>
          </w:p>
        </w:tc>
        <w:tc>
          <w:tcPr>
            <w:tcW w:w="1256" w:type="dxa"/>
            <w:tcBorders>
              <w:top w:val="single" w:sz="4" w:space="0" w:color="auto"/>
              <w:left w:val="single" w:sz="4" w:space="0" w:color="auto"/>
              <w:bottom w:val="single" w:sz="4" w:space="0" w:color="auto"/>
              <w:right w:val="single" w:sz="4" w:space="0" w:color="auto"/>
            </w:tcBorders>
            <w:hideMark/>
            <w:tcPrChange w:id="118" w:author="Author">
              <w:tcPr>
                <w:tcW w:w="1268" w:type="dxa"/>
                <w:tcBorders>
                  <w:top w:val="single" w:sz="4" w:space="0" w:color="auto"/>
                  <w:left w:val="single" w:sz="4" w:space="0" w:color="auto"/>
                  <w:bottom w:val="single" w:sz="4" w:space="0" w:color="auto"/>
                  <w:right w:val="single" w:sz="4" w:space="0" w:color="auto"/>
                </w:tcBorders>
                <w:hideMark/>
              </w:tcPr>
            </w:tcPrChange>
          </w:tcPr>
          <w:p w14:paraId="531D0302" w14:textId="77777777" w:rsidR="00F74D11" w:rsidRDefault="00F74D11" w:rsidP="00F74D11">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Change w:id="119" w:author="Author">
              <w:tcPr>
                <w:tcW w:w="1159" w:type="dxa"/>
                <w:tcBorders>
                  <w:top w:val="single" w:sz="4" w:space="0" w:color="auto"/>
                  <w:left w:val="single" w:sz="4" w:space="0" w:color="auto"/>
                  <w:bottom w:val="single" w:sz="4" w:space="0" w:color="auto"/>
                  <w:right w:val="single" w:sz="4" w:space="0" w:color="auto"/>
                </w:tcBorders>
                <w:hideMark/>
              </w:tcPr>
            </w:tcPrChange>
          </w:tcPr>
          <w:p w14:paraId="1B093CF8" w14:textId="77777777" w:rsidR="00F74D11" w:rsidRDefault="00F74D11" w:rsidP="00F74D11">
            <w:pPr>
              <w:spacing w:after="80"/>
              <w:jc w:val="center"/>
              <w:rPr>
                <w:rFonts w:cs="Arial"/>
                <w:b/>
              </w:rPr>
            </w:pPr>
            <w:r>
              <w:t>--</w:t>
            </w:r>
          </w:p>
        </w:tc>
        <w:tc>
          <w:tcPr>
            <w:tcW w:w="913" w:type="dxa"/>
            <w:tcBorders>
              <w:top w:val="single" w:sz="4" w:space="0" w:color="auto"/>
              <w:left w:val="single" w:sz="4" w:space="0" w:color="auto"/>
              <w:bottom w:val="single" w:sz="4" w:space="0" w:color="auto"/>
              <w:right w:val="single" w:sz="4" w:space="0" w:color="auto"/>
            </w:tcBorders>
            <w:hideMark/>
            <w:tcPrChange w:id="120" w:author="Author">
              <w:tcPr>
                <w:tcW w:w="955" w:type="dxa"/>
                <w:tcBorders>
                  <w:top w:val="single" w:sz="4" w:space="0" w:color="auto"/>
                  <w:left w:val="single" w:sz="4" w:space="0" w:color="auto"/>
                  <w:bottom w:val="single" w:sz="4" w:space="0" w:color="auto"/>
                  <w:right w:val="single" w:sz="4" w:space="0" w:color="auto"/>
                </w:tcBorders>
                <w:hideMark/>
              </w:tcPr>
            </w:tcPrChange>
          </w:tcPr>
          <w:p w14:paraId="4C74B662" w14:textId="77777777" w:rsidR="00F74D11" w:rsidRDefault="00F74D11" w:rsidP="00F74D11">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121" w:author="Author">
              <w:tcPr>
                <w:tcW w:w="839" w:type="dxa"/>
                <w:tcBorders>
                  <w:top w:val="single" w:sz="4" w:space="0" w:color="auto"/>
                  <w:left w:val="single" w:sz="4" w:space="0" w:color="auto"/>
                  <w:bottom w:val="single" w:sz="4" w:space="0" w:color="auto"/>
                  <w:right w:val="single" w:sz="4" w:space="0" w:color="auto"/>
                </w:tcBorders>
              </w:tcPr>
            </w:tcPrChange>
          </w:tcPr>
          <w:p w14:paraId="3485A199" w14:textId="77777777" w:rsidR="00F74D11" w:rsidRDefault="00F74D11" w:rsidP="00F74D11">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122" w:author="Author">
              <w:tcPr>
                <w:tcW w:w="941" w:type="dxa"/>
                <w:tcBorders>
                  <w:top w:val="single" w:sz="4" w:space="0" w:color="auto"/>
                  <w:left w:val="single" w:sz="4" w:space="0" w:color="auto"/>
                  <w:bottom w:val="single" w:sz="4" w:space="0" w:color="auto"/>
                  <w:right w:val="single" w:sz="4" w:space="0" w:color="auto"/>
                </w:tcBorders>
              </w:tcPr>
            </w:tcPrChange>
          </w:tcPr>
          <w:p w14:paraId="059535D0" w14:textId="77777777" w:rsidR="00F74D11" w:rsidRDefault="00F74D11" w:rsidP="00F74D11">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123" w:author="Author">
              <w:tcPr>
                <w:tcW w:w="880" w:type="dxa"/>
                <w:tcBorders>
                  <w:top w:val="single" w:sz="4" w:space="0" w:color="auto"/>
                  <w:left w:val="single" w:sz="4" w:space="0" w:color="auto"/>
                  <w:bottom w:val="single" w:sz="4" w:space="0" w:color="auto"/>
                  <w:right w:val="single" w:sz="4" w:space="0" w:color="auto"/>
                </w:tcBorders>
              </w:tcPr>
            </w:tcPrChange>
          </w:tcPr>
          <w:p w14:paraId="483E2E20" w14:textId="77777777" w:rsidR="00F74D11" w:rsidRDefault="00F74D11" w:rsidP="00EA7821">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124" w:author="Author">
              <w:tcPr>
                <w:tcW w:w="1073" w:type="dxa"/>
                <w:tcBorders>
                  <w:top w:val="single" w:sz="4" w:space="0" w:color="auto"/>
                  <w:left w:val="single" w:sz="4" w:space="0" w:color="auto"/>
                  <w:bottom w:val="single" w:sz="4" w:space="0" w:color="auto"/>
                  <w:right w:val="single" w:sz="4" w:space="0" w:color="auto"/>
                </w:tcBorders>
              </w:tcPr>
            </w:tcPrChange>
          </w:tcPr>
          <w:p w14:paraId="147C58FF" w14:textId="77777777" w:rsidR="00F74D11" w:rsidRDefault="00F74D11" w:rsidP="00F74D11">
            <w:pPr>
              <w:spacing w:after="80"/>
            </w:pPr>
          </w:p>
        </w:tc>
      </w:tr>
      <w:tr w:rsidR="00F74D11" w:rsidDel="00F44E07" w14:paraId="11AA6359" w14:textId="500727B0" w:rsidTr="00F44E07">
        <w:trPr>
          <w:del w:id="125" w:author="Author"/>
        </w:trPr>
        <w:tc>
          <w:tcPr>
            <w:tcW w:w="2696" w:type="dxa"/>
            <w:tcBorders>
              <w:top w:val="single" w:sz="4" w:space="0" w:color="auto"/>
              <w:left w:val="single" w:sz="4" w:space="0" w:color="auto"/>
              <w:bottom w:val="single" w:sz="4" w:space="0" w:color="auto"/>
              <w:right w:val="single" w:sz="4" w:space="0" w:color="auto"/>
            </w:tcBorders>
            <w:hideMark/>
            <w:tcPrChange w:id="126" w:author="Author">
              <w:tcPr>
                <w:tcW w:w="2465" w:type="dxa"/>
                <w:tcBorders>
                  <w:top w:val="single" w:sz="4" w:space="0" w:color="auto"/>
                  <w:left w:val="single" w:sz="4" w:space="0" w:color="auto"/>
                  <w:bottom w:val="single" w:sz="4" w:space="0" w:color="auto"/>
                  <w:right w:val="single" w:sz="4" w:space="0" w:color="auto"/>
                </w:tcBorders>
                <w:hideMark/>
              </w:tcPr>
            </w:tcPrChange>
          </w:tcPr>
          <w:p w14:paraId="14B491EB" w14:textId="77A91C8E" w:rsidR="00F74D11" w:rsidDel="00F44E07" w:rsidRDefault="00F74D11" w:rsidP="00F74D11">
            <w:pPr>
              <w:spacing w:after="80"/>
              <w:rPr>
                <w:del w:id="127" w:author="Author"/>
                <w:rFonts w:cs="Arial"/>
                <w:b/>
              </w:rPr>
            </w:pPr>
            <w:del w:id="128" w:author="Author">
              <w:r w:rsidDel="00F44E07">
                <w:delText>Ts4file_Boundary</w:delText>
              </w:r>
            </w:del>
          </w:p>
        </w:tc>
        <w:tc>
          <w:tcPr>
            <w:tcW w:w="1256" w:type="dxa"/>
            <w:tcBorders>
              <w:top w:val="single" w:sz="4" w:space="0" w:color="auto"/>
              <w:left w:val="single" w:sz="4" w:space="0" w:color="auto"/>
              <w:bottom w:val="single" w:sz="4" w:space="0" w:color="auto"/>
              <w:right w:val="single" w:sz="4" w:space="0" w:color="auto"/>
            </w:tcBorders>
            <w:hideMark/>
            <w:tcPrChange w:id="129" w:author="Author">
              <w:tcPr>
                <w:tcW w:w="1268" w:type="dxa"/>
                <w:tcBorders>
                  <w:top w:val="single" w:sz="4" w:space="0" w:color="auto"/>
                  <w:left w:val="single" w:sz="4" w:space="0" w:color="auto"/>
                  <w:bottom w:val="single" w:sz="4" w:space="0" w:color="auto"/>
                  <w:right w:val="single" w:sz="4" w:space="0" w:color="auto"/>
                </w:tcBorders>
                <w:hideMark/>
              </w:tcPr>
            </w:tcPrChange>
          </w:tcPr>
          <w:p w14:paraId="6E4EA63B" w14:textId="3B4BE435" w:rsidR="00F74D11" w:rsidDel="00F44E07" w:rsidRDefault="00F74D11" w:rsidP="00F74D11">
            <w:pPr>
              <w:spacing w:after="80"/>
              <w:jc w:val="center"/>
              <w:rPr>
                <w:del w:id="130" w:author="Author"/>
                <w:rFonts w:cs="Arial"/>
                <w:b/>
              </w:rPr>
            </w:pPr>
            <w:del w:id="131" w:author="Author">
              <w:r w:rsidDel="00F44E07">
                <w:delText>No</w:delText>
              </w:r>
            </w:del>
          </w:p>
        </w:tc>
        <w:tc>
          <w:tcPr>
            <w:tcW w:w="1134" w:type="dxa"/>
            <w:tcBorders>
              <w:top w:val="single" w:sz="4" w:space="0" w:color="auto"/>
              <w:left w:val="single" w:sz="4" w:space="0" w:color="auto"/>
              <w:bottom w:val="single" w:sz="4" w:space="0" w:color="auto"/>
              <w:right w:val="single" w:sz="4" w:space="0" w:color="auto"/>
            </w:tcBorders>
            <w:hideMark/>
            <w:tcPrChange w:id="132" w:author="Author">
              <w:tcPr>
                <w:tcW w:w="1159" w:type="dxa"/>
                <w:tcBorders>
                  <w:top w:val="single" w:sz="4" w:space="0" w:color="auto"/>
                  <w:left w:val="single" w:sz="4" w:space="0" w:color="auto"/>
                  <w:bottom w:val="single" w:sz="4" w:space="0" w:color="auto"/>
                  <w:right w:val="single" w:sz="4" w:space="0" w:color="auto"/>
                </w:tcBorders>
                <w:hideMark/>
              </w:tcPr>
            </w:tcPrChange>
          </w:tcPr>
          <w:p w14:paraId="5A4C242C" w14:textId="37CFE2BB" w:rsidR="00F74D11" w:rsidDel="00F44E07" w:rsidRDefault="00F74D11" w:rsidP="00F74D11">
            <w:pPr>
              <w:spacing w:after="80"/>
              <w:jc w:val="center"/>
              <w:rPr>
                <w:del w:id="133" w:author="Author"/>
                <w:rFonts w:cs="Arial"/>
                <w:b/>
              </w:rPr>
            </w:pPr>
            <w:del w:id="134" w:author="Author">
              <w:r w:rsidDel="00F44E07">
                <w:delText>--</w:delText>
              </w:r>
            </w:del>
          </w:p>
        </w:tc>
        <w:tc>
          <w:tcPr>
            <w:tcW w:w="913" w:type="dxa"/>
            <w:tcBorders>
              <w:top w:val="single" w:sz="4" w:space="0" w:color="auto"/>
              <w:left w:val="single" w:sz="4" w:space="0" w:color="auto"/>
              <w:bottom w:val="single" w:sz="4" w:space="0" w:color="auto"/>
              <w:right w:val="single" w:sz="4" w:space="0" w:color="auto"/>
            </w:tcBorders>
            <w:hideMark/>
            <w:tcPrChange w:id="135" w:author="Author">
              <w:tcPr>
                <w:tcW w:w="955" w:type="dxa"/>
                <w:tcBorders>
                  <w:top w:val="single" w:sz="4" w:space="0" w:color="auto"/>
                  <w:left w:val="single" w:sz="4" w:space="0" w:color="auto"/>
                  <w:bottom w:val="single" w:sz="4" w:space="0" w:color="auto"/>
                  <w:right w:val="single" w:sz="4" w:space="0" w:color="auto"/>
                </w:tcBorders>
                <w:hideMark/>
              </w:tcPr>
            </w:tcPrChange>
          </w:tcPr>
          <w:p w14:paraId="3614A272" w14:textId="7289659C" w:rsidR="00F74D11" w:rsidDel="00F44E07" w:rsidRDefault="00F74D11" w:rsidP="00F74D11">
            <w:pPr>
              <w:spacing w:after="80"/>
              <w:jc w:val="center"/>
              <w:rPr>
                <w:del w:id="136" w:author="Author"/>
                <w:rFonts w:cs="Arial"/>
                <w:b/>
              </w:rPr>
            </w:pPr>
            <w:del w:id="137" w:author="Author">
              <w:r w:rsidDel="00F44E07">
                <w:delText>X</w:delText>
              </w:r>
            </w:del>
          </w:p>
        </w:tc>
        <w:tc>
          <w:tcPr>
            <w:tcW w:w="785" w:type="dxa"/>
            <w:tcBorders>
              <w:top w:val="single" w:sz="4" w:space="0" w:color="auto"/>
              <w:left w:val="single" w:sz="4" w:space="0" w:color="auto"/>
              <w:bottom w:val="single" w:sz="4" w:space="0" w:color="auto"/>
              <w:right w:val="single" w:sz="4" w:space="0" w:color="auto"/>
            </w:tcBorders>
            <w:tcPrChange w:id="138" w:author="Author">
              <w:tcPr>
                <w:tcW w:w="839" w:type="dxa"/>
                <w:tcBorders>
                  <w:top w:val="single" w:sz="4" w:space="0" w:color="auto"/>
                  <w:left w:val="single" w:sz="4" w:space="0" w:color="auto"/>
                  <w:bottom w:val="single" w:sz="4" w:space="0" w:color="auto"/>
                  <w:right w:val="single" w:sz="4" w:space="0" w:color="auto"/>
                </w:tcBorders>
              </w:tcPr>
            </w:tcPrChange>
          </w:tcPr>
          <w:p w14:paraId="50A8CFEC" w14:textId="1C0C0969" w:rsidR="00F74D11" w:rsidDel="00F44E07" w:rsidRDefault="00F74D11" w:rsidP="00F74D11">
            <w:pPr>
              <w:spacing w:after="80"/>
              <w:jc w:val="center"/>
              <w:rPr>
                <w:del w:id="139" w:author="Author"/>
              </w:rPr>
            </w:pPr>
          </w:p>
        </w:tc>
        <w:tc>
          <w:tcPr>
            <w:tcW w:w="897" w:type="dxa"/>
            <w:tcBorders>
              <w:top w:val="single" w:sz="4" w:space="0" w:color="auto"/>
              <w:left w:val="single" w:sz="4" w:space="0" w:color="auto"/>
              <w:bottom w:val="single" w:sz="4" w:space="0" w:color="auto"/>
              <w:right w:val="single" w:sz="4" w:space="0" w:color="auto"/>
            </w:tcBorders>
            <w:tcPrChange w:id="140" w:author="Author">
              <w:tcPr>
                <w:tcW w:w="941" w:type="dxa"/>
                <w:tcBorders>
                  <w:top w:val="single" w:sz="4" w:space="0" w:color="auto"/>
                  <w:left w:val="single" w:sz="4" w:space="0" w:color="auto"/>
                  <w:bottom w:val="single" w:sz="4" w:space="0" w:color="auto"/>
                  <w:right w:val="single" w:sz="4" w:space="0" w:color="auto"/>
                </w:tcBorders>
              </w:tcPr>
            </w:tcPrChange>
          </w:tcPr>
          <w:p w14:paraId="773D68C6" w14:textId="14D1BED0" w:rsidR="00F74D11" w:rsidDel="00F44E07" w:rsidRDefault="00F74D11" w:rsidP="00F74D11">
            <w:pPr>
              <w:spacing w:after="80"/>
              <w:jc w:val="center"/>
              <w:rPr>
                <w:del w:id="141" w:author="Author"/>
              </w:rPr>
            </w:pPr>
          </w:p>
        </w:tc>
        <w:tc>
          <w:tcPr>
            <w:tcW w:w="857" w:type="dxa"/>
            <w:tcBorders>
              <w:top w:val="single" w:sz="4" w:space="0" w:color="auto"/>
              <w:left w:val="single" w:sz="4" w:space="0" w:color="auto"/>
              <w:bottom w:val="single" w:sz="4" w:space="0" w:color="auto"/>
              <w:right w:val="single" w:sz="4" w:space="0" w:color="auto"/>
            </w:tcBorders>
            <w:tcPrChange w:id="142" w:author="Author">
              <w:tcPr>
                <w:tcW w:w="880" w:type="dxa"/>
                <w:tcBorders>
                  <w:top w:val="single" w:sz="4" w:space="0" w:color="auto"/>
                  <w:left w:val="single" w:sz="4" w:space="0" w:color="auto"/>
                  <w:bottom w:val="single" w:sz="4" w:space="0" w:color="auto"/>
                  <w:right w:val="single" w:sz="4" w:space="0" w:color="auto"/>
                </w:tcBorders>
              </w:tcPr>
            </w:tcPrChange>
          </w:tcPr>
          <w:p w14:paraId="09E95E2F" w14:textId="73DE01D7" w:rsidR="00F74D11" w:rsidDel="00F44E07" w:rsidRDefault="00F74D11" w:rsidP="00EA7821">
            <w:pPr>
              <w:spacing w:after="80"/>
              <w:jc w:val="center"/>
              <w:rPr>
                <w:del w:id="143" w:author="Author"/>
              </w:rPr>
            </w:pPr>
            <w:del w:id="144" w:author="Author">
              <w:r w:rsidRPr="00CC2174" w:rsidDel="00F44E07">
                <w:delText>X</w:delText>
              </w:r>
            </w:del>
          </w:p>
        </w:tc>
        <w:tc>
          <w:tcPr>
            <w:tcW w:w="1042" w:type="dxa"/>
            <w:tcBorders>
              <w:top w:val="single" w:sz="4" w:space="0" w:color="auto"/>
              <w:left w:val="single" w:sz="4" w:space="0" w:color="auto"/>
              <w:bottom w:val="single" w:sz="4" w:space="0" w:color="auto"/>
              <w:right w:val="single" w:sz="4" w:space="0" w:color="auto"/>
            </w:tcBorders>
            <w:tcPrChange w:id="145" w:author="Author">
              <w:tcPr>
                <w:tcW w:w="1073" w:type="dxa"/>
                <w:tcBorders>
                  <w:top w:val="single" w:sz="4" w:space="0" w:color="auto"/>
                  <w:left w:val="single" w:sz="4" w:space="0" w:color="auto"/>
                  <w:bottom w:val="single" w:sz="4" w:space="0" w:color="auto"/>
                  <w:right w:val="single" w:sz="4" w:space="0" w:color="auto"/>
                </w:tcBorders>
              </w:tcPr>
            </w:tcPrChange>
          </w:tcPr>
          <w:p w14:paraId="58CED411" w14:textId="26F99649" w:rsidR="00F74D11" w:rsidDel="00F44E07" w:rsidRDefault="00F74D11" w:rsidP="00F74D11">
            <w:pPr>
              <w:spacing w:after="80"/>
              <w:rPr>
                <w:del w:id="146" w:author="Author"/>
              </w:rPr>
            </w:pPr>
          </w:p>
        </w:tc>
      </w:tr>
      <w:tr w:rsidR="00466E56" w:rsidDel="00F44E07" w14:paraId="4741C45A" w14:textId="4ACC74EC" w:rsidTr="00F44E07">
        <w:trPr>
          <w:del w:id="147" w:author="Author"/>
        </w:trPr>
        <w:tc>
          <w:tcPr>
            <w:tcW w:w="2696" w:type="dxa"/>
            <w:tcBorders>
              <w:top w:val="single" w:sz="4" w:space="0" w:color="auto"/>
              <w:left w:val="single" w:sz="4" w:space="0" w:color="auto"/>
              <w:bottom w:val="single" w:sz="4" w:space="0" w:color="auto"/>
              <w:right w:val="single" w:sz="4" w:space="0" w:color="auto"/>
            </w:tcBorders>
            <w:tcPrChange w:id="148" w:author="Author">
              <w:tcPr>
                <w:tcW w:w="2465" w:type="dxa"/>
                <w:tcBorders>
                  <w:top w:val="single" w:sz="4" w:space="0" w:color="auto"/>
                  <w:left w:val="single" w:sz="4" w:space="0" w:color="auto"/>
                  <w:bottom w:val="single" w:sz="4" w:space="0" w:color="auto"/>
                  <w:right w:val="single" w:sz="4" w:space="0" w:color="auto"/>
                </w:tcBorders>
              </w:tcPr>
            </w:tcPrChange>
          </w:tcPr>
          <w:p w14:paraId="608F7CA3" w14:textId="04AFF0C8" w:rsidR="00466E56" w:rsidDel="00F44E07" w:rsidRDefault="00466E56" w:rsidP="00466E56">
            <w:pPr>
              <w:spacing w:after="80"/>
              <w:rPr>
                <w:del w:id="149" w:author="Author"/>
              </w:rPr>
            </w:pPr>
            <w:del w:id="150" w:author="Author">
              <w:r w:rsidDel="00F44E07">
                <w:delText>Ts4file_Package_Options</w:delText>
              </w:r>
            </w:del>
          </w:p>
        </w:tc>
        <w:tc>
          <w:tcPr>
            <w:tcW w:w="1256" w:type="dxa"/>
            <w:tcBorders>
              <w:top w:val="single" w:sz="4" w:space="0" w:color="auto"/>
              <w:left w:val="single" w:sz="4" w:space="0" w:color="auto"/>
              <w:bottom w:val="single" w:sz="4" w:space="0" w:color="auto"/>
              <w:right w:val="single" w:sz="4" w:space="0" w:color="auto"/>
            </w:tcBorders>
            <w:tcPrChange w:id="151" w:author="Author">
              <w:tcPr>
                <w:tcW w:w="1268" w:type="dxa"/>
                <w:tcBorders>
                  <w:top w:val="single" w:sz="4" w:space="0" w:color="auto"/>
                  <w:left w:val="single" w:sz="4" w:space="0" w:color="auto"/>
                  <w:bottom w:val="single" w:sz="4" w:space="0" w:color="auto"/>
                  <w:right w:val="single" w:sz="4" w:space="0" w:color="auto"/>
                </w:tcBorders>
              </w:tcPr>
            </w:tcPrChange>
          </w:tcPr>
          <w:p w14:paraId="7BAD5406" w14:textId="73F498EC" w:rsidR="00466E56" w:rsidDel="00F44E07" w:rsidRDefault="00466E56" w:rsidP="00466E56">
            <w:pPr>
              <w:spacing w:after="80"/>
              <w:jc w:val="center"/>
              <w:rPr>
                <w:del w:id="152" w:author="Author"/>
              </w:rPr>
            </w:pPr>
            <w:del w:id="153" w:author="Author">
              <w:r w:rsidDel="00F44E07">
                <w:delText>Yes/No</w:delText>
              </w:r>
            </w:del>
          </w:p>
        </w:tc>
        <w:tc>
          <w:tcPr>
            <w:tcW w:w="1134" w:type="dxa"/>
            <w:tcBorders>
              <w:top w:val="single" w:sz="4" w:space="0" w:color="auto"/>
              <w:left w:val="single" w:sz="4" w:space="0" w:color="auto"/>
              <w:bottom w:val="single" w:sz="4" w:space="0" w:color="auto"/>
              <w:right w:val="single" w:sz="4" w:space="0" w:color="auto"/>
            </w:tcBorders>
            <w:tcPrChange w:id="154" w:author="Author">
              <w:tcPr>
                <w:tcW w:w="1159" w:type="dxa"/>
                <w:tcBorders>
                  <w:top w:val="single" w:sz="4" w:space="0" w:color="auto"/>
                  <w:left w:val="single" w:sz="4" w:space="0" w:color="auto"/>
                  <w:bottom w:val="single" w:sz="4" w:space="0" w:color="auto"/>
                  <w:right w:val="single" w:sz="4" w:space="0" w:color="auto"/>
                </w:tcBorders>
              </w:tcPr>
            </w:tcPrChange>
          </w:tcPr>
          <w:p w14:paraId="437D7014" w14:textId="2FCB75D5" w:rsidR="00466E56" w:rsidDel="00F44E07" w:rsidRDefault="00466E56" w:rsidP="00466E56">
            <w:pPr>
              <w:spacing w:after="80"/>
              <w:jc w:val="center"/>
              <w:rPr>
                <w:del w:id="155" w:author="Author"/>
              </w:rPr>
            </w:pPr>
            <w:del w:id="156" w:author="Author">
              <w:r w:rsidDel="00F44E07">
                <w:delText>--</w:delText>
              </w:r>
            </w:del>
          </w:p>
        </w:tc>
        <w:tc>
          <w:tcPr>
            <w:tcW w:w="913" w:type="dxa"/>
            <w:tcBorders>
              <w:top w:val="single" w:sz="4" w:space="0" w:color="auto"/>
              <w:left w:val="single" w:sz="4" w:space="0" w:color="auto"/>
              <w:bottom w:val="single" w:sz="4" w:space="0" w:color="auto"/>
              <w:right w:val="single" w:sz="4" w:space="0" w:color="auto"/>
            </w:tcBorders>
            <w:tcPrChange w:id="157" w:author="Author">
              <w:tcPr>
                <w:tcW w:w="955" w:type="dxa"/>
                <w:tcBorders>
                  <w:top w:val="single" w:sz="4" w:space="0" w:color="auto"/>
                  <w:left w:val="single" w:sz="4" w:space="0" w:color="auto"/>
                  <w:bottom w:val="single" w:sz="4" w:space="0" w:color="auto"/>
                  <w:right w:val="single" w:sz="4" w:space="0" w:color="auto"/>
                </w:tcBorders>
              </w:tcPr>
            </w:tcPrChange>
          </w:tcPr>
          <w:p w14:paraId="3E417985" w14:textId="27044087" w:rsidR="00466E56" w:rsidDel="00F44E07" w:rsidRDefault="00466E56" w:rsidP="00466E56">
            <w:pPr>
              <w:spacing w:after="80"/>
              <w:jc w:val="center"/>
              <w:rPr>
                <w:del w:id="158" w:author="Author"/>
              </w:rPr>
            </w:pPr>
            <w:del w:id="159" w:author="Author">
              <w:r w:rsidDel="00F44E07">
                <w:delText>X</w:delText>
              </w:r>
            </w:del>
          </w:p>
        </w:tc>
        <w:tc>
          <w:tcPr>
            <w:tcW w:w="785" w:type="dxa"/>
            <w:tcBorders>
              <w:top w:val="single" w:sz="4" w:space="0" w:color="auto"/>
              <w:left w:val="single" w:sz="4" w:space="0" w:color="auto"/>
              <w:bottom w:val="single" w:sz="4" w:space="0" w:color="auto"/>
              <w:right w:val="single" w:sz="4" w:space="0" w:color="auto"/>
            </w:tcBorders>
            <w:tcPrChange w:id="160" w:author="Author">
              <w:tcPr>
                <w:tcW w:w="839" w:type="dxa"/>
                <w:tcBorders>
                  <w:top w:val="single" w:sz="4" w:space="0" w:color="auto"/>
                  <w:left w:val="single" w:sz="4" w:space="0" w:color="auto"/>
                  <w:bottom w:val="single" w:sz="4" w:space="0" w:color="auto"/>
                  <w:right w:val="single" w:sz="4" w:space="0" w:color="auto"/>
                </w:tcBorders>
              </w:tcPr>
            </w:tcPrChange>
          </w:tcPr>
          <w:p w14:paraId="70DFBD61" w14:textId="692C31E3" w:rsidR="00466E56" w:rsidDel="00F44E07" w:rsidRDefault="00466E56" w:rsidP="00466E56">
            <w:pPr>
              <w:spacing w:after="80"/>
              <w:jc w:val="center"/>
              <w:rPr>
                <w:del w:id="161" w:author="Author"/>
              </w:rPr>
            </w:pPr>
          </w:p>
        </w:tc>
        <w:tc>
          <w:tcPr>
            <w:tcW w:w="897" w:type="dxa"/>
            <w:tcBorders>
              <w:top w:val="single" w:sz="4" w:space="0" w:color="auto"/>
              <w:left w:val="single" w:sz="4" w:space="0" w:color="auto"/>
              <w:bottom w:val="single" w:sz="4" w:space="0" w:color="auto"/>
              <w:right w:val="single" w:sz="4" w:space="0" w:color="auto"/>
            </w:tcBorders>
            <w:tcPrChange w:id="162" w:author="Author">
              <w:tcPr>
                <w:tcW w:w="941" w:type="dxa"/>
                <w:tcBorders>
                  <w:top w:val="single" w:sz="4" w:space="0" w:color="auto"/>
                  <w:left w:val="single" w:sz="4" w:space="0" w:color="auto"/>
                  <w:bottom w:val="single" w:sz="4" w:space="0" w:color="auto"/>
                  <w:right w:val="single" w:sz="4" w:space="0" w:color="auto"/>
                </w:tcBorders>
              </w:tcPr>
            </w:tcPrChange>
          </w:tcPr>
          <w:p w14:paraId="527118D0" w14:textId="5F82D02B" w:rsidR="00466E56" w:rsidDel="00F44E07" w:rsidRDefault="00466E56" w:rsidP="00466E56">
            <w:pPr>
              <w:spacing w:after="80"/>
              <w:jc w:val="center"/>
              <w:rPr>
                <w:del w:id="163" w:author="Author"/>
              </w:rPr>
            </w:pPr>
          </w:p>
        </w:tc>
        <w:tc>
          <w:tcPr>
            <w:tcW w:w="857" w:type="dxa"/>
            <w:tcBorders>
              <w:top w:val="single" w:sz="4" w:space="0" w:color="auto"/>
              <w:left w:val="single" w:sz="4" w:space="0" w:color="auto"/>
              <w:bottom w:val="single" w:sz="4" w:space="0" w:color="auto"/>
              <w:right w:val="single" w:sz="4" w:space="0" w:color="auto"/>
            </w:tcBorders>
            <w:tcPrChange w:id="164" w:author="Author">
              <w:tcPr>
                <w:tcW w:w="880" w:type="dxa"/>
                <w:tcBorders>
                  <w:top w:val="single" w:sz="4" w:space="0" w:color="auto"/>
                  <w:left w:val="single" w:sz="4" w:space="0" w:color="auto"/>
                  <w:bottom w:val="single" w:sz="4" w:space="0" w:color="auto"/>
                  <w:right w:val="single" w:sz="4" w:space="0" w:color="auto"/>
                </w:tcBorders>
              </w:tcPr>
            </w:tcPrChange>
          </w:tcPr>
          <w:p w14:paraId="57D1D707" w14:textId="106B2553" w:rsidR="00466E56" w:rsidRPr="00CC2174" w:rsidDel="00F44E07" w:rsidRDefault="00466E56" w:rsidP="00466E56">
            <w:pPr>
              <w:spacing w:after="80"/>
              <w:jc w:val="center"/>
              <w:rPr>
                <w:del w:id="165" w:author="Author"/>
              </w:rPr>
            </w:pPr>
            <w:del w:id="166" w:author="Author">
              <w:r w:rsidRPr="00CC2174" w:rsidDel="00F44E07">
                <w:delText>X</w:delText>
              </w:r>
            </w:del>
          </w:p>
        </w:tc>
        <w:tc>
          <w:tcPr>
            <w:tcW w:w="1042" w:type="dxa"/>
            <w:tcBorders>
              <w:top w:val="single" w:sz="4" w:space="0" w:color="auto"/>
              <w:left w:val="single" w:sz="4" w:space="0" w:color="auto"/>
              <w:bottom w:val="single" w:sz="4" w:space="0" w:color="auto"/>
              <w:right w:val="single" w:sz="4" w:space="0" w:color="auto"/>
            </w:tcBorders>
            <w:tcPrChange w:id="167" w:author="Author">
              <w:tcPr>
                <w:tcW w:w="1073" w:type="dxa"/>
                <w:tcBorders>
                  <w:top w:val="single" w:sz="4" w:space="0" w:color="auto"/>
                  <w:left w:val="single" w:sz="4" w:space="0" w:color="auto"/>
                  <w:bottom w:val="single" w:sz="4" w:space="0" w:color="auto"/>
                  <w:right w:val="single" w:sz="4" w:space="0" w:color="auto"/>
                </w:tcBorders>
              </w:tcPr>
            </w:tcPrChange>
          </w:tcPr>
          <w:p w14:paraId="2832FDDD" w14:textId="7983A7E2" w:rsidR="00466E56" w:rsidDel="00F44E07" w:rsidRDefault="00466E56" w:rsidP="00466E56">
            <w:pPr>
              <w:spacing w:after="80"/>
              <w:rPr>
                <w:del w:id="168" w:author="Author"/>
              </w:rPr>
            </w:pPr>
          </w:p>
        </w:tc>
      </w:tr>
      <w:tr w:rsidR="00466E56" w:rsidDel="00F44E07" w14:paraId="6C63F27B" w14:textId="1EA265A2" w:rsidTr="00F44E07">
        <w:trPr>
          <w:del w:id="169" w:author="Author"/>
        </w:trPr>
        <w:tc>
          <w:tcPr>
            <w:tcW w:w="2696" w:type="dxa"/>
            <w:tcBorders>
              <w:top w:val="single" w:sz="4" w:space="0" w:color="auto"/>
              <w:left w:val="single" w:sz="4" w:space="0" w:color="auto"/>
              <w:bottom w:val="single" w:sz="4" w:space="0" w:color="auto"/>
              <w:right w:val="single" w:sz="4" w:space="0" w:color="auto"/>
            </w:tcBorders>
            <w:tcPrChange w:id="170" w:author="Author">
              <w:tcPr>
                <w:tcW w:w="2465" w:type="dxa"/>
                <w:tcBorders>
                  <w:top w:val="single" w:sz="4" w:space="0" w:color="auto"/>
                  <w:left w:val="single" w:sz="4" w:space="0" w:color="auto"/>
                  <w:bottom w:val="single" w:sz="4" w:space="0" w:color="auto"/>
                  <w:right w:val="single" w:sz="4" w:space="0" w:color="auto"/>
                </w:tcBorders>
              </w:tcPr>
            </w:tcPrChange>
          </w:tcPr>
          <w:p w14:paraId="1A2D0828" w14:textId="5E2F4EBA" w:rsidR="00466E56" w:rsidDel="00F44E07" w:rsidRDefault="00466E56" w:rsidP="00466E56">
            <w:pPr>
              <w:spacing w:after="80"/>
              <w:rPr>
                <w:del w:id="171" w:author="Author"/>
              </w:rPr>
            </w:pPr>
            <w:del w:id="172" w:author="Author">
              <w:r w:rsidDel="00F44E07">
                <w:delText>Ts4file_Package_Data</w:delText>
              </w:r>
            </w:del>
          </w:p>
        </w:tc>
        <w:tc>
          <w:tcPr>
            <w:tcW w:w="1256" w:type="dxa"/>
            <w:tcBorders>
              <w:top w:val="single" w:sz="4" w:space="0" w:color="auto"/>
              <w:left w:val="single" w:sz="4" w:space="0" w:color="auto"/>
              <w:bottom w:val="single" w:sz="4" w:space="0" w:color="auto"/>
              <w:right w:val="single" w:sz="4" w:space="0" w:color="auto"/>
            </w:tcBorders>
            <w:tcPrChange w:id="173" w:author="Author">
              <w:tcPr>
                <w:tcW w:w="1268" w:type="dxa"/>
                <w:tcBorders>
                  <w:top w:val="single" w:sz="4" w:space="0" w:color="auto"/>
                  <w:left w:val="single" w:sz="4" w:space="0" w:color="auto"/>
                  <w:bottom w:val="single" w:sz="4" w:space="0" w:color="auto"/>
                  <w:right w:val="single" w:sz="4" w:space="0" w:color="auto"/>
                </w:tcBorders>
              </w:tcPr>
            </w:tcPrChange>
          </w:tcPr>
          <w:p w14:paraId="4C9EADF0" w14:textId="15B64537" w:rsidR="00466E56" w:rsidDel="00F44E07" w:rsidRDefault="00466E56" w:rsidP="00466E56">
            <w:pPr>
              <w:spacing w:after="80"/>
              <w:jc w:val="center"/>
              <w:rPr>
                <w:del w:id="174" w:author="Author"/>
              </w:rPr>
            </w:pPr>
            <w:del w:id="175" w:author="Author">
              <w:r w:rsidDel="00F44E07">
                <w:delText>Yes/No</w:delText>
              </w:r>
            </w:del>
          </w:p>
        </w:tc>
        <w:tc>
          <w:tcPr>
            <w:tcW w:w="1134" w:type="dxa"/>
            <w:tcBorders>
              <w:top w:val="single" w:sz="4" w:space="0" w:color="auto"/>
              <w:left w:val="single" w:sz="4" w:space="0" w:color="auto"/>
              <w:bottom w:val="single" w:sz="4" w:space="0" w:color="auto"/>
              <w:right w:val="single" w:sz="4" w:space="0" w:color="auto"/>
            </w:tcBorders>
            <w:tcPrChange w:id="176" w:author="Author">
              <w:tcPr>
                <w:tcW w:w="1159" w:type="dxa"/>
                <w:tcBorders>
                  <w:top w:val="single" w:sz="4" w:space="0" w:color="auto"/>
                  <w:left w:val="single" w:sz="4" w:space="0" w:color="auto"/>
                  <w:bottom w:val="single" w:sz="4" w:space="0" w:color="auto"/>
                  <w:right w:val="single" w:sz="4" w:space="0" w:color="auto"/>
                </w:tcBorders>
              </w:tcPr>
            </w:tcPrChange>
          </w:tcPr>
          <w:p w14:paraId="7E83ADFF" w14:textId="293BE9C2" w:rsidR="00466E56" w:rsidDel="00F44E07" w:rsidRDefault="00466E56" w:rsidP="00466E56">
            <w:pPr>
              <w:spacing w:after="80"/>
              <w:jc w:val="center"/>
              <w:rPr>
                <w:del w:id="177" w:author="Author"/>
              </w:rPr>
            </w:pPr>
            <w:del w:id="178" w:author="Author">
              <w:r w:rsidDel="00F44E07">
                <w:delText>--</w:delText>
              </w:r>
            </w:del>
          </w:p>
        </w:tc>
        <w:tc>
          <w:tcPr>
            <w:tcW w:w="913" w:type="dxa"/>
            <w:tcBorders>
              <w:top w:val="single" w:sz="4" w:space="0" w:color="auto"/>
              <w:left w:val="single" w:sz="4" w:space="0" w:color="auto"/>
              <w:bottom w:val="single" w:sz="4" w:space="0" w:color="auto"/>
              <w:right w:val="single" w:sz="4" w:space="0" w:color="auto"/>
            </w:tcBorders>
            <w:tcPrChange w:id="179" w:author="Author">
              <w:tcPr>
                <w:tcW w:w="955" w:type="dxa"/>
                <w:tcBorders>
                  <w:top w:val="single" w:sz="4" w:space="0" w:color="auto"/>
                  <w:left w:val="single" w:sz="4" w:space="0" w:color="auto"/>
                  <w:bottom w:val="single" w:sz="4" w:space="0" w:color="auto"/>
                  <w:right w:val="single" w:sz="4" w:space="0" w:color="auto"/>
                </w:tcBorders>
              </w:tcPr>
            </w:tcPrChange>
          </w:tcPr>
          <w:p w14:paraId="1CB6F95D" w14:textId="23007265" w:rsidR="00466E56" w:rsidDel="00F44E07" w:rsidRDefault="00466E56" w:rsidP="00466E56">
            <w:pPr>
              <w:spacing w:after="80"/>
              <w:jc w:val="center"/>
              <w:rPr>
                <w:del w:id="180" w:author="Author"/>
              </w:rPr>
            </w:pPr>
            <w:del w:id="181" w:author="Author">
              <w:r w:rsidDel="00F44E07">
                <w:delText>X</w:delText>
              </w:r>
            </w:del>
          </w:p>
        </w:tc>
        <w:tc>
          <w:tcPr>
            <w:tcW w:w="785" w:type="dxa"/>
            <w:tcBorders>
              <w:top w:val="single" w:sz="4" w:space="0" w:color="auto"/>
              <w:left w:val="single" w:sz="4" w:space="0" w:color="auto"/>
              <w:bottom w:val="single" w:sz="4" w:space="0" w:color="auto"/>
              <w:right w:val="single" w:sz="4" w:space="0" w:color="auto"/>
            </w:tcBorders>
            <w:tcPrChange w:id="182" w:author="Author">
              <w:tcPr>
                <w:tcW w:w="839" w:type="dxa"/>
                <w:tcBorders>
                  <w:top w:val="single" w:sz="4" w:space="0" w:color="auto"/>
                  <w:left w:val="single" w:sz="4" w:space="0" w:color="auto"/>
                  <w:bottom w:val="single" w:sz="4" w:space="0" w:color="auto"/>
                  <w:right w:val="single" w:sz="4" w:space="0" w:color="auto"/>
                </w:tcBorders>
              </w:tcPr>
            </w:tcPrChange>
          </w:tcPr>
          <w:p w14:paraId="328923A7" w14:textId="6331543F" w:rsidR="00466E56" w:rsidDel="00F44E07" w:rsidRDefault="00466E56" w:rsidP="00466E56">
            <w:pPr>
              <w:spacing w:after="80"/>
              <w:jc w:val="center"/>
              <w:rPr>
                <w:del w:id="183" w:author="Author"/>
              </w:rPr>
            </w:pPr>
          </w:p>
        </w:tc>
        <w:tc>
          <w:tcPr>
            <w:tcW w:w="897" w:type="dxa"/>
            <w:tcBorders>
              <w:top w:val="single" w:sz="4" w:space="0" w:color="auto"/>
              <w:left w:val="single" w:sz="4" w:space="0" w:color="auto"/>
              <w:bottom w:val="single" w:sz="4" w:space="0" w:color="auto"/>
              <w:right w:val="single" w:sz="4" w:space="0" w:color="auto"/>
            </w:tcBorders>
            <w:tcPrChange w:id="184" w:author="Author">
              <w:tcPr>
                <w:tcW w:w="941" w:type="dxa"/>
                <w:tcBorders>
                  <w:top w:val="single" w:sz="4" w:space="0" w:color="auto"/>
                  <w:left w:val="single" w:sz="4" w:space="0" w:color="auto"/>
                  <w:bottom w:val="single" w:sz="4" w:space="0" w:color="auto"/>
                  <w:right w:val="single" w:sz="4" w:space="0" w:color="auto"/>
                </w:tcBorders>
              </w:tcPr>
            </w:tcPrChange>
          </w:tcPr>
          <w:p w14:paraId="5229805A" w14:textId="7679E0A1" w:rsidR="00466E56" w:rsidDel="00F44E07" w:rsidRDefault="00466E56" w:rsidP="00466E56">
            <w:pPr>
              <w:spacing w:after="80"/>
              <w:jc w:val="center"/>
              <w:rPr>
                <w:del w:id="185" w:author="Author"/>
              </w:rPr>
            </w:pPr>
          </w:p>
        </w:tc>
        <w:tc>
          <w:tcPr>
            <w:tcW w:w="857" w:type="dxa"/>
            <w:tcBorders>
              <w:top w:val="single" w:sz="4" w:space="0" w:color="auto"/>
              <w:left w:val="single" w:sz="4" w:space="0" w:color="auto"/>
              <w:bottom w:val="single" w:sz="4" w:space="0" w:color="auto"/>
              <w:right w:val="single" w:sz="4" w:space="0" w:color="auto"/>
            </w:tcBorders>
            <w:tcPrChange w:id="186" w:author="Author">
              <w:tcPr>
                <w:tcW w:w="880" w:type="dxa"/>
                <w:tcBorders>
                  <w:top w:val="single" w:sz="4" w:space="0" w:color="auto"/>
                  <w:left w:val="single" w:sz="4" w:space="0" w:color="auto"/>
                  <w:bottom w:val="single" w:sz="4" w:space="0" w:color="auto"/>
                  <w:right w:val="single" w:sz="4" w:space="0" w:color="auto"/>
                </w:tcBorders>
              </w:tcPr>
            </w:tcPrChange>
          </w:tcPr>
          <w:p w14:paraId="1D2DEFDD" w14:textId="1B9A0ADC" w:rsidR="00466E56" w:rsidRPr="00CC2174" w:rsidDel="00F44E07" w:rsidRDefault="00466E56" w:rsidP="00466E56">
            <w:pPr>
              <w:spacing w:after="80"/>
              <w:jc w:val="center"/>
              <w:rPr>
                <w:del w:id="187" w:author="Author"/>
              </w:rPr>
            </w:pPr>
            <w:del w:id="188" w:author="Author">
              <w:r w:rsidRPr="00CC2174" w:rsidDel="00F44E07">
                <w:delText>X</w:delText>
              </w:r>
            </w:del>
          </w:p>
        </w:tc>
        <w:tc>
          <w:tcPr>
            <w:tcW w:w="1042" w:type="dxa"/>
            <w:tcBorders>
              <w:top w:val="single" w:sz="4" w:space="0" w:color="auto"/>
              <w:left w:val="single" w:sz="4" w:space="0" w:color="auto"/>
              <w:bottom w:val="single" w:sz="4" w:space="0" w:color="auto"/>
              <w:right w:val="single" w:sz="4" w:space="0" w:color="auto"/>
            </w:tcBorders>
            <w:tcPrChange w:id="189" w:author="Author">
              <w:tcPr>
                <w:tcW w:w="1073" w:type="dxa"/>
                <w:tcBorders>
                  <w:top w:val="single" w:sz="4" w:space="0" w:color="auto"/>
                  <w:left w:val="single" w:sz="4" w:space="0" w:color="auto"/>
                  <w:bottom w:val="single" w:sz="4" w:space="0" w:color="auto"/>
                  <w:right w:val="single" w:sz="4" w:space="0" w:color="auto"/>
                </w:tcBorders>
              </w:tcPr>
            </w:tcPrChange>
          </w:tcPr>
          <w:p w14:paraId="0657ABBC" w14:textId="7F9F5590" w:rsidR="00466E56" w:rsidDel="00F44E07" w:rsidRDefault="00466E56" w:rsidP="00466E56">
            <w:pPr>
              <w:spacing w:after="80"/>
              <w:rPr>
                <w:del w:id="190" w:author="Author"/>
              </w:rPr>
            </w:pPr>
          </w:p>
        </w:tc>
      </w:tr>
      <w:tr w:rsidR="00466E56" w14:paraId="7E54B297" w14:textId="77777777" w:rsidTr="00F44E07">
        <w:tc>
          <w:tcPr>
            <w:tcW w:w="2696" w:type="dxa"/>
            <w:tcBorders>
              <w:top w:val="single" w:sz="4" w:space="0" w:color="auto"/>
              <w:left w:val="single" w:sz="4" w:space="0" w:color="auto"/>
              <w:bottom w:val="single" w:sz="4" w:space="0" w:color="auto"/>
              <w:right w:val="single" w:sz="4" w:space="0" w:color="auto"/>
            </w:tcBorders>
            <w:hideMark/>
            <w:tcPrChange w:id="191" w:author="Author">
              <w:tcPr>
                <w:tcW w:w="2465" w:type="dxa"/>
                <w:tcBorders>
                  <w:top w:val="single" w:sz="4" w:space="0" w:color="auto"/>
                  <w:left w:val="single" w:sz="4" w:space="0" w:color="auto"/>
                  <w:bottom w:val="single" w:sz="4" w:space="0" w:color="auto"/>
                  <w:right w:val="single" w:sz="4" w:space="0" w:color="auto"/>
                </w:tcBorders>
                <w:hideMark/>
              </w:tcPr>
            </w:tcPrChange>
          </w:tcPr>
          <w:p w14:paraId="50B218A2" w14:textId="77777777" w:rsidR="00466E56" w:rsidRDefault="00466E56" w:rsidP="00466E56">
            <w:pPr>
              <w:spacing w:after="80"/>
              <w:rPr>
                <w:rFonts w:cs="Arial"/>
                <w:b/>
              </w:rPr>
            </w:pPr>
            <w:proofErr w:type="spellStart"/>
            <w:r>
              <w:t>Tx_V</w:t>
            </w:r>
            <w:proofErr w:type="spellEnd"/>
          </w:p>
        </w:tc>
        <w:tc>
          <w:tcPr>
            <w:tcW w:w="1256" w:type="dxa"/>
            <w:tcBorders>
              <w:top w:val="single" w:sz="4" w:space="0" w:color="auto"/>
              <w:left w:val="single" w:sz="4" w:space="0" w:color="auto"/>
              <w:bottom w:val="single" w:sz="4" w:space="0" w:color="auto"/>
              <w:right w:val="single" w:sz="4" w:space="0" w:color="auto"/>
            </w:tcBorders>
            <w:hideMark/>
            <w:tcPrChange w:id="192" w:author="Author">
              <w:tcPr>
                <w:tcW w:w="1268" w:type="dxa"/>
                <w:tcBorders>
                  <w:top w:val="single" w:sz="4" w:space="0" w:color="auto"/>
                  <w:left w:val="single" w:sz="4" w:space="0" w:color="auto"/>
                  <w:bottom w:val="single" w:sz="4" w:space="0" w:color="auto"/>
                  <w:right w:val="single" w:sz="4" w:space="0" w:color="auto"/>
                </w:tcBorders>
                <w:hideMark/>
              </w:tcPr>
            </w:tcPrChange>
          </w:tcPr>
          <w:p w14:paraId="5B67EDBE" w14:textId="77777777" w:rsidR="00466E56" w:rsidRDefault="00466E56" w:rsidP="00466E56">
            <w:pPr>
              <w:spacing w:after="80"/>
              <w:jc w:val="center"/>
              <w:rPr>
                <w:rFonts w:cs="Arial"/>
                <w:b/>
              </w:rPr>
            </w:pPr>
            <w:r>
              <w:t>Yes/No</w:t>
            </w:r>
          </w:p>
        </w:tc>
        <w:tc>
          <w:tcPr>
            <w:tcW w:w="1134" w:type="dxa"/>
            <w:tcBorders>
              <w:top w:val="single" w:sz="4" w:space="0" w:color="auto"/>
              <w:left w:val="single" w:sz="4" w:space="0" w:color="auto"/>
              <w:bottom w:val="single" w:sz="4" w:space="0" w:color="auto"/>
              <w:right w:val="single" w:sz="4" w:space="0" w:color="auto"/>
            </w:tcBorders>
            <w:hideMark/>
            <w:tcPrChange w:id="193" w:author="Author">
              <w:tcPr>
                <w:tcW w:w="1159" w:type="dxa"/>
                <w:tcBorders>
                  <w:top w:val="single" w:sz="4" w:space="0" w:color="auto"/>
                  <w:left w:val="single" w:sz="4" w:space="0" w:color="auto"/>
                  <w:bottom w:val="single" w:sz="4" w:space="0" w:color="auto"/>
                  <w:right w:val="single" w:sz="4" w:space="0" w:color="auto"/>
                </w:tcBorders>
                <w:hideMark/>
              </w:tcPr>
            </w:tcPrChange>
          </w:tcPr>
          <w:p w14:paraId="3D188BA2" w14:textId="77777777" w:rsidR="00466E56" w:rsidRDefault="00466E56" w:rsidP="00466E56">
            <w:pPr>
              <w:spacing w:after="80"/>
              <w:jc w:val="center"/>
              <w:rPr>
                <w:rFonts w:cs="Arial"/>
                <w:b/>
              </w:rPr>
            </w:pPr>
            <w:r>
              <w:t>--</w:t>
            </w:r>
          </w:p>
        </w:tc>
        <w:tc>
          <w:tcPr>
            <w:tcW w:w="913" w:type="dxa"/>
            <w:tcBorders>
              <w:top w:val="single" w:sz="4" w:space="0" w:color="auto"/>
              <w:left w:val="single" w:sz="4" w:space="0" w:color="auto"/>
              <w:bottom w:val="single" w:sz="4" w:space="0" w:color="auto"/>
              <w:right w:val="single" w:sz="4" w:space="0" w:color="auto"/>
            </w:tcBorders>
            <w:hideMark/>
            <w:tcPrChange w:id="194" w:author="Author">
              <w:tcPr>
                <w:tcW w:w="955" w:type="dxa"/>
                <w:tcBorders>
                  <w:top w:val="single" w:sz="4" w:space="0" w:color="auto"/>
                  <w:left w:val="single" w:sz="4" w:space="0" w:color="auto"/>
                  <w:bottom w:val="single" w:sz="4" w:space="0" w:color="auto"/>
                  <w:right w:val="single" w:sz="4" w:space="0" w:color="auto"/>
                </w:tcBorders>
                <w:hideMark/>
              </w:tcPr>
            </w:tcPrChange>
          </w:tcPr>
          <w:p w14:paraId="71B1981F"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195" w:author="Author">
              <w:tcPr>
                <w:tcW w:w="839" w:type="dxa"/>
                <w:tcBorders>
                  <w:top w:val="single" w:sz="4" w:space="0" w:color="auto"/>
                  <w:left w:val="single" w:sz="4" w:space="0" w:color="auto"/>
                  <w:bottom w:val="single" w:sz="4" w:space="0" w:color="auto"/>
                  <w:right w:val="single" w:sz="4" w:space="0" w:color="auto"/>
                </w:tcBorders>
              </w:tcPr>
            </w:tcPrChange>
          </w:tcPr>
          <w:p w14:paraId="4525C809"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196" w:author="Author">
              <w:tcPr>
                <w:tcW w:w="941" w:type="dxa"/>
                <w:tcBorders>
                  <w:top w:val="single" w:sz="4" w:space="0" w:color="auto"/>
                  <w:left w:val="single" w:sz="4" w:space="0" w:color="auto"/>
                  <w:bottom w:val="single" w:sz="4" w:space="0" w:color="auto"/>
                  <w:right w:val="single" w:sz="4" w:space="0" w:color="auto"/>
                </w:tcBorders>
              </w:tcPr>
            </w:tcPrChange>
          </w:tcPr>
          <w:p w14:paraId="5577D4F7"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197" w:author="Author">
              <w:tcPr>
                <w:tcW w:w="880" w:type="dxa"/>
                <w:tcBorders>
                  <w:top w:val="single" w:sz="4" w:space="0" w:color="auto"/>
                  <w:left w:val="single" w:sz="4" w:space="0" w:color="auto"/>
                  <w:bottom w:val="single" w:sz="4" w:space="0" w:color="auto"/>
                  <w:right w:val="single" w:sz="4" w:space="0" w:color="auto"/>
                </w:tcBorders>
              </w:tcPr>
            </w:tcPrChange>
          </w:tcPr>
          <w:p w14:paraId="7131DD72"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198" w:author="Author">
              <w:tcPr>
                <w:tcW w:w="1073" w:type="dxa"/>
                <w:tcBorders>
                  <w:top w:val="single" w:sz="4" w:space="0" w:color="auto"/>
                  <w:left w:val="single" w:sz="4" w:space="0" w:color="auto"/>
                  <w:bottom w:val="single" w:sz="4" w:space="0" w:color="auto"/>
                  <w:right w:val="single" w:sz="4" w:space="0" w:color="auto"/>
                </w:tcBorders>
              </w:tcPr>
            </w:tcPrChange>
          </w:tcPr>
          <w:p w14:paraId="210956D3" w14:textId="77777777" w:rsidR="00466E56" w:rsidRDefault="00466E56" w:rsidP="00466E56">
            <w:pPr>
              <w:spacing w:after="80"/>
            </w:pPr>
          </w:p>
        </w:tc>
      </w:tr>
      <w:tr w:rsidR="00466E56" w14:paraId="3B3A1153" w14:textId="77777777" w:rsidTr="00F44E07">
        <w:trPr>
          <w:trHeight w:val="269"/>
          <w:trPrChange w:id="199" w:author="Author">
            <w:trPr>
              <w:trHeight w:val="269"/>
            </w:trPr>
          </w:trPrChange>
        </w:trPr>
        <w:tc>
          <w:tcPr>
            <w:tcW w:w="2696" w:type="dxa"/>
            <w:tcBorders>
              <w:top w:val="single" w:sz="4" w:space="0" w:color="auto"/>
              <w:left w:val="single" w:sz="4" w:space="0" w:color="auto"/>
              <w:bottom w:val="single" w:sz="4" w:space="0" w:color="auto"/>
              <w:right w:val="single" w:sz="4" w:space="0" w:color="auto"/>
            </w:tcBorders>
            <w:hideMark/>
            <w:tcPrChange w:id="200" w:author="Author">
              <w:tcPr>
                <w:tcW w:w="2465" w:type="dxa"/>
                <w:tcBorders>
                  <w:top w:val="single" w:sz="4" w:space="0" w:color="auto"/>
                  <w:left w:val="single" w:sz="4" w:space="0" w:color="auto"/>
                  <w:bottom w:val="single" w:sz="4" w:space="0" w:color="auto"/>
                  <w:right w:val="single" w:sz="4" w:space="0" w:color="auto"/>
                </w:tcBorders>
                <w:hideMark/>
              </w:tcPr>
            </w:tcPrChange>
          </w:tcPr>
          <w:p w14:paraId="1254582C" w14:textId="77777777" w:rsidR="00466E56" w:rsidRDefault="00466E56" w:rsidP="00466E56">
            <w:pPr>
              <w:spacing w:after="80"/>
              <w:rPr>
                <w:rFonts w:cs="Arial"/>
                <w:b/>
              </w:rPr>
            </w:pPr>
            <w:proofErr w:type="spellStart"/>
            <w:r>
              <w:t>Tx_R</w:t>
            </w:r>
            <w:proofErr w:type="spellEnd"/>
          </w:p>
        </w:tc>
        <w:tc>
          <w:tcPr>
            <w:tcW w:w="1256" w:type="dxa"/>
            <w:tcBorders>
              <w:top w:val="single" w:sz="4" w:space="0" w:color="auto"/>
              <w:left w:val="single" w:sz="4" w:space="0" w:color="auto"/>
              <w:bottom w:val="single" w:sz="4" w:space="0" w:color="auto"/>
              <w:right w:val="single" w:sz="4" w:space="0" w:color="auto"/>
            </w:tcBorders>
            <w:hideMark/>
            <w:tcPrChange w:id="201" w:author="Author">
              <w:tcPr>
                <w:tcW w:w="1268" w:type="dxa"/>
                <w:tcBorders>
                  <w:top w:val="single" w:sz="4" w:space="0" w:color="auto"/>
                  <w:left w:val="single" w:sz="4" w:space="0" w:color="auto"/>
                  <w:bottom w:val="single" w:sz="4" w:space="0" w:color="auto"/>
                  <w:right w:val="single" w:sz="4" w:space="0" w:color="auto"/>
                </w:tcBorders>
                <w:hideMark/>
              </w:tcPr>
            </w:tcPrChange>
          </w:tcPr>
          <w:p w14:paraId="48C759A4" w14:textId="77777777" w:rsidR="00466E56" w:rsidRDefault="00466E56" w:rsidP="00466E56">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Change w:id="202" w:author="Author">
              <w:tcPr>
                <w:tcW w:w="1159" w:type="dxa"/>
                <w:tcBorders>
                  <w:top w:val="single" w:sz="4" w:space="0" w:color="auto"/>
                  <w:left w:val="single" w:sz="4" w:space="0" w:color="auto"/>
                  <w:bottom w:val="single" w:sz="4" w:space="0" w:color="auto"/>
                  <w:right w:val="single" w:sz="4" w:space="0" w:color="auto"/>
                </w:tcBorders>
                <w:hideMark/>
              </w:tcPr>
            </w:tcPrChange>
          </w:tcPr>
          <w:p w14:paraId="22C6B143" w14:textId="77777777" w:rsidR="00466E56" w:rsidRDefault="00466E56" w:rsidP="00466E56">
            <w:pPr>
              <w:spacing w:after="80"/>
              <w:jc w:val="center"/>
              <w:rPr>
                <w:rFonts w:cs="Arial"/>
                <w:b/>
              </w:rPr>
            </w:pPr>
            <w:r>
              <w:t>0</w:t>
            </w:r>
          </w:p>
        </w:tc>
        <w:tc>
          <w:tcPr>
            <w:tcW w:w="913" w:type="dxa"/>
            <w:tcBorders>
              <w:top w:val="single" w:sz="4" w:space="0" w:color="auto"/>
              <w:left w:val="single" w:sz="4" w:space="0" w:color="auto"/>
              <w:bottom w:val="single" w:sz="4" w:space="0" w:color="auto"/>
              <w:right w:val="single" w:sz="4" w:space="0" w:color="auto"/>
            </w:tcBorders>
            <w:hideMark/>
            <w:tcPrChange w:id="203" w:author="Author">
              <w:tcPr>
                <w:tcW w:w="955" w:type="dxa"/>
                <w:tcBorders>
                  <w:top w:val="single" w:sz="4" w:space="0" w:color="auto"/>
                  <w:left w:val="single" w:sz="4" w:space="0" w:color="auto"/>
                  <w:bottom w:val="single" w:sz="4" w:space="0" w:color="auto"/>
                  <w:right w:val="single" w:sz="4" w:space="0" w:color="auto"/>
                </w:tcBorders>
                <w:hideMark/>
              </w:tcPr>
            </w:tcPrChange>
          </w:tcPr>
          <w:p w14:paraId="3B8B1229"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204" w:author="Author">
              <w:tcPr>
                <w:tcW w:w="839" w:type="dxa"/>
                <w:tcBorders>
                  <w:top w:val="single" w:sz="4" w:space="0" w:color="auto"/>
                  <w:left w:val="single" w:sz="4" w:space="0" w:color="auto"/>
                  <w:bottom w:val="single" w:sz="4" w:space="0" w:color="auto"/>
                  <w:right w:val="single" w:sz="4" w:space="0" w:color="auto"/>
                </w:tcBorders>
              </w:tcPr>
            </w:tcPrChange>
          </w:tcPr>
          <w:p w14:paraId="614478EC"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205" w:author="Author">
              <w:tcPr>
                <w:tcW w:w="941" w:type="dxa"/>
                <w:tcBorders>
                  <w:top w:val="single" w:sz="4" w:space="0" w:color="auto"/>
                  <w:left w:val="single" w:sz="4" w:space="0" w:color="auto"/>
                  <w:bottom w:val="single" w:sz="4" w:space="0" w:color="auto"/>
                  <w:right w:val="single" w:sz="4" w:space="0" w:color="auto"/>
                </w:tcBorders>
              </w:tcPr>
            </w:tcPrChange>
          </w:tcPr>
          <w:p w14:paraId="1ADFE142"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206" w:author="Author">
              <w:tcPr>
                <w:tcW w:w="880" w:type="dxa"/>
                <w:tcBorders>
                  <w:top w:val="single" w:sz="4" w:space="0" w:color="auto"/>
                  <w:left w:val="single" w:sz="4" w:space="0" w:color="auto"/>
                  <w:bottom w:val="single" w:sz="4" w:space="0" w:color="auto"/>
                  <w:right w:val="single" w:sz="4" w:space="0" w:color="auto"/>
                </w:tcBorders>
              </w:tcPr>
            </w:tcPrChange>
          </w:tcPr>
          <w:p w14:paraId="19D16D8E"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207" w:author="Author">
              <w:tcPr>
                <w:tcW w:w="1073" w:type="dxa"/>
                <w:tcBorders>
                  <w:top w:val="single" w:sz="4" w:space="0" w:color="auto"/>
                  <w:left w:val="single" w:sz="4" w:space="0" w:color="auto"/>
                  <w:bottom w:val="single" w:sz="4" w:space="0" w:color="auto"/>
                  <w:right w:val="single" w:sz="4" w:space="0" w:color="auto"/>
                </w:tcBorders>
              </w:tcPr>
            </w:tcPrChange>
          </w:tcPr>
          <w:p w14:paraId="1264AC7E" w14:textId="77777777" w:rsidR="00466E56" w:rsidRDefault="00466E56" w:rsidP="00466E56">
            <w:pPr>
              <w:spacing w:after="80"/>
            </w:pPr>
          </w:p>
        </w:tc>
      </w:tr>
      <w:tr w:rsidR="00466E56" w14:paraId="25528D67" w14:textId="77777777" w:rsidTr="00F44E07">
        <w:tc>
          <w:tcPr>
            <w:tcW w:w="2696" w:type="dxa"/>
            <w:tcBorders>
              <w:top w:val="single" w:sz="4" w:space="0" w:color="auto"/>
              <w:left w:val="single" w:sz="4" w:space="0" w:color="auto"/>
              <w:bottom w:val="single" w:sz="4" w:space="0" w:color="auto"/>
              <w:right w:val="single" w:sz="4" w:space="0" w:color="auto"/>
            </w:tcBorders>
            <w:hideMark/>
            <w:tcPrChange w:id="208" w:author="Author">
              <w:tcPr>
                <w:tcW w:w="2465" w:type="dxa"/>
                <w:tcBorders>
                  <w:top w:val="single" w:sz="4" w:space="0" w:color="auto"/>
                  <w:left w:val="single" w:sz="4" w:space="0" w:color="auto"/>
                  <w:bottom w:val="single" w:sz="4" w:space="0" w:color="auto"/>
                  <w:right w:val="single" w:sz="4" w:space="0" w:color="auto"/>
                </w:tcBorders>
                <w:hideMark/>
              </w:tcPr>
            </w:tcPrChange>
          </w:tcPr>
          <w:p w14:paraId="3DB775CB" w14:textId="77777777" w:rsidR="00466E56" w:rsidRDefault="00466E56" w:rsidP="00466E56">
            <w:pPr>
              <w:spacing w:after="80"/>
              <w:rPr>
                <w:rFonts w:cs="Arial"/>
                <w:b/>
              </w:rPr>
            </w:pPr>
            <w:proofErr w:type="spellStart"/>
            <w:r>
              <w:t>Rx_R</w:t>
            </w:r>
            <w:proofErr w:type="spellEnd"/>
          </w:p>
        </w:tc>
        <w:tc>
          <w:tcPr>
            <w:tcW w:w="1256" w:type="dxa"/>
            <w:tcBorders>
              <w:top w:val="single" w:sz="4" w:space="0" w:color="auto"/>
              <w:left w:val="single" w:sz="4" w:space="0" w:color="auto"/>
              <w:bottom w:val="single" w:sz="4" w:space="0" w:color="auto"/>
              <w:right w:val="single" w:sz="4" w:space="0" w:color="auto"/>
            </w:tcBorders>
            <w:hideMark/>
            <w:tcPrChange w:id="209" w:author="Author">
              <w:tcPr>
                <w:tcW w:w="1268" w:type="dxa"/>
                <w:tcBorders>
                  <w:top w:val="single" w:sz="4" w:space="0" w:color="auto"/>
                  <w:left w:val="single" w:sz="4" w:space="0" w:color="auto"/>
                  <w:bottom w:val="single" w:sz="4" w:space="0" w:color="auto"/>
                  <w:right w:val="single" w:sz="4" w:space="0" w:color="auto"/>
                </w:tcBorders>
                <w:hideMark/>
              </w:tcPr>
            </w:tcPrChange>
          </w:tcPr>
          <w:p w14:paraId="422EC204" w14:textId="77777777" w:rsidR="00466E56" w:rsidRDefault="00466E56" w:rsidP="00466E56">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Change w:id="210" w:author="Author">
              <w:tcPr>
                <w:tcW w:w="1159" w:type="dxa"/>
                <w:tcBorders>
                  <w:top w:val="single" w:sz="4" w:space="0" w:color="auto"/>
                  <w:left w:val="single" w:sz="4" w:space="0" w:color="auto"/>
                  <w:bottom w:val="single" w:sz="4" w:space="0" w:color="auto"/>
                  <w:right w:val="single" w:sz="4" w:space="0" w:color="auto"/>
                </w:tcBorders>
                <w:hideMark/>
              </w:tcPr>
            </w:tcPrChange>
          </w:tcPr>
          <w:p w14:paraId="16D5E20E" w14:textId="77777777" w:rsidR="00466E56" w:rsidRDefault="00466E56" w:rsidP="00466E56">
            <w:pPr>
              <w:spacing w:after="80"/>
              <w:jc w:val="center"/>
              <w:rPr>
                <w:rFonts w:cs="Arial"/>
                <w:b/>
              </w:rPr>
            </w:pPr>
            <w:r>
              <w:t>Infinity</w:t>
            </w:r>
          </w:p>
        </w:tc>
        <w:tc>
          <w:tcPr>
            <w:tcW w:w="913" w:type="dxa"/>
            <w:tcBorders>
              <w:top w:val="single" w:sz="4" w:space="0" w:color="auto"/>
              <w:left w:val="single" w:sz="4" w:space="0" w:color="auto"/>
              <w:bottom w:val="single" w:sz="4" w:space="0" w:color="auto"/>
              <w:right w:val="single" w:sz="4" w:space="0" w:color="auto"/>
            </w:tcBorders>
            <w:hideMark/>
            <w:tcPrChange w:id="211" w:author="Author">
              <w:tcPr>
                <w:tcW w:w="955" w:type="dxa"/>
                <w:tcBorders>
                  <w:top w:val="single" w:sz="4" w:space="0" w:color="auto"/>
                  <w:left w:val="single" w:sz="4" w:space="0" w:color="auto"/>
                  <w:bottom w:val="single" w:sz="4" w:space="0" w:color="auto"/>
                  <w:right w:val="single" w:sz="4" w:space="0" w:color="auto"/>
                </w:tcBorders>
                <w:hideMark/>
              </w:tcPr>
            </w:tcPrChange>
          </w:tcPr>
          <w:p w14:paraId="264DFB52"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212" w:author="Author">
              <w:tcPr>
                <w:tcW w:w="839" w:type="dxa"/>
                <w:tcBorders>
                  <w:top w:val="single" w:sz="4" w:space="0" w:color="auto"/>
                  <w:left w:val="single" w:sz="4" w:space="0" w:color="auto"/>
                  <w:bottom w:val="single" w:sz="4" w:space="0" w:color="auto"/>
                  <w:right w:val="single" w:sz="4" w:space="0" w:color="auto"/>
                </w:tcBorders>
              </w:tcPr>
            </w:tcPrChange>
          </w:tcPr>
          <w:p w14:paraId="18AF302A"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213" w:author="Author">
              <w:tcPr>
                <w:tcW w:w="941" w:type="dxa"/>
                <w:tcBorders>
                  <w:top w:val="single" w:sz="4" w:space="0" w:color="auto"/>
                  <w:left w:val="single" w:sz="4" w:space="0" w:color="auto"/>
                  <w:bottom w:val="single" w:sz="4" w:space="0" w:color="auto"/>
                  <w:right w:val="single" w:sz="4" w:space="0" w:color="auto"/>
                </w:tcBorders>
              </w:tcPr>
            </w:tcPrChange>
          </w:tcPr>
          <w:p w14:paraId="13D777A7"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214" w:author="Author">
              <w:tcPr>
                <w:tcW w:w="880" w:type="dxa"/>
                <w:tcBorders>
                  <w:top w:val="single" w:sz="4" w:space="0" w:color="auto"/>
                  <w:left w:val="single" w:sz="4" w:space="0" w:color="auto"/>
                  <w:bottom w:val="single" w:sz="4" w:space="0" w:color="auto"/>
                  <w:right w:val="single" w:sz="4" w:space="0" w:color="auto"/>
                </w:tcBorders>
              </w:tcPr>
            </w:tcPrChange>
          </w:tcPr>
          <w:p w14:paraId="4C160494"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215" w:author="Author">
              <w:tcPr>
                <w:tcW w:w="1073" w:type="dxa"/>
                <w:tcBorders>
                  <w:top w:val="single" w:sz="4" w:space="0" w:color="auto"/>
                  <w:left w:val="single" w:sz="4" w:space="0" w:color="auto"/>
                  <w:bottom w:val="single" w:sz="4" w:space="0" w:color="auto"/>
                  <w:right w:val="single" w:sz="4" w:space="0" w:color="auto"/>
                </w:tcBorders>
              </w:tcPr>
            </w:tcPrChange>
          </w:tcPr>
          <w:p w14:paraId="03BA837A" w14:textId="77777777" w:rsidR="00466E56" w:rsidRDefault="00466E56" w:rsidP="00466E56">
            <w:pPr>
              <w:spacing w:after="80"/>
            </w:pPr>
          </w:p>
        </w:tc>
      </w:tr>
    </w:tbl>
    <w:p w14:paraId="6B077717" w14:textId="77777777" w:rsidR="00BE068A" w:rsidRDefault="00BE068A" w:rsidP="00FE2BDD">
      <w:pPr>
        <w:pStyle w:val="Exampletext"/>
      </w:pPr>
    </w:p>
    <w:p w14:paraId="1870A2EC" w14:textId="77777777" w:rsidR="00BE068A" w:rsidRDefault="00BE068A" w:rsidP="00FE2BDD">
      <w:pPr>
        <w:pStyle w:val="Exampletext"/>
      </w:pPr>
    </w:p>
    <w:p w14:paraId="3426EB10" w14:textId="6BD8C647" w:rsidR="00BE068A" w:rsidRDefault="00BE068A" w:rsidP="00BE068A">
      <w:pPr>
        <w:pStyle w:val="TableCaption"/>
        <w:spacing w:after="80"/>
      </w:pPr>
      <w:r>
        <w:t xml:space="preserve">Table </w:t>
      </w:r>
      <w:r w:rsidR="00200BDA">
        <w:fldChar w:fldCharType="begin"/>
      </w:r>
      <w:r w:rsidR="00200BDA">
        <w:instrText xml:space="preserve"> SEQ Table \* ARABIC </w:instrText>
      </w:r>
      <w:r w:rsidR="00200BDA">
        <w:fldChar w:fldCharType="separate"/>
      </w:r>
      <w:r w:rsidR="00585242">
        <w:rPr>
          <w:noProof/>
        </w:rPr>
        <w:t>2</w:t>
      </w:r>
      <w:r w:rsidR="00200BDA">
        <w:rPr>
          <w:noProof/>
        </w:rPr>
        <w:fldChar w:fldCharType="end"/>
      </w:r>
      <w:r>
        <w:t xml:space="preserve"> – Allowable Data Types for General Reserved Parameters</w:t>
      </w:r>
    </w:p>
    <w:tbl>
      <w:tblPr>
        <w:tblStyle w:val="TableGrid"/>
        <w:tblW w:w="0" w:type="auto"/>
        <w:tblLook w:val="04A0" w:firstRow="1" w:lastRow="0" w:firstColumn="1" w:lastColumn="0" w:noHBand="0" w:noVBand="1"/>
      </w:tblPr>
      <w:tblGrid>
        <w:gridCol w:w="2696"/>
        <w:gridCol w:w="1325"/>
        <w:gridCol w:w="1273"/>
        <w:gridCol w:w="1150"/>
        <w:gridCol w:w="1550"/>
        <w:gridCol w:w="1216"/>
      </w:tblGrid>
      <w:tr w:rsidR="00BE068A" w14:paraId="219B6340" w14:textId="77777777" w:rsidTr="00466E56">
        <w:trPr>
          <w:tblHeader/>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
          <w:p w14:paraId="5414888C" w14:textId="77777777" w:rsidR="00BE068A" w:rsidRDefault="00BE068A">
            <w:pPr>
              <w:spacing w:after="80"/>
              <w:jc w:val="center"/>
              <w:rPr>
                <w:b/>
              </w:rPr>
            </w:pPr>
            <w:r>
              <w:rPr>
                <w:b/>
              </w:rPr>
              <w:t>Reserved Parameter</w:t>
            </w:r>
          </w:p>
        </w:tc>
        <w:tc>
          <w:tcPr>
            <w:tcW w:w="6514" w:type="dxa"/>
            <w:gridSpan w:val="5"/>
            <w:tcBorders>
              <w:top w:val="single" w:sz="4" w:space="0" w:color="auto"/>
              <w:left w:val="single" w:sz="4" w:space="0" w:color="auto"/>
              <w:bottom w:val="single" w:sz="4" w:space="0" w:color="auto"/>
              <w:right w:val="single" w:sz="4" w:space="0" w:color="auto"/>
            </w:tcBorders>
            <w:hideMark/>
          </w:tcPr>
          <w:p w14:paraId="32C7447E" w14:textId="77777777" w:rsidR="00BE068A" w:rsidRDefault="00BE068A">
            <w:pPr>
              <w:spacing w:after="80"/>
              <w:jc w:val="center"/>
              <w:rPr>
                <w:b/>
              </w:rPr>
            </w:pPr>
            <w:r>
              <w:rPr>
                <w:b/>
              </w:rPr>
              <w:t>Data Type</w:t>
            </w:r>
          </w:p>
        </w:tc>
      </w:tr>
      <w:tr w:rsidR="00BE068A" w14:paraId="258753FA" w14:textId="77777777" w:rsidTr="00BE068A">
        <w:tc>
          <w:tcPr>
            <w:tcW w:w="0" w:type="auto"/>
            <w:vMerge/>
            <w:tcBorders>
              <w:top w:val="single" w:sz="4" w:space="0" w:color="auto"/>
              <w:left w:val="single" w:sz="4" w:space="0" w:color="auto"/>
              <w:bottom w:val="single" w:sz="4" w:space="0" w:color="auto"/>
              <w:right w:val="single" w:sz="4" w:space="0" w:color="auto"/>
            </w:tcBorders>
            <w:vAlign w:val="center"/>
            <w:hideMark/>
          </w:tcPr>
          <w:p w14:paraId="613B610B" w14:textId="77777777" w:rsidR="00BE068A" w:rsidRDefault="00BE068A">
            <w:pPr>
              <w:rPr>
                <w:b/>
              </w:rPr>
            </w:pPr>
          </w:p>
        </w:tc>
        <w:tc>
          <w:tcPr>
            <w:tcW w:w="1325" w:type="dxa"/>
            <w:tcBorders>
              <w:top w:val="single" w:sz="4" w:space="0" w:color="auto"/>
              <w:left w:val="single" w:sz="4" w:space="0" w:color="auto"/>
              <w:bottom w:val="single" w:sz="4" w:space="0" w:color="auto"/>
              <w:right w:val="single" w:sz="4" w:space="0" w:color="auto"/>
            </w:tcBorders>
            <w:hideMark/>
          </w:tcPr>
          <w:p w14:paraId="3E06D82F" w14:textId="77777777" w:rsidR="00BE068A" w:rsidRDefault="00BE068A">
            <w:pPr>
              <w:spacing w:after="80"/>
              <w:jc w:val="center"/>
              <w:rPr>
                <w:rFonts w:cs="Arial"/>
                <w:b/>
              </w:rPr>
            </w:pPr>
            <w:r>
              <w:rPr>
                <w:b/>
              </w:rPr>
              <w:t>Float</w:t>
            </w:r>
          </w:p>
        </w:tc>
        <w:tc>
          <w:tcPr>
            <w:tcW w:w="1273" w:type="dxa"/>
            <w:tcBorders>
              <w:top w:val="single" w:sz="4" w:space="0" w:color="auto"/>
              <w:left w:val="single" w:sz="4" w:space="0" w:color="auto"/>
              <w:bottom w:val="single" w:sz="4" w:space="0" w:color="auto"/>
              <w:right w:val="single" w:sz="4" w:space="0" w:color="auto"/>
            </w:tcBorders>
            <w:hideMark/>
          </w:tcPr>
          <w:p w14:paraId="27A06036" w14:textId="77777777" w:rsidR="00BE068A" w:rsidRDefault="00BE068A">
            <w:pPr>
              <w:spacing w:after="80"/>
              <w:jc w:val="center"/>
              <w:rPr>
                <w:rFonts w:cs="Arial"/>
                <w:b/>
              </w:rPr>
            </w:pPr>
            <w:r>
              <w:rPr>
                <w:b/>
              </w:rPr>
              <w:t>UI</w:t>
            </w:r>
          </w:p>
        </w:tc>
        <w:tc>
          <w:tcPr>
            <w:tcW w:w="1150" w:type="dxa"/>
            <w:tcBorders>
              <w:top w:val="single" w:sz="4" w:space="0" w:color="auto"/>
              <w:left w:val="single" w:sz="4" w:space="0" w:color="auto"/>
              <w:bottom w:val="single" w:sz="4" w:space="0" w:color="auto"/>
              <w:right w:val="single" w:sz="4" w:space="0" w:color="auto"/>
            </w:tcBorders>
            <w:hideMark/>
          </w:tcPr>
          <w:p w14:paraId="4E97C8FD" w14:textId="77777777" w:rsidR="00BE068A" w:rsidRDefault="00BE068A">
            <w:pPr>
              <w:spacing w:after="80"/>
              <w:jc w:val="center"/>
              <w:rPr>
                <w:b/>
              </w:rPr>
            </w:pPr>
            <w:r>
              <w:rPr>
                <w:b/>
              </w:rPr>
              <w:t>Integer</w:t>
            </w:r>
          </w:p>
        </w:tc>
        <w:tc>
          <w:tcPr>
            <w:tcW w:w="1550" w:type="dxa"/>
            <w:tcBorders>
              <w:top w:val="single" w:sz="4" w:space="0" w:color="auto"/>
              <w:left w:val="single" w:sz="4" w:space="0" w:color="auto"/>
              <w:bottom w:val="single" w:sz="4" w:space="0" w:color="auto"/>
              <w:right w:val="single" w:sz="4" w:space="0" w:color="auto"/>
            </w:tcBorders>
            <w:hideMark/>
          </w:tcPr>
          <w:p w14:paraId="300675CA" w14:textId="77777777" w:rsidR="00BE068A" w:rsidRDefault="00BE068A">
            <w:pPr>
              <w:spacing w:after="80"/>
              <w:jc w:val="center"/>
              <w:rPr>
                <w:b/>
              </w:rPr>
            </w:pPr>
            <w:r>
              <w:rPr>
                <w:b/>
              </w:rPr>
              <w:t>String</w:t>
            </w:r>
          </w:p>
        </w:tc>
        <w:tc>
          <w:tcPr>
            <w:tcW w:w="1216" w:type="dxa"/>
            <w:tcBorders>
              <w:top w:val="single" w:sz="4" w:space="0" w:color="auto"/>
              <w:left w:val="single" w:sz="4" w:space="0" w:color="auto"/>
              <w:bottom w:val="single" w:sz="4" w:space="0" w:color="auto"/>
              <w:right w:val="single" w:sz="4" w:space="0" w:color="auto"/>
            </w:tcBorders>
            <w:hideMark/>
          </w:tcPr>
          <w:p w14:paraId="02E1A519" w14:textId="77777777" w:rsidR="00BE068A" w:rsidRDefault="00BE068A">
            <w:pPr>
              <w:spacing w:after="80"/>
              <w:jc w:val="center"/>
              <w:rPr>
                <w:b/>
              </w:rPr>
            </w:pPr>
            <w:r>
              <w:rPr>
                <w:b/>
              </w:rPr>
              <w:t>Boolean</w:t>
            </w:r>
          </w:p>
        </w:tc>
      </w:tr>
      <w:tr w:rsidR="00BE068A" w14:paraId="16B70931"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53AD5186" w14:textId="77777777" w:rsidR="00BE068A" w:rsidRDefault="00BE068A">
            <w:pPr>
              <w:spacing w:after="80"/>
            </w:pPr>
            <w:r>
              <w:t>Ts4file</w:t>
            </w:r>
          </w:p>
        </w:tc>
        <w:tc>
          <w:tcPr>
            <w:tcW w:w="1325" w:type="dxa"/>
            <w:tcBorders>
              <w:top w:val="single" w:sz="4" w:space="0" w:color="auto"/>
              <w:left w:val="single" w:sz="4" w:space="0" w:color="auto"/>
              <w:bottom w:val="single" w:sz="4" w:space="0" w:color="auto"/>
              <w:right w:val="single" w:sz="4" w:space="0" w:color="auto"/>
            </w:tcBorders>
          </w:tcPr>
          <w:p w14:paraId="3B1D58E6" w14:textId="77777777" w:rsidR="00BE068A" w:rsidRDefault="00BE068A">
            <w:pPr>
              <w:spacing w:after="80"/>
              <w:jc w:val="center"/>
            </w:pPr>
          </w:p>
        </w:tc>
        <w:tc>
          <w:tcPr>
            <w:tcW w:w="1273" w:type="dxa"/>
            <w:tcBorders>
              <w:top w:val="single" w:sz="4" w:space="0" w:color="auto"/>
              <w:left w:val="single" w:sz="4" w:space="0" w:color="auto"/>
              <w:bottom w:val="single" w:sz="4" w:space="0" w:color="auto"/>
              <w:right w:val="single" w:sz="4" w:space="0" w:color="auto"/>
            </w:tcBorders>
          </w:tcPr>
          <w:p w14:paraId="6FE83383" w14:textId="77777777" w:rsidR="00BE068A" w:rsidRDefault="00BE068A">
            <w:pPr>
              <w:spacing w:after="80"/>
              <w:jc w:val="center"/>
            </w:pPr>
          </w:p>
        </w:tc>
        <w:tc>
          <w:tcPr>
            <w:tcW w:w="1150" w:type="dxa"/>
            <w:tcBorders>
              <w:top w:val="single" w:sz="4" w:space="0" w:color="auto"/>
              <w:left w:val="single" w:sz="4" w:space="0" w:color="auto"/>
              <w:bottom w:val="single" w:sz="4" w:space="0" w:color="auto"/>
              <w:right w:val="single" w:sz="4" w:space="0" w:color="auto"/>
            </w:tcBorders>
          </w:tcPr>
          <w:p w14:paraId="3A0D1F21" w14:textId="77777777" w:rsidR="00BE068A" w:rsidRDefault="00BE068A">
            <w:pPr>
              <w:spacing w:after="80"/>
              <w:jc w:val="center"/>
            </w:pPr>
          </w:p>
        </w:tc>
        <w:tc>
          <w:tcPr>
            <w:tcW w:w="1550" w:type="dxa"/>
            <w:tcBorders>
              <w:top w:val="single" w:sz="4" w:space="0" w:color="auto"/>
              <w:left w:val="single" w:sz="4" w:space="0" w:color="auto"/>
              <w:bottom w:val="single" w:sz="4" w:space="0" w:color="auto"/>
              <w:right w:val="single" w:sz="4" w:space="0" w:color="auto"/>
            </w:tcBorders>
            <w:hideMark/>
          </w:tcPr>
          <w:p w14:paraId="246FF641" w14:textId="77777777" w:rsidR="00BE068A" w:rsidRDefault="00BE068A">
            <w:pPr>
              <w:spacing w:after="80"/>
              <w:jc w:val="center"/>
              <w:rPr>
                <w:rFonts w:cs="Arial"/>
                <w:b/>
              </w:rPr>
            </w:pPr>
            <w:r>
              <w:t>X</w:t>
            </w:r>
          </w:p>
        </w:tc>
        <w:tc>
          <w:tcPr>
            <w:tcW w:w="1216" w:type="dxa"/>
            <w:tcBorders>
              <w:top w:val="single" w:sz="4" w:space="0" w:color="auto"/>
              <w:left w:val="single" w:sz="4" w:space="0" w:color="auto"/>
              <w:bottom w:val="single" w:sz="4" w:space="0" w:color="auto"/>
              <w:right w:val="single" w:sz="4" w:space="0" w:color="auto"/>
            </w:tcBorders>
          </w:tcPr>
          <w:p w14:paraId="7646D71A" w14:textId="77777777" w:rsidR="00BE068A" w:rsidRDefault="00BE068A">
            <w:pPr>
              <w:spacing w:after="80"/>
            </w:pPr>
          </w:p>
        </w:tc>
      </w:tr>
      <w:tr w:rsidR="00BE068A" w:rsidDel="00F44E07" w14:paraId="5DC30A31" w14:textId="53882503" w:rsidTr="00466E56">
        <w:trPr>
          <w:del w:id="216" w:author="Author"/>
        </w:trPr>
        <w:tc>
          <w:tcPr>
            <w:tcW w:w="2696" w:type="dxa"/>
            <w:tcBorders>
              <w:top w:val="single" w:sz="4" w:space="0" w:color="auto"/>
              <w:left w:val="single" w:sz="4" w:space="0" w:color="auto"/>
              <w:bottom w:val="single" w:sz="4" w:space="0" w:color="auto"/>
              <w:right w:val="single" w:sz="4" w:space="0" w:color="auto"/>
            </w:tcBorders>
            <w:hideMark/>
          </w:tcPr>
          <w:p w14:paraId="06E86350" w14:textId="4F6A4FAD" w:rsidR="00BE068A" w:rsidDel="00F44E07" w:rsidRDefault="00BE068A">
            <w:pPr>
              <w:spacing w:after="80"/>
              <w:rPr>
                <w:del w:id="217" w:author="Author"/>
                <w:rFonts w:cs="Arial"/>
                <w:b/>
              </w:rPr>
            </w:pPr>
            <w:del w:id="218" w:author="Author">
              <w:r w:rsidDel="00F44E07">
                <w:delText>Ts4file_Boundary</w:delText>
              </w:r>
            </w:del>
          </w:p>
        </w:tc>
        <w:tc>
          <w:tcPr>
            <w:tcW w:w="1325" w:type="dxa"/>
            <w:tcBorders>
              <w:top w:val="single" w:sz="4" w:space="0" w:color="auto"/>
              <w:left w:val="single" w:sz="4" w:space="0" w:color="auto"/>
              <w:bottom w:val="single" w:sz="4" w:space="0" w:color="auto"/>
              <w:right w:val="single" w:sz="4" w:space="0" w:color="auto"/>
            </w:tcBorders>
          </w:tcPr>
          <w:p w14:paraId="1C36A49E" w14:textId="3C7F6F32" w:rsidR="00BE068A" w:rsidDel="00F44E07" w:rsidRDefault="00BE068A">
            <w:pPr>
              <w:spacing w:after="80"/>
              <w:jc w:val="center"/>
              <w:rPr>
                <w:del w:id="219" w:author="Author"/>
              </w:rPr>
            </w:pPr>
          </w:p>
        </w:tc>
        <w:tc>
          <w:tcPr>
            <w:tcW w:w="1273" w:type="dxa"/>
            <w:tcBorders>
              <w:top w:val="single" w:sz="4" w:space="0" w:color="auto"/>
              <w:left w:val="single" w:sz="4" w:space="0" w:color="auto"/>
              <w:bottom w:val="single" w:sz="4" w:space="0" w:color="auto"/>
              <w:right w:val="single" w:sz="4" w:space="0" w:color="auto"/>
            </w:tcBorders>
          </w:tcPr>
          <w:p w14:paraId="77560FD8" w14:textId="7FD9B8B6" w:rsidR="00BE068A" w:rsidDel="00F44E07" w:rsidRDefault="00BE068A">
            <w:pPr>
              <w:spacing w:after="80"/>
              <w:jc w:val="center"/>
              <w:rPr>
                <w:del w:id="220" w:author="Author"/>
              </w:rPr>
            </w:pPr>
          </w:p>
        </w:tc>
        <w:tc>
          <w:tcPr>
            <w:tcW w:w="1150" w:type="dxa"/>
            <w:tcBorders>
              <w:top w:val="single" w:sz="4" w:space="0" w:color="auto"/>
              <w:left w:val="single" w:sz="4" w:space="0" w:color="auto"/>
              <w:bottom w:val="single" w:sz="4" w:space="0" w:color="auto"/>
              <w:right w:val="single" w:sz="4" w:space="0" w:color="auto"/>
            </w:tcBorders>
          </w:tcPr>
          <w:p w14:paraId="3BAAD87D" w14:textId="5E901F5E" w:rsidR="00BE068A" w:rsidDel="00F44E07" w:rsidRDefault="00BE068A">
            <w:pPr>
              <w:spacing w:after="80"/>
              <w:jc w:val="center"/>
              <w:rPr>
                <w:del w:id="221" w:author="Author"/>
              </w:rPr>
            </w:pPr>
          </w:p>
        </w:tc>
        <w:tc>
          <w:tcPr>
            <w:tcW w:w="1550" w:type="dxa"/>
            <w:tcBorders>
              <w:top w:val="single" w:sz="4" w:space="0" w:color="auto"/>
              <w:left w:val="single" w:sz="4" w:space="0" w:color="auto"/>
              <w:bottom w:val="single" w:sz="4" w:space="0" w:color="auto"/>
              <w:right w:val="single" w:sz="4" w:space="0" w:color="auto"/>
            </w:tcBorders>
          </w:tcPr>
          <w:p w14:paraId="2440198A" w14:textId="3C698F99" w:rsidR="00BE068A" w:rsidDel="00F44E07" w:rsidRDefault="00BE068A">
            <w:pPr>
              <w:spacing w:after="80"/>
              <w:jc w:val="center"/>
              <w:rPr>
                <w:del w:id="222" w:author="Author"/>
              </w:rPr>
            </w:pPr>
            <w:del w:id="223" w:author="Author">
              <w:r w:rsidDel="00F44E07">
                <w:delText>X</w:delText>
              </w:r>
            </w:del>
          </w:p>
        </w:tc>
        <w:tc>
          <w:tcPr>
            <w:tcW w:w="1216" w:type="dxa"/>
            <w:tcBorders>
              <w:top w:val="single" w:sz="4" w:space="0" w:color="auto"/>
              <w:left w:val="single" w:sz="4" w:space="0" w:color="auto"/>
              <w:bottom w:val="single" w:sz="4" w:space="0" w:color="auto"/>
              <w:right w:val="single" w:sz="4" w:space="0" w:color="auto"/>
            </w:tcBorders>
            <w:hideMark/>
          </w:tcPr>
          <w:p w14:paraId="4A208CB6" w14:textId="38B6AFEF" w:rsidR="00BE068A" w:rsidDel="00F44E07" w:rsidRDefault="00BE068A">
            <w:pPr>
              <w:spacing w:after="80"/>
              <w:jc w:val="center"/>
              <w:rPr>
                <w:del w:id="224" w:author="Author"/>
                <w:rFonts w:cs="Arial"/>
                <w:b/>
              </w:rPr>
            </w:pPr>
          </w:p>
        </w:tc>
      </w:tr>
      <w:tr w:rsidR="00466E56" w:rsidDel="00F44E07" w14:paraId="7963E275" w14:textId="13D74704" w:rsidTr="00466E56">
        <w:trPr>
          <w:del w:id="225" w:author="Author"/>
        </w:trPr>
        <w:tc>
          <w:tcPr>
            <w:tcW w:w="2696" w:type="dxa"/>
            <w:tcBorders>
              <w:top w:val="single" w:sz="4" w:space="0" w:color="auto"/>
              <w:left w:val="single" w:sz="4" w:space="0" w:color="auto"/>
              <w:bottom w:val="single" w:sz="4" w:space="0" w:color="auto"/>
              <w:right w:val="single" w:sz="4" w:space="0" w:color="auto"/>
            </w:tcBorders>
          </w:tcPr>
          <w:p w14:paraId="2F1D50E9" w14:textId="1CAB6353" w:rsidR="00466E56" w:rsidDel="00F44E07" w:rsidRDefault="00466E56" w:rsidP="00466E56">
            <w:pPr>
              <w:spacing w:after="80"/>
              <w:rPr>
                <w:del w:id="226" w:author="Author"/>
              </w:rPr>
            </w:pPr>
            <w:del w:id="227" w:author="Author">
              <w:r w:rsidDel="00F44E07">
                <w:delText>Ts4file_Package_Options</w:delText>
              </w:r>
            </w:del>
          </w:p>
        </w:tc>
        <w:tc>
          <w:tcPr>
            <w:tcW w:w="1325" w:type="dxa"/>
            <w:tcBorders>
              <w:top w:val="single" w:sz="4" w:space="0" w:color="auto"/>
              <w:left w:val="single" w:sz="4" w:space="0" w:color="auto"/>
              <w:bottom w:val="single" w:sz="4" w:space="0" w:color="auto"/>
              <w:right w:val="single" w:sz="4" w:space="0" w:color="auto"/>
            </w:tcBorders>
          </w:tcPr>
          <w:p w14:paraId="12B5BCBC" w14:textId="760E2D35" w:rsidR="00466E56" w:rsidDel="00F44E07" w:rsidRDefault="00466E56" w:rsidP="00466E56">
            <w:pPr>
              <w:spacing w:after="80"/>
              <w:jc w:val="center"/>
              <w:rPr>
                <w:del w:id="228" w:author="Author"/>
              </w:rPr>
            </w:pPr>
          </w:p>
        </w:tc>
        <w:tc>
          <w:tcPr>
            <w:tcW w:w="1273" w:type="dxa"/>
            <w:tcBorders>
              <w:top w:val="single" w:sz="4" w:space="0" w:color="auto"/>
              <w:left w:val="single" w:sz="4" w:space="0" w:color="auto"/>
              <w:bottom w:val="single" w:sz="4" w:space="0" w:color="auto"/>
              <w:right w:val="single" w:sz="4" w:space="0" w:color="auto"/>
            </w:tcBorders>
          </w:tcPr>
          <w:p w14:paraId="611633B7" w14:textId="18E94417" w:rsidR="00466E56" w:rsidDel="00F44E07" w:rsidRDefault="00466E56" w:rsidP="00466E56">
            <w:pPr>
              <w:spacing w:after="80"/>
              <w:jc w:val="center"/>
              <w:rPr>
                <w:del w:id="229" w:author="Author"/>
              </w:rPr>
            </w:pPr>
          </w:p>
        </w:tc>
        <w:tc>
          <w:tcPr>
            <w:tcW w:w="1150" w:type="dxa"/>
            <w:tcBorders>
              <w:top w:val="single" w:sz="4" w:space="0" w:color="auto"/>
              <w:left w:val="single" w:sz="4" w:space="0" w:color="auto"/>
              <w:bottom w:val="single" w:sz="4" w:space="0" w:color="auto"/>
              <w:right w:val="single" w:sz="4" w:space="0" w:color="auto"/>
            </w:tcBorders>
          </w:tcPr>
          <w:p w14:paraId="2BCACEE5" w14:textId="47E5E751" w:rsidR="00466E56" w:rsidDel="00F44E07" w:rsidRDefault="00466E56" w:rsidP="00466E56">
            <w:pPr>
              <w:spacing w:after="80"/>
              <w:jc w:val="center"/>
              <w:rPr>
                <w:del w:id="230" w:author="Author"/>
                <w:rFonts w:cs="Arial"/>
                <w:b/>
              </w:rPr>
            </w:pPr>
          </w:p>
        </w:tc>
        <w:tc>
          <w:tcPr>
            <w:tcW w:w="1550" w:type="dxa"/>
            <w:tcBorders>
              <w:top w:val="single" w:sz="4" w:space="0" w:color="auto"/>
              <w:left w:val="single" w:sz="4" w:space="0" w:color="auto"/>
              <w:bottom w:val="single" w:sz="4" w:space="0" w:color="auto"/>
              <w:right w:val="single" w:sz="4" w:space="0" w:color="auto"/>
            </w:tcBorders>
          </w:tcPr>
          <w:p w14:paraId="1E6FF1BF" w14:textId="338C4A6F" w:rsidR="00466E56" w:rsidDel="00F44E07" w:rsidRDefault="00466E56" w:rsidP="00466E56">
            <w:pPr>
              <w:spacing w:after="80"/>
              <w:jc w:val="center"/>
              <w:rPr>
                <w:del w:id="231" w:author="Author"/>
              </w:rPr>
            </w:pPr>
            <w:del w:id="232" w:author="Author">
              <w:r w:rsidDel="00F44E07">
                <w:delText>X</w:delText>
              </w:r>
            </w:del>
          </w:p>
        </w:tc>
        <w:tc>
          <w:tcPr>
            <w:tcW w:w="1216" w:type="dxa"/>
            <w:tcBorders>
              <w:top w:val="single" w:sz="4" w:space="0" w:color="auto"/>
              <w:left w:val="single" w:sz="4" w:space="0" w:color="auto"/>
              <w:bottom w:val="single" w:sz="4" w:space="0" w:color="auto"/>
              <w:right w:val="single" w:sz="4" w:space="0" w:color="auto"/>
            </w:tcBorders>
          </w:tcPr>
          <w:p w14:paraId="4799FBF6" w14:textId="28104943" w:rsidR="00466E56" w:rsidDel="00F44E07" w:rsidRDefault="00466E56" w:rsidP="00466E56">
            <w:pPr>
              <w:spacing w:after="80"/>
              <w:rPr>
                <w:del w:id="233" w:author="Author"/>
              </w:rPr>
            </w:pPr>
          </w:p>
        </w:tc>
      </w:tr>
      <w:tr w:rsidR="00466E56" w:rsidDel="00F44E07" w14:paraId="1944237A" w14:textId="11569EB9" w:rsidTr="00466E56">
        <w:trPr>
          <w:del w:id="234" w:author="Author"/>
        </w:trPr>
        <w:tc>
          <w:tcPr>
            <w:tcW w:w="2696" w:type="dxa"/>
            <w:tcBorders>
              <w:top w:val="single" w:sz="4" w:space="0" w:color="auto"/>
              <w:left w:val="single" w:sz="4" w:space="0" w:color="auto"/>
              <w:bottom w:val="single" w:sz="4" w:space="0" w:color="auto"/>
              <w:right w:val="single" w:sz="4" w:space="0" w:color="auto"/>
            </w:tcBorders>
          </w:tcPr>
          <w:p w14:paraId="567BA0D7" w14:textId="648279D9" w:rsidR="00466E56" w:rsidDel="00F44E07" w:rsidRDefault="00466E56" w:rsidP="00466E56">
            <w:pPr>
              <w:spacing w:after="80"/>
              <w:rPr>
                <w:del w:id="235" w:author="Author"/>
              </w:rPr>
            </w:pPr>
            <w:del w:id="236" w:author="Author">
              <w:r w:rsidDel="00F44E07">
                <w:delText>Ts4file_Package_Data</w:delText>
              </w:r>
            </w:del>
          </w:p>
        </w:tc>
        <w:tc>
          <w:tcPr>
            <w:tcW w:w="1325" w:type="dxa"/>
            <w:tcBorders>
              <w:top w:val="single" w:sz="4" w:space="0" w:color="auto"/>
              <w:left w:val="single" w:sz="4" w:space="0" w:color="auto"/>
              <w:bottom w:val="single" w:sz="4" w:space="0" w:color="auto"/>
              <w:right w:val="single" w:sz="4" w:space="0" w:color="auto"/>
            </w:tcBorders>
          </w:tcPr>
          <w:p w14:paraId="5FD64739" w14:textId="7C895D09" w:rsidR="00466E56" w:rsidDel="00F44E07" w:rsidRDefault="00466E56" w:rsidP="00466E56">
            <w:pPr>
              <w:spacing w:after="80"/>
              <w:jc w:val="center"/>
              <w:rPr>
                <w:del w:id="237" w:author="Author"/>
              </w:rPr>
            </w:pPr>
          </w:p>
        </w:tc>
        <w:tc>
          <w:tcPr>
            <w:tcW w:w="1273" w:type="dxa"/>
            <w:tcBorders>
              <w:top w:val="single" w:sz="4" w:space="0" w:color="auto"/>
              <w:left w:val="single" w:sz="4" w:space="0" w:color="auto"/>
              <w:bottom w:val="single" w:sz="4" w:space="0" w:color="auto"/>
              <w:right w:val="single" w:sz="4" w:space="0" w:color="auto"/>
            </w:tcBorders>
          </w:tcPr>
          <w:p w14:paraId="3A773DDC" w14:textId="3CC30EFE" w:rsidR="00466E56" w:rsidDel="00F44E07" w:rsidRDefault="00466E56" w:rsidP="00466E56">
            <w:pPr>
              <w:spacing w:after="80"/>
              <w:jc w:val="center"/>
              <w:rPr>
                <w:del w:id="238" w:author="Author"/>
              </w:rPr>
            </w:pPr>
          </w:p>
        </w:tc>
        <w:tc>
          <w:tcPr>
            <w:tcW w:w="1150" w:type="dxa"/>
            <w:tcBorders>
              <w:top w:val="single" w:sz="4" w:space="0" w:color="auto"/>
              <w:left w:val="single" w:sz="4" w:space="0" w:color="auto"/>
              <w:bottom w:val="single" w:sz="4" w:space="0" w:color="auto"/>
              <w:right w:val="single" w:sz="4" w:space="0" w:color="auto"/>
            </w:tcBorders>
          </w:tcPr>
          <w:p w14:paraId="0B8CE6D5" w14:textId="2222EF55" w:rsidR="00466E56" w:rsidDel="00F44E07" w:rsidRDefault="00466E56" w:rsidP="00466E56">
            <w:pPr>
              <w:spacing w:after="80"/>
              <w:jc w:val="center"/>
              <w:rPr>
                <w:del w:id="239" w:author="Author"/>
                <w:rFonts w:cs="Arial"/>
                <w:b/>
              </w:rPr>
            </w:pPr>
          </w:p>
        </w:tc>
        <w:tc>
          <w:tcPr>
            <w:tcW w:w="1550" w:type="dxa"/>
            <w:tcBorders>
              <w:top w:val="single" w:sz="4" w:space="0" w:color="auto"/>
              <w:left w:val="single" w:sz="4" w:space="0" w:color="auto"/>
              <w:bottom w:val="single" w:sz="4" w:space="0" w:color="auto"/>
              <w:right w:val="single" w:sz="4" w:space="0" w:color="auto"/>
            </w:tcBorders>
          </w:tcPr>
          <w:p w14:paraId="37803EEA" w14:textId="236B6523" w:rsidR="00466E56" w:rsidDel="00F44E07" w:rsidRDefault="00466E56" w:rsidP="00466E56">
            <w:pPr>
              <w:spacing w:after="80"/>
              <w:jc w:val="center"/>
              <w:rPr>
                <w:del w:id="240" w:author="Author"/>
              </w:rPr>
            </w:pPr>
            <w:del w:id="241" w:author="Author">
              <w:r w:rsidDel="00F44E07">
                <w:delText>X</w:delText>
              </w:r>
            </w:del>
          </w:p>
        </w:tc>
        <w:tc>
          <w:tcPr>
            <w:tcW w:w="1216" w:type="dxa"/>
            <w:tcBorders>
              <w:top w:val="single" w:sz="4" w:space="0" w:color="auto"/>
              <w:left w:val="single" w:sz="4" w:space="0" w:color="auto"/>
              <w:bottom w:val="single" w:sz="4" w:space="0" w:color="auto"/>
              <w:right w:val="single" w:sz="4" w:space="0" w:color="auto"/>
            </w:tcBorders>
          </w:tcPr>
          <w:p w14:paraId="4DFA6010" w14:textId="6A13B6BF" w:rsidR="00466E56" w:rsidDel="00F44E07" w:rsidRDefault="00466E56" w:rsidP="00466E56">
            <w:pPr>
              <w:spacing w:after="80"/>
              <w:rPr>
                <w:del w:id="242" w:author="Author"/>
              </w:rPr>
            </w:pPr>
          </w:p>
        </w:tc>
      </w:tr>
      <w:tr w:rsidR="00466E56" w14:paraId="23D1CAE5"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1E6ADF1B" w14:textId="77777777" w:rsidR="00466E56" w:rsidRDefault="00466E56" w:rsidP="00466E56">
            <w:pPr>
              <w:spacing w:after="80"/>
              <w:rPr>
                <w:rFonts w:cs="Arial"/>
                <w:b/>
              </w:rPr>
            </w:pPr>
            <w:proofErr w:type="spellStart"/>
            <w:r>
              <w:t>Tx_V</w:t>
            </w:r>
            <w:proofErr w:type="spellEnd"/>
          </w:p>
        </w:tc>
        <w:tc>
          <w:tcPr>
            <w:tcW w:w="1325" w:type="dxa"/>
            <w:tcBorders>
              <w:top w:val="single" w:sz="4" w:space="0" w:color="auto"/>
              <w:left w:val="single" w:sz="4" w:space="0" w:color="auto"/>
              <w:bottom w:val="single" w:sz="4" w:space="0" w:color="auto"/>
              <w:right w:val="single" w:sz="4" w:space="0" w:color="auto"/>
            </w:tcBorders>
          </w:tcPr>
          <w:p w14:paraId="04FDD878"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196615EA"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hideMark/>
          </w:tcPr>
          <w:p w14:paraId="7C636CD3" w14:textId="77777777" w:rsidR="00466E56" w:rsidRDefault="00466E56" w:rsidP="00466E56">
            <w:pPr>
              <w:spacing w:after="80"/>
              <w:jc w:val="center"/>
              <w:rPr>
                <w:rFonts w:cs="Arial"/>
                <w:b/>
              </w:rPr>
            </w:pPr>
          </w:p>
        </w:tc>
        <w:tc>
          <w:tcPr>
            <w:tcW w:w="1550" w:type="dxa"/>
            <w:tcBorders>
              <w:top w:val="single" w:sz="4" w:space="0" w:color="auto"/>
              <w:left w:val="single" w:sz="4" w:space="0" w:color="auto"/>
              <w:bottom w:val="single" w:sz="4" w:space="0" w:color="auto"/>
              <w:right w:val="single" w:sz="4" w:space="0" w:color="auto"/>
            </w:tcBorders>
          </w:tcPr>
          <w:p w14:paraId="0D52CB0C"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tcPr>
          <w:p w14:paraId="3C445085" w14:textId="77777777" w:rsidR="00466E56" w:rsidRDefault="00466E56" w:rsidP="00466E56">
            <w:pPr>
              <w:spacing w:after="80"/>
            </w:pPr>
          </w:p>
        </w:tc>
      </w:tr>
      <w:tr w:rsidR="00466E56" w14:paraId="2204B14D" w14:textId="77777777" w:rsidTr="00466E56">
        <w:trPr>
          <w:trHeight w:val="269"/>
        </w:trPr>
        <w:tc>
          <w:tcPr>
            <w:tcW w:w="2696" w:type="dxa"/>
            <w:tcBorders>
              <w:top w:val="single" w:sz="4" w:space="0" w:color="auto"/>
              <w:left w:val="single" w:sz="4" w:space="0" w:color="auto"/>
              <w:bottom w:val="single" w:sz="4" w:space="0" w:color="auto"/>
              <w:right w:val="single" w:sz="4" w:space="0" w:color="auto"/>
            </w:tcBorders>
            <w:hideMark/>
          </w:tcPr>
          <w:p w14:paraId="42617F18" w14:textId="77777777" w:rsidR="00466E56" w:rsidRDefault="00466E56" w:rsidP="00466E56">
            <w:pPr>
              <w:spacing w:after="80"/>
              <w:rPr>
                <w:rFonts w:cs="Arial"/>
                <w:b/>
              </w:rPr>
            </w:pPr>
            <w:proofErr w:type="spellStart"/>
            <w:r>
              <w:t>Tx_R</w:t>
            </w:r>
            <w:proofErr w:type="spellEnd"/>
          </w:p>
        </w:tc>
        <w:tc>
          <w:tcPr>
            <w:tcW w:w="1325" w:type="dxa"/>
            <w:tcBorders>
              <w:top w:val="single" w:sz="4" w:space="0" w:color="auto"/>
              <w:left w:val="single" w:sz="4" w:space="0" w:color="auto"/>
              <w:bottom w:val="single" w:sz="4" w:space="0" w:color="auto"/>
              <w:right w:val="single" w:sz="4" w:space="0" w:color="auto"/>
            </w:tcBorders>
          </w:tcPr>
          <w:p w14:paraId="315595A2"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3B5A407E"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tcPr>
          <w:p w14:paraId="1068F70C" w14:textId="77777777" w:rsidR="00466E56" w:rsidRDefault="00466E56" w:rsidP="00466E56">
            <w:pPr>
              <w:spacing w:after="80"/>
              <w:jc w:val="center"/>
            </w:pPr>
          </w:p>
        </w:tc>
        <w:tc>
          <w:tcPr>
            <w:tcW w:w="1550" w:type="dxa"/>
            <w:tcBorders>
              <w:top w:val="single" w:sz="4" w:space="0" w:color="auto"/>
              <w:left w:val="single" w:sz="4" w:space="0" w:color="auto"/>
              <w:bottom w:val="single" w:sz="4" w:space="0" w:color="auto"/>
              <w:right w:val="single" w:sz="4" w:space="0" w:color="auto"/>
            </w:tcBorders>
          </w:tcPr>
          <w:p w14:paraId="25DA2F99"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hideMark/>
          </w:tcPr>
          <w:p w14:paraId="3E60C8D0" w14:textId="77777777" w:rsidR="00466E56" w:rsidRDefault="00466E56" w:rsidP="00466E56">
            <w:pPr>
              <w:spacing w:after="80"/>
              <w:jc w:val="center"/>
              <w:rPr>
                <w:rFonts w:cs="Arial"/>
                <w:b/>
              </w:rPr>
            </w:pPr>
          </w:p>
        </w:tc>
      </w:tr>
      <w:tr w:rsidR="00466E56" w14:paraId="07844FDD"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2912935E" w14:textId="77777777" w:rsidR="00466E56" w:rsidRDefault="00466E56" w:rsidP="00466E56">
            <w:pPr>
              <w:spacing w:after="80"/>
              <w:rPr>
                <w:rFonts w:cs="Arial"/>
                <w:b/>
              </w:rPr>
            </w:pPr>
            <w:proofErr w:type="spellStart"/>
            <w:r>
              <w:t>Rx_R</w:t>
            </w:r>
            <w:proofErr w:type="spellEnd"/>
          </w:p>
        </w:tc>
        <w:tc>
          <w:tcPr>
            <w:tcW w:w="1325" w:type="dxa"/>
            <w:tcBorders>
              <w:top w:val="single" w:sz="4" w:space="0" w:color="auto"/>
              <w:left w:val="single" w:sz="4" w:space="0" w:color="auto"/>
              <w:bottom w:val="single" w:sz="4" w:space="0" w:color="auto"/>
              <w:right w:val="single" w:sz="4" w:space="0" w:color="auto"/>
            </w:tcBorders>
          </w:tcPr>
          <w:p w14:paraId="48AC400F"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13226129"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hideMark/>
          </w:tcPr>
          <w:p w14:paraId="28F60FFA" w14:textId="77777777" w:rsidR="00466E56" w:rsidRDefault="00466E56" w:rsidP="00466E56">
            <w:pPr>
              <w:spacing w:after="80"/>
              <w:jc w:val="center"/>
              <w:rPr>
                <w:rFonts w:cs="Arial"/>
                <w:b/>
              </w:rPr>
            </w:pPr>
          </w:p>
        </w:tc>
        <w:tc>
          <w:tcPr>
            <w:tcW w:w="1550" w:type="dxa"/>
            <w:tcBorders>
              <w:top w:val="single" w:sz="4" w:space="0" w:color="auto"/>
              <w:left w:val="single" w:sz="4" w:space="0" w:color="auto"/>
              <w:bottom w:val="single" w:sz="4" w:space="0" w:color="auto"/>
              <w:right w:val="single" w:sz="4" w:space="0" w:color="auto"/>
            </w:tcBorders>
          </w:tcPr>
          <w:p w14:paraId="02CFB880"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tcPr>
          <w:p w14:paraId="75E5AF55" w14:textId="77777777" w:rsidR="00466E56" w:rsidRDefault="00466E56" w:rsidP="00466E56">
            <w:pPr>
              <w:spacing w:after="80"/>
            </w:pPr>
          </w:p>
        </w:tc>
      </w:tr>
    </w:tbl>
    <w:p w14:paraId="79F87EC3" w14:textId="77777777" w:rsidR="00BE068A" w:rsidRDefault="00BE068A" w:rsidP="00FE2BDD">
      <w:pPr>
        <w:pStyle w:val="Exampletext"/>
      </w:pPr>
    </w:p>
    <w:p w14:paraId="4D2408DB" w14:textId="77777777" w:rsidR="00BE068A" w:rsidRDefault="00BE068A" w:rsidP="00FE2BDD">
      <w:pPr>
        <w:pStyle w:val="Exampletext"/>
      </w:pPr>
    </w:p>
    <w:p w14:paraId="7A74A9DF" w14:textId="77777777" w:rsidR="00BE068A" w:rsidRDefault="00BE068A" w:rsidP="00BE068A">
      <w:pPr>
        <w:pStyle w:val="Exampletext"/>
        <w:spacing w:after="80"/>
        <w:rPr>
          <w:rFonts w:ascii="Times New Roman" w:hAnsi="Times New Roman" w:cs="Times New Roman"/>
          <w:sz w:val="24"/>
          <w:szCs w:val="24"/>
        </w:rPr>
      </w:pPr>
    </w:p>
    <w:p w14:paraId="68A5DAED" w14:textId="763B7EF6" w:rsidR="00BE068A" w:rsidRDefault="00BE068A" w:rsidP="00BE068A">
      <w:pPr>
        <w:pStyle w:val="TableCaption"/>
        <w:spacing w:after="80"/>
      </w:pPr>
      <w:r>
        <w:t xml:space="preserve">Table </w:t>
      </w:r>
      <w:r w:rsidR="00200BDA">
        <w:fldChar w:fldCharType="begin"/>
      </w:r>
      <w:r w:rsidR="00200BDA">
        <w:instrText xml:space="preserve"> SEQ Table \* ARABIC </w:instrText>
      </w:r>
      <w:r w:rsidR="00200BDA">
        <w:fldChar w:fldCharType="separate"/>
      </w:r>
      <w:r w:rsidR="00585242">
        <w:rPr>
          <w:noProof/>
        </w:rPr>
        <w:t>3</w:t>
      </w:r>
      <w:r w:rsidR="00200BDA">
        <w:rPr>
          <w:noProof/>
        </w:rPr>
        <w:fldChar w:fldCharType="end"/>
      </w:r>
      <w:r>
        <w:t xml:space="preserve"> – Allowable Data Formats for General Reserved Parameters</w:t>
      </w:r>
    </w:p>
    <w:tbl>
      <w:tblPr>
        <w:tblStyle w:val="TableGrid"/>
        <w:tblW w:w="10382" w:type="dxa"/>
        <w:tblLook w:val="04A0" w:firstRow="1" w:lastRow="0" w:firstColumn="1" w:lastColumn="0" w:noHBand="0" w:noVBand="1"/>
      </w:tblPr>
      <w:tblGrid>
        <w:gridCol w:w="2696"/>
        <w:gridCol w:w="716"/>
        <w:gridCol w:w="761"/>
        <w:gridCol w:w="838"/>
        <w:gridCol w:w="550"/>
        <w:gridCol w:w="1105"/>
        <w:gridCol w:w="672"/>
        <w:gridCol w:w="1006"/>
        <w:gridCol w:w="694"/>
        <w:gridCol w:w="639"/>
        <w:gridCol w:w="705"/>
      </w:tblGrid>
      <w:tr w:rsidR="00BE068A" w14:paraId="5197E573" w14:textId="77777777" w:rsidTr="00466E56">
        <w:trPr>
          <w:tblHeader/>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
          <w:p w14:paraId="3DCCAD4F" w14:textId="77777777" w:rsidR="00BE068A" w:rsidRDefault="00BE068A">
            <w:pPr>
              <w:spacing w:after="80"/>
              <w:jc w:val="center"/>
              <w:rPr>
                <w:b/>
                <w:sz w:val="20"/>
                <w:szCs w:val="20"/>
              </w:rPr>
            </w:pPr>
            <w:r>
              <w:rPr>
                <w:b/>
                <w:sz w:val="20"/>
                <w:szCs w:val="20"/>
              </w:rPr>
              <w:t>Reserved Parameter</w:t>
            </w:r>
          </w:p>
        </w:tc>
        <w:tc>
          <w:tcPr>
            <w:tcW w:w="7686" w:type="dxa"/>
            <w:gridSpan w:val="10"/>
            <w:tcBorders>
              <w:top w:val="single" w:sz="4" w:space="0" w:color="auto"/>
              <w:left w:val="single" w:sz="4" w:space="0" w:color="auto"/>
              <w:bottom w:val="single" w:sz="4" w:space="0" w:color="auto"/>
              <w:right w:val="single" w:sz="4" w:space="0" w:color="auto"/>
            </w:tcBorders>
            <w:hideMark/>
          </w:tcPr>
          <w:p w14:paraId="70218929" w14:textId="77777777" w:rsidR="00BE068A" w:rsidRDefault="00BE068A">
            <w:pPr>
              <w:spacing w:after="80"/>
              <w:jc w:val="center"/>
              <w:rPr>
                <w:b/>
                <w:sz w:val="20"/>
                <w:szCs w:val="20"/>
              </w:rPr>
            </w:pPr>
            <w:r>
              <w:rPr>
                <w:b/>
                <w:sz w:val="20"/>
                <w:szCs w:val="20"/>
              </w:rPr>
              <w:t>Data Format</w:t>
            </w:r>
          </w:p>
        </w:tc>
      </w:tr>
      <w:tr w:rsidR="00BE068A" w14:paraId="1682CEDD" w14:textId="77777777" w:rsidTr="00466E56">
        <w:tc>
          <w:tcPr>
            <w:tcW w:w="0" w:type="auto"/>
            <w:vMerge/>
            <w:tcBorders>
              <w:top w:val="single" w:sz="4" w:space="0" w:color="auto"/>
              <w:left w:val="single" w:sz="4" w:space="0" w:color="auto"/>
              <w:bottom w:val="single" w:sz="4" w:space="0" w:color="auto"/>
              <w:right w:val="single" w:sz="4" w:space="0" w:color="auto"/>
            </w:tcBorders>
            <w:vAlign w:val="center"/>
            <w:hideMark/>
          </w:tcPr>
          <w:p w14:paraId="4B4A5AD9" w14:textId="77777777" w:rsidR="00BE068A" w:rsidRDefault="00BE068A">
            <w:pPr>
              <w:rPr>
                <w:b/>
                <w:sz w:val="20"/>
                <w:szCs w:val="20"/>
              </w:rPr>
            </w:pPr>
          </w:p>
        </w:tc>
        <w:tc>
          <w:tcPr>
            <w:tcW w:w="716" w:type="dxa"/>
            <w:tcBorders>
              <w:top w:val="single" w:sz="4" w:space="0" w:color="auto"/>
              <w:left w:val="single" w:sz="4" w:space="0" w:color="auto"/>
              <w:bottom w:val="single" w:sz="4" w:space="0" w:color="auto"/>
              <w:right w:val="single" w:sz="4" w:space="0" w:color="auto"/>
            </w:tcBorders>
            <w:hideMark/>
          </w:tcPr>
          <w:p w14:paraId="7E8C0A26" w14:textId="77777777" w:rsidR="00BE068A" w:rsidRDefault="00BE068A">
            <w:pPr>
              <w:spacing w:after="80"/>
              <w:jc w:val="center"/>
              <w:rPr>
                <w:rFonts w:cs="Arial"/>
                <w:b/>
                <w:sz w:val="20"/>
                <w:szCs w:val="20"/>
              </w:rPr>
            </w:pPr>
            <w:r>
              <w:rPr>
                <w:b/>
                <w:sz w:val="20"/>
                <w:szCs w:val="20"/>
              </w:rPr>
              <w:t>Value</w:t>
            </w:r>
          </w:p>
        </w:tc>
        <w:tc>
          <w:tcPr>
            <w:tcW w:w="761" w:type="dxa"/>
            <w:tcBorders>
              <w:top w:val="single" w:sz="4" w:space="0" w:color="auto"/>
              <w:left w:val="single" w:sz="4" w:space="0" w:color="auto"/>
              <w:bottom w:val="single" w:sz="4" w:space="0" w:color="auto"/>
              <w:right w:val="single" w:sz="4" w:space="0" w:color="auto"/>
            </w:tcBorders>
            <w:hideMark/>
          </w:tcPr>
          <w:p w14:paraId="5D6E5368" w14:textId="77777777" w:rsidR="00BE068A" w:rsidRDefault="00BE068A">
            <w:pPr>
              <w:spacing w:after="80"/>
              <w:jc w:val="center"/>
              <w:rPr>
                <w:rFonts w:cs="Arial"/>
                <w:b/>
                <w:sz w:val="20"/>
                <w:szCs w:val="20"/>
              </w:rPr>
            </w:pPr>
            <w:r>
              <w:rPr>
                <w:b/>
                <w:sz w:val="20"/>
                <w:szCs w:val="20"/>
              </w:rPr>
              <w:t>Range</w:t>
            </w:r>
          </w:p>
        </w:tc>
        <w:tc>
          <w:tcPr>
            <w:tcW w:w="838" w:type="dxa"/>
            <w:tcBorders>
              <w:top w:val="single" w:sz="4" w:space="0" w:color="auto"/>
              <w:left w:val="single" w:sz="4" w:space="0" w:color="auto"/>
              <w:bottom w:val="single" w:sz="4" w:space="0" w:color="auto"/>
              <w:right w:val="single" w:sz="4" w:space="0" w:color="auto"/>
            </w:tcBorders>
            <w:hideMark/>
          </w:tcPr>
          <w:p w14:paraId="6C82A381" w14:textId="77777777" w:rsidR="00BE068A" w:rsidRDefault="00BE068A">
            <w:pPr>
              <w:spacing w:after="80"/>
              <w:jc w:val="center"/>
              <w:rPr>
                <w:b/>
                <w:sz w:val="20"/>
                <w:szCs w:val="20"/>
              </w:rPr>
            </w:pPr>
            <w:r>
              <w:rPr>
                <w:b/>
                <w:sz w:val="20"/>
                <w:szCs w:val="20"/>
              </w:rPr>
              <w:t>Corner</w:t>
            </w:r>
          </w:p>
        </w:tc>
        <w:tc>
          <w:tcPr>
            <w:tcW w:w="550" w:type="dxa"/>
            <w:tcBorders>
              <w:top w:val="single" w:sz="4" w:space="0" w:color="auto"/>
              <w:left w:val="single" w:sz="4" w:space="0" w:color="auto"/>
              <w:bottom w:val="single" w:sz="4" w:space="0" w:color="auto"/>
              <w:right w:val="single" w:sz="4" w:space="0" w:color="auto"/>
            </w:tcBorders>
            <w:hideMark/>
          </w:tcPr>
          <w:p w14:paraId="6AC78D30" w14:textId="77777777" w:rsidR="00BE068A" w:rsidRDefault="00BE068A">
            <w:pPr>
              <w:spacing w:after="80"/>
              <w:jc w:val="center"/>
              <w:rPr>
                <w:b/>
                <w:sz w:val="20"/>
                <w:szCs w:val="20"/>
              </w:rPr>
            </w:pPr>
            <w:r>
              <w:rPr>
                <w:b/>
                <w:sz w:val="20"/>
                <w:szCs w:val="20"/>
              </w:rPr>
              <w:t>List</w:t>
            </w:r>
          </w:p>
        </w:tc>
        <w:tc>
          <w:tcPr>
            <w:tcW w:w="1105" w:type="dxa"/>
            <w:tcBorders>
              <w:top w:val="single" w:sz="4" w:space="0" w:color="auto"/>
              <w:left w:val="single" w:sz="4" w:space="0" w:color="auto"/>
              <w:bottom w:val="single" w:sz="4" w:space="0" w:color="auto"/>
              <w:right w:val="single" w:sz="4" w:space="0" w:color="auto"/>
            </w:tcBorders>
            <w:hideMark/>
          </w:tcPr>
          <w:p w14:paraId="04805810" w14:textId="77777777" w:rsidR="00BE068A" w:rsidRDefault="00BE068A">
            <w:pPr>
              <w:spacing w:after="80"/>
              <w:jc w:val="center"/>
              <w:rPr>
                <w:b/>
                <w:sz w:val="20"/>
                <w:szCs w:val="20"/>
              </w:rPr>
            </w:pPr>
            <w:r>
              <w:rPr>
                <w:b/>
                <w:sz w:val="20"/>
                <w:szCs w:val="20"/>
              </w:rPr>
              <w:t>Increment</w:t>
            </w:r>
          </w:p>
        </w:tc>
        <w:tc>
          <w:tcPr>
            <w:tcW w:w="672" w:type="dxa"/>
            <w:tcBorders>
              <w:top w:val="single" w:sz="4" w:space="0" w:color="auto"/>
              <w:left w:val="single" w:sz="4" w:space="0" w:color="auto"/>
              <w:bottom w:val="single" w:sz="4" w:space="0" w:color="auto"/>
              <w:right w:val="single" w:sz="4" w:space="0" w:color="auto"/>
            </w:tcBorders>
            <w:hideMark/>
          </w:tcPr>
          <w:p w14:paraId="4ABF0766" w14:textId="77777777" w:rsidR="00BE068A" w:rsidRDefault="00BE068A">
            <w:pPr>
              <w:spacing w:after="80"/>
              <w:jc w:val="center"/>
              <w:rPr>
                <w:b/>
                <w:sz w:val="20"/>
                <w:szCs w:val="20"/>
              </w:rPr>
            </w:pPr>
            <w:r>
              <w:rPr>
                <w:b/>
                <w:sz w:val="20"/>
                <w:szCs w:val="20"/>
              </w:rPr>
              <w:t>Steps</w:t>
            </w:r>
          </w:p>
        </w:tc>
        <w:tc>
          <w:tcPr>
            <w:tcW w:w="1006" w:type="dxa"/>
            <w:tcBorders>
              <w:top w:val="single" w:sz="4" w:space="0" w:color="auto"/>
              <w:left w:val="single" w:sz="4" w:space="0" w:color="auto"/>
              <w:bottom w:val="single" w:sz="4" w:space="0" w:color="auto"/>
              <w:right w:val="single" w:sz="4" w:space="0" w:color="auto"/>
            </w:tcBorders>
            <w:hideMark/>
          </w:tcPr>
          <w:p w14:paraId="1D8BA6A1" w14:textId="77777777" w:rsidR="00BE068A" w:rsidRDefault="00BE068A">
            <w:pPr>
              <w:spacing w:after="80"/>
              <w:jc w:val="center"/>
              <w:rPr>
                <w:b/>
                <w:sz w:val="20"/>
                <w:szCs w:val="20"/>
              </w:rPr>
            </w:pPr>
            <w:r>
              <w:rPr>
                <w:b/>
                <w:sz w:val="20"/>
                <w:szCs w:val="20"/>
              </w:rPr>
              <w:t>Gaussian</w:t>
            </w:r>
          </w:p>
        </w:tc>
        <w:tc>
          <w:tcPr>
            <w:tcW w:w="694" w:type="dxa"/>
            <w:tcBorders>
              <w:top w:val="single" w:sz="4" w:space="0" w:color="auto"/>
              <w:left w:val="single" w:sz="4" w:space="0" w:color="auto"/>
              <w:bottom w:val="single" w:sz="4" w:space="0" w:color="auto"/>
              <w:right w:val="single" w:sz="4" w:space="0" w:color="auto"/>
            </w:tcBorders>
            <w:hideMark/>
          </w:tcPr>
          <w:p w14:paraId="11842869" w14:textId="77777777" w:rsidR="00BE068A" w:rsidRDefault="00BE068A">
            <w:pPr>
              <w:spacing w:after="80"/>
              <w:jc w:val="center"/>
              <w:rPr>
                <w:b/>
                <w:sz w:val="20"/>
                <w:szCs w:val="20"/>
              </w:rPr>
            </w:pPr>
            <w:r>
              <w:rPr>
                <w:b/>
                <w:sz w:val="20"/>
                <w:szCs w:val="20"/>
              </w:rPr>
              <w:t>Dual-Dirac</w:t>
            </w:r>
          </w:p>
        </w:tc>
        <w:tc>
          <w:tcPr>
            <w:tcW w:w="639" w:type="dxa"/>
            <w:tcBorders>
              <w:top w:val="single" w:sz="4" w:space="0" w:color="auto"/>
              <w:left w:val="single" w:sz="4" w:space="0" w:color="auto"/>
              <w:bottom w:val="single" w:sz="4" w:space="0" w:color="auto"/>
              <w:right w:val="single" w:sz="4" w:space="0" w:color="auto"/>
            </w:tcBorders>
            <w:hideMark/>
          </w:tcPr>
          <w:p w14:paraId="160F0748" w14:textId="77777777" w:rsidR="00BE068A" w:rsidRDefault="00BE068A">
            <w:pPr>
              <w:spacing w:after="80"/>
              <w:jc w:val="center"/>
              <w:rPr>
                <w:b/>
                <w:sz w:val="20"/>
                <w:szCs w:val="20"/>
              </w:rPr>
            </w:pPr>
            <w:proofErr w:type="spellStart"/>
            <w:r>
              <w:rPr>
                <w:b/>
                <w:sz w:val="20"/>
                <w:szCs w:val="20"/>
              </w:rPr>
              <w:t>DjRj</w:t>
            </w:r>
            <w:proofErr w:type="spellEnd"/>
          </w:p>
        </w:tc>
        <w:tc>
          <w:tcPr>
            <w:tcW w:w="705" w:type="dxa"/>
            <w:tcBorders>
              <w:top w:val="single" w:sz="4" w:space="0" w:color="auto"/>
              <w:left w:val="single" w:sz="4" w:space="0" w:color="auto"/>
              <w:bottom w:val="single" w:sz="4" w:space="0" w:color="auto"/>
              <w:right w:val="single" w:sz="4" w:space="0" w:color="auto"/>
            </w:tcBorders>
            <w:hideMark/>
          </w:tcPr>
          <w:p w14:paraId="59972567" w14:textId="77777777" w:rsidR="00BE068A" w:rsidRDefault="00BE068A">
            <w:pPr>
              <w:spacing w:after="80"/>
              <w:jc w:val="center"/>
              <w:rPr>
                <w:b/>
                <w:sz w:val="20"/>
                <w:szCs w:val="20"/>
              </w:rPr>
            </w:pPr>
            <w:r>
              <w:rPr>
                <w:b/>
                <w:sz w:val="20"/>
                <w:szCs w:val="20"/>
              </w:rPr>
              <w:t>Table</w:t>
            </w:r>
          </w:p>
        </w:tc>
      </w:tr>
      <w:tr w:rsidR="00466E56" w14:paraId="3366ED76"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3346C416" w14:textId="77777777" w:rsidR="00466E56" w:rsidRDefault="00466E56" w:rsidP="00466E56">
            <w:pPr>
              <w:spacing w:after="80"/>
              <w:rPr>
                <w:sz w:val="20"/>
                <w:szCs w:val="20"/>
              </w:rPr>
            </w:pPr>
            <w:r>
              <w:t>Ts4file</w:t>
            </w:r>
          </w:p>
        </w:tc>
        <w:tc>
          <w:tcPr>
            <w:tcW w:w="716" w:type="dxa"/>
            <w:tcBorders>
              <w:top w:val="single" w:sz="4" w:space="0" w:color="auto"/>
              <w:left w:val="single" w:sz="4" w:space="0" w:color="auto"/>
              <w:bottom w:val="single" w:sz="4" w:space="0" w:color="auto"/>
              <w:right w:val="single" w:sz="4" w:space="0" w:color="auto"/>
            </w:tcBorders>
            <w:hideMark/>
          </w:tcPr>
          <w:p w14:paraId="3CDD44A1" w14:textId="77777777" w:rsidR="00466E56" w:rsidRDefault="00466E56" w:rsidP="00466E56">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0F9E96A7" w14:textId="77777777" w:rsidR="00466E56" w:rsidRDefault="00466E56" w:rsidP="00466E56">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5206470E" w14:textId="46BE7155" w:rsidR="00466E56" w:rsidRDefault="00466E56" w:rsidP="00466E56">
            <w:pPr>
              <w:spacing w:after="80"/>
              <w:jc w:val="center"/>
              <w:rPr>
                <w:szCs w:val="20"/>
              </w:rPr>
            </w:pPr>
            <w:r>
              <w:rPr>
                <w:szCs w:val="20"/>
              </w:rPr>
              <w:t>X</w:t>
            </w:r>
          </w:p>
        </w:tc>
        <w:tc>
          <w:tcPr>
            <w:tcW w:w="550" w:type="dxa"/>
            <w:tcBorders>
              <w:top w:val="single" w:sz="4" w:space="0" w:color="auto"/>
              <w:left w:val="single" w:sz="4" w:space="0" w:color="auto"/>
              <w:bottom w:val="single" w:sz="4" w:space="0" w:color="auto"/>
              <w:right w:val="single" w:sz="4" w:space="0" w:color="auto"/>
            </w:tcBorders>
          </w:tcPr>
          <w:p w14:paraId="55E0BB60" w14:textId="10DB95F6" w:rsidR="00466E56" w:rsidRDefault="00466E56" w:rsidP="00466E56">
            <w:pPr>
              <w:spacing w:after="80"/>
              <w:jc w:val="center"/>
              <w:rPr>
                <w:szCs w:val="20"/>
              </w:rPr>
            </w:pPr>
            <w:r>
              <w:rPr>
                <w:szCs w:val="20"/>
              </w:rPr>
              <w:t>X</w:t>
            </w:r>
          </w:p>
        </w:tc>
        <w:tc>
          <w:tcPr>
            <w:tcW w:w="1105" w:type="dxa"/>
            <w:tcBorders>
              <w:top w:val="single" w:sz="4" w:space="0" w:color="auto"/>
              <w:left w:val="single" w:sz="4" w:space="0" w:color="auto"/>
              <w:bottom w:val="single" w:sz="4" w:space="0" w:color="auto"/>
              <w:right w:val="single" w:sz="4" w:space="0" w:color="auto"/>
            </w:tcBorders>
          </w:tcPr>
          <w:p w14:paraId="2981432B" w14:textId="77777777" w:rsidR="00466E56" w:rsidRDefault="00466E56" w:rsidP="00466E56">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5EFA94AC" w14:textId="77777777" w:rsidR="00466E56" w:rsidRDefault="00466E56" w:rsidP="00466E56">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4E267256" w14:textId="77777777" w:rsidR="00466E56" w:rsidRDefault="00466E56" w:rsidP="00466E56">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33FD1DA4" w14:textId="77777777" w:rsidR="00466E56" w:rsidRDefault="00466E56" w:rsidP="00466E56">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1066F299" w14:textId="77777777" w:rsidR="00466E56" w:rsidRDefault="00466E56" w:rsidP="00466E56">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58759F23" w14:textId="77777777" w:rsidR="00466E56" w:rsidRDefault="00466E56" w:rsidP="00466E56">
            <w:pPr>
              <w:spacing w:after="80"/>
              <w:rPr>
                <w:szCs w:val="20"/>
              </w:rPr>
            </w:pPr>
          </w:p>
        </w:tc>
      </w:tr>
      <w:tr w:rsidR="00466E56" w:rsidDel="00F44E07" w14:paraId="3F0937DF" w14:textId="148E69CE" w:rsidTr="00466E56">
        <w:trPr>
          <w:del w:id="243" w:author="Author"/>
        </w:trPr>
        <w:tc>
          <w:tcPr>
            <w:tcW w:w="2696" w:type="dxa"/>
            <w:tcBorders>
              <w:top w:val="single" w:sz="4" w:space="0" w:color="auto"/>
              <w:left w:val="single" w:sz="4" w:space="0" w:color="auto"/>
              <w:bottom w:val="single" w:sz="4" w:space="0" w:color="auto"/>
              <w:right w:val="single" w:sz="4" w:space="0" w:color="auto"/>
            </w:tcBorders>
            <w:hideMark/>
          </w:tcPr>
          <w:p w14:paraId="0EB0A95A" w14:textId="3BEE6F51" w:rsidR="00466E56" w:rsidDel="00F44E07" w:rsidRDefault="00466E56" w:rsidP="00466E56">
            <w:pPr>
              <w:spacing w:after="80"/>
              <w:rPr>
                <w:del w:id="244" w:author="Author"/>
                <w:rFonts w:cs="Arial"/>
                <w:b/>
                <w:sz w:val="20"/>
                <w:szCs w:val="20"/>
              </w:rPr>
            </w:pPr>
            <w:del w:id="245" w:author="Author">
              <w:r w:rsidDel="00F44E07">
                <w:lastRenderedPageBreak/>
                <w:delText>Ts4file_Boundary</w:delText>
              </w:r>
            </w:del>
          </w:p>
        </w:tc>
        <w:tc>
          <w:tcPr>
            <w:tcW w:w="716" w:type="dxa"/>
            <w:tcBorders>
              <w:top w:val="single" w:sz="4" w:space="0" w:color="auto"/>
              <w:left w:val="single" w:sz="4" w:space="0" w:color="auto"/>
              <w:bottom w:val="single" w:sz="4" w:space="0" w:color="auto"/>
              <w:right w:val="single" w:sz="4" w:space="0" w:color="auto"/>
            </w:tcBorders>
            <w:hideMark/>
          </w:tcPr>
          <w:p w14:paraId="2A5DA13C" w14:textId="11903EFB" w:rsidR="00466E56" w:rsidDel="00F44E07" w:rsidRDefault="00466E56" w:rsidP="00466E56">
            <w:pPr>
              <w:spacing w:after="80"/>
              <w:jc w:val="center"/>
              <w:rPr>
                <w:del w:id="246" w:author="Author"/>
                <w:rFonts w:cs="Arial"/>
                <w:b/>
                <w:szCs w:val="20"/>
              </w:rPr>
            </w:pPr>
            <w:del w:id="247" w:author="Author">
              <w:r w:rsidDel="00F44E07">
                <w:rPr>
                  <w:szCs w:val="20"/>
                </w:rPr>
                <w:delText>X</w:delText>
              </w:r>
            </w:del>
          </w:p>
        </w:tc>
        <w:tc>
          <w:tcPr>
            <w:tcW w:w="761" w:type="dxa"/>
            <w:tcBorders>
              <w:top w:val="single" w:sz="4" w:space="0" w:color="auto"/>
              <w:left w:val="single" w:sz="4" w:space="0" w:color="auto"/>
              <w:bottom w:val="single" w:sz="4" w:space="0" w:color="auto"/>
              <w:right w:val="single" w:sz="4" w:space="0" w:color="auto"/>
            </w:tcBorders>
          </w:tcPr>
          <w:p w14:paraId="64FF55D5" w14:textId="65CCD1DD" w:rsidR="00466E56" w:rsidDel="00F44E07" w:rsidRDefault="00466E56" w:rsidP="00466E56">
            <w:pPr>
              <w:spacing w:after="80"/>
              <w:jc w:val="center"/>
              <w:rPr>
                <w:del w:id="248" w:author="Author"/>
                <w:szCs w:val="20"/>
              </w:rPr>
            </w:pPr>
          </w:p>
        </w:tc>
        <w:tc>
          <w:tcPr>
            <w:tcW w:w="838" w:type="dxa"/>
            <w:tcBorders>
              <w:top w:val="single" w:sz="4" w:space="0" w:color="auto"/>
              <w:left w:val="single" w:sz="4" w:space="0" w:color="auto"/>
              <w:bottom w:val="single" w:sz="4" w:space="0" w:color="auto"/>
              <w:right w:val="single" w:sz="4" w:space="0" w:color="auto"/>
            </w:tcBorders>
          </w:tcPr>
          <w:p w14:paraId="328CC0D2" w14:textId="7D9BEB57" w:rsidR="00466E56" w:rsidDel="00F44E07" w:rsidRDefault="00466E56" w:rsidP="00466E56">
            <w:pPr>
              <w:spacing w:after="80"/>
              <w:jc w:val="center"/>
              <w:rPr>
                <w:del w:id="249" w:author="Author"/>
                <w:szCs w:val="20"/>
              </w:rPr>
            </w:pPr>
          </w:p>
        </w:tc>
        <w:tc>
          <w:tcPr>
            <w:tcW w:w="550" w:type="dxa"/>
            <w:tcBorders>
              <w:top w:val="single" w:sz="4" w:space="0" w:color="auto"/>
              <w:left w:val="single" w:sz="4" w:space="0" w:color="auto"/>
              <w:bottom w:val="single" w:sz="4" w:space="0" w:color="auto"/>
              <w:right w:val="single" w:sz="4" w:space="0" w:color="auto"/>
            </w:tcBorders>
          </w:tcPr>
          <w:p w14:paraId="5CCDF61A" w14:textId="61A06390" w:rsidR="00466E56" w:rsidDel="00F44E07" w:rsidRDefault="00466E56" w:rsidP="00466E56">
            <w:pPr>
              <w:spacing w:after="80"/>
              <w:jc w:val="center"/>
              <w:rPr>
                <w:del w:id="250" w:author="Author"/>
                <w:szCs w:val="20"/>
              </w:rPr>
            </w:pPr>
          </w:p>
        </w:tc>
        <w:tc>
          <w:tcPr>
            <w:tcW w:w="1105" w:type="dxa"/>
            <w:tcBorders>
              <w:top w:val="single" w:sz="4" w:space="0" w:color="auto"/>
              <w:left w:val="single" w:sz="4" w:space="0" w:color="auto"/>
              <w:bottom w:val="single" w:sz="4" w:space="0" w:color="auto"/>
              <w:right w:val="single" w:sz="4" w:space="0" w:color="auto"/>
            </w:tcBorders>
          </w:tcPr>
          <w:p w14:paraId="64673E07" w14:textId="611867FF" w:rsidR="00466E56" w:rsidDel="00F44E07" w:rsidRDefault="00466E56" w:rsidP="00466E56">
            <w:pPr>
              <w:spacing w:after="80"/>
              <w:jc w:val="center"/>
              <w:rPr>
                <w:del w:id="251" w:author="Author"/>
                <w:szCs w:val="20"/>
              </w:rPr>
            </w:pPr>
          </w:p>
        </w:tc>
        <w:tc>
          <w:tcPr>
            <w:tcW w:w="672" w:type="dxa"/>
            <w:tcBorders>
              <w:top w:val="single" w:sz="4" w:space="0" w:color="auto"/>
              <w:left w:val="single" w:sz="4" w:space="0" w:color="auto"/>
              <w:bottom w:val="single" w:sz="4" w:space="0" w:color="auto"/>
              <w:right w:val="single" w:sz="4" w:space="0" w:color="auto"/>
            </w:tcBorders>
          </w:tcPr>
          <w:p w14:paraId="67C372AD" w14:textId="005A95EE" w:rsidR="00466E56" w:rsidDel="00F44E07" w:rsidRDefault="00466E56" w:rsidP="00466E56">
            <w:pPr>
              <w:spacing w:after="80"/>
              <w:jc w:val="center"/>
              <w:rPr>
                <w:del w:id="252" w:author="Author"/>
                <w:szCs w:val="20"/>
              </w:rPr>
            </w:pPr>
          </w:p>
        </w:tc>
        <w:tc>
          <w:tcPr>
            <w:tcW w:w="1006" w:type="dxa"/>
            <w:tcBorders>
              <w:top w:val="single" w:sz="4" w:space="0" w:color="auto"/>
              <w:left w:val="single" w:sz="4" w:space="0" w:color="auto"/>
              <w:bottom w:val="single" w:sz="4" w:space="0" w:color="auto"/>
              <w:right w:val="single" w:sz="4" w:space="0" w:color="auto"/>
            </w:tcBorders>
          </w:tcPr>
          <w:p w14:paraId="50133269" w14:textId="2E367B57" w:rsidR="00466E56" w:rsidDel="00F44E07" w:rsidRDefault="00466E56" w:rsidP="00466E56">
            <w:pPr>
              <w:spacing w:after="80"/>
              <w:jc w:val="center"/>
              <w:rPr>
                <w:del w:id="253" w:author="Author"/>
                <w:szCs w:val="20"/>
              </w:rPr>
            </w:pPr>
          </w:p>
        </w:tc>
        <w:tc>
          <w:tcPr>
            <w:tcW w:w="694" w:type="dxa"/>
            <w:tcBorders>
              <w:top w:val="single" w:sz="4" w:space="0" w:color="auto"/>
              <w:left w:val="single" w:sz="4" w:space="0" w:color="auto"/>
              <w:bottom w:val="single" w:sz="4" w:space="0" w:color="auto"/>
              <w:right w:val="single" w:sz="4" w:space="0" w:color="auto"/>
            </w:tcBorders>
          </w:tcPr>
          <w:p w14:paraId="0B81BEA3" w14:textId="7B269511" w:rsidR="00466E56" w:rsidDel="00F44E07" w:rsidRDefault="00466E56" w:rsidP="00466E56">
            <w:pPr>
              <w:spacing w:after="80"/>
              <w:jc w:val="center"/>
              <w:rPr>
                <w:del w:id="254" w:author="Author"/>
                <w:szCs w:val="20"/>
              </w:rPr>
            </w:pPr>
          </w:p>
        </w:tc>
        <w:tc>
          <w:tcPr>
            <w:tcW w:w="639" w:type="dxa"/>
            <w:tcBorders>
              <w:top w:val="single" w:sz="4" w:space="0" w:color="auto"/>
              <w:left w:val="single" w:sz="4" w:space="0" w:color="auto"/>
              <w:bottom w:val="single" w:sz="4" w:space="0" w:color="auto"/>
              <w:right w:val="single" w:sz="4" w:space="0" w:color="auto"/>
            </w:tcBorders>
          </w:tcPr>
          <w:p w14:paraId="0B7B3A8D" w14:textId="12319AF3" w:rsidR="00466E56" w:rsidDel="00F44E07" w:rsidRDefault="00466E56" w:rsidP="00466E56">
            <w:pPr>
              <w:spacing w:after="80"/>
              <w:jc w:val="center"/>
              <w:rPr>
                <w:del w:id="255" w:author="Author"/>
                <w:szCs w:val="20"/>
              </w:rPr>
            </w:pPr>
          </w:p>
        </w:tc>
        <w:tc>
          <w:tcPr>
            <w:tcW w:w="705" w:type="dxa"/>
            <w:tcBorders>
              <w:top w:val="single" w:sz="4" w:space="0" w:color="auto"/>
              <w:left w:val="single" w:sz="4" w:space="0" w:color="auto"/>
              <w:bottom w:val="single" w:sz="4" w:space="0" w:color="auto"/>
              <w:right w:val="single" w:sz="4" w:space="0" w:color="auto"/>
            </w:tcBorders>
          </w:tcPr>
          <w:p w14:paraId="1181E3B4" w14:textId="141213CD" w:rsidR="00466E56" w:rsidDel="00F44E07" w:rsidRDefault="00466E56" w:rsidP="00466E56">
            <w:pPr>
              <w:spacing w:after="80"/>
              <w:jc w:val="center"/>
              <w:rPr>
                <w:del w:id="256" w:author="Author"/>
                <w:szCs w:val="20"/>
              </w:rPr>
            </w:pPr>
          </w:p>
        </w:tc>
      </w:tr>
      <w:tr w:rsidR="00650B0A" w:rsidDel="00F44E07" w14:paraId="61A66861" w14:textId="5CCD113A" w:rsidTr="00466E56">
        <w:trPr>
          <w:del w:id="257" w:author="Author"/>
        </w:trPr>
        <w:tc>
          <w:tcPr>
            <w:tcW w:w="2696" w:type="dxa"/>
            <w:tcBorders>
              <w:top w:val="single" w:sz="4" w:space="0" w:color="auto"/>
              <w:left w:val="single" w:sz="4" w:space="0" w:color="auto"/>
              <w:bottom w:val="single" w:sz="4" w:space="0" w:color="auto"/>
              <w:right w:val="single" w:sz="4" w:space="0" w:color="auto"/>
            </w:tcBorders>
          </w:tcPr>
          <w:p w14:paraId="1935EB1C" w14:textId="11023D52" w:rsidR="00650B0A" w:rsidDel="00F44E07" w:rsidRDefault="00650B0A" w:rsidP="00650B0A">
            <w:pPr>
              <w:spacing w:after="80"/>
              <w:rPr>
                <w:del w:id="258" w:author="Author"/>
              </w:rPr>
            </w:pPr>
            <w:del w:id="259" w:author="Author">
              <w:r w:rsidDel="00F44E07">
                <w:delText>Ts4file_Package_Options</w:delText>
              </w:r>
            </w:del>
          </w:p>
        </w:tc>
        <w:tc>
          <w:tcPr>
            <w:tcW w:w="716" w:type="dxa"/>
            <w:tcBorders>
              <w:top w:val="single" w:sz="4" w:space="0" w:color="auto"/>
              <w:left w:val="single" w:sz="4" w:space="0" w:color="auto"/>
              <w:bottom w:val="single" w:sz="4" w:space="0" w:color="auto"/>
              <w:right w:val="single" w:sz="4" w:space="0" w:color="auto"/>
            </w:tcBorders>
          </w:tcPr>
          <w:p w14:paraId="4489483F" w14:textId="316663A1" w:rsidR="00650B0A" w:rsidDel="00F44E07" w:rsidRDefault="00650B0A" w:rsidP="00650B0A">
            <w:pPr>
              <w:spacing w:after="80"/>
              <w:jc w:val="center"/>
              <w:rPr>
                <w:del w:id="260" w:author="Author"/>
                <w:szCs w:val="20"/>
              </w:rPr>
            </w:pPr>
            <w:del w:id="261" w:author="Author">
              <w:r w:rsidDel="00F44E07">
                <w:rPr>
                  <w:szCs w:val="20"/>
                </w:rPr>
                <w:delText>X</w:delText>
              </w:r>
            </w:del>
          </w:p>
        </w:tc>
        <w:tc>
          <w:tcPr>
            <w:tcW w:w="761" w:type="dxa"/>
            <w:tcBorders>
              <w:top w:val="single" w:sz="4" w:space="0" w:color="auto"/>
              <w:left w:val="single" w:sz="4" w:space="0" w:color="auto"/>
              <w:bottom w:val="single" w:sz="4" w:space="0" w:color="auto"/>
              <w:right w:val="single" w:sz="4" w:space="0" w:color="auto"/>
            </w:tcBorders>
          </w:tcPr>
          <w:p w14:paraId="61A55FC4" w14:textId="4008EA6F" w:rsidR="00650B0A" w:rsidDel="00F44E07" w:rsidRDefault="00650B0A" w:rsidP="00650B0A">
            <w:pPr>
              <w:spacing w:after="80"/>
              <w:jc w:val="center"/>
              <w:rPr>
                <w:del w:id="262" w:author="Author"/>
                <w:szCs w:val="20"/>
              </w:rPr>
            </w:pPr>
          </w:p>
        </w:tc>
        <w:tc>
          <w:tcPr>
            <w:tcW w:w="838" w:type="dxa"/>
            <w:tcBorders>
              <w:top w:val="single" w:sz="4" w:space="0" w:color="auto"/>
              <w:left w:val="single" w:sz="4" w:space="0" w:color="auto"/>
              <w:bottom w:val="single" w:sz="4" w:space="0" w:color="auto"/>
              <w:right w:val="single" w:sz="4" w:space="0" w:color="auto"/>
            </w:tcBorders>
          </w:tcPr>
          <w:p w14:paraId="2057DBF7" w14:textId="31168116" w:rsidR="00650B0A" w:rsidDel="00F44E07" w:rsidRDefault="00650B0A" w:rsidP="00650B0A">
            <w:pPr>
              <w:spacing w:after="80"/>
              <w:jc w:val="center"/>
              <w:rPr>
                <w:del w:id="263" w:author="Author"/>
                <w:szCs w:val="20"/>
              </w:rPr>
            </w:pPr>
          </w:p>
        </w:tc>
        <w:tc>
          <w:tcPr>
            <w:tcW w:w="550" w:type="dxa"/>
            <w:tcBorders>
              <w:top w:val="single" w:sz="4" w:space="0" w:color="auto"/>
              <w:left w:val="single" w:sz="4" w:space="0" w:color="auto"/>
              <w:bottom w:val="single" w:sz="4" w:space="0" w:color="auto"/>
              <w:right w:val="single" w:sz="4" w:space="0" w:color="auto"/>
            </w:tcBorders>
          </w:tcPr>
          <w:p w14:paraId="659E4C93" w14:textId="3BB2BF96" w:rsidR="00650B0A" w:rsidDel="00F44E07" w:rsidRDefault="00650B0A" w:rsidP="00650B0A">
            <w:pPr>
              <w:spacing w:after="80"/>
              <w:jc w:val="center"/>
              <w:rPr>
                <w:del w:id="264" w:author="Author"/>
                <w:szCs w:val="20"/>
              </w:rPr>
            </w:pPr>
            <w:del w:id="265" w:author="Author">
              <w:r w:rsidDel="00F44E07">
                <w:rPr>
                  <w:szCs w:val="20"/>
                </w:rPr>
                <w:delText>X</w:delText>
              </w:r>
            </w:del>
          </w:p>
        </w:tc>
        <w:tc>
          <w:tcPr>
            <w:tcW w:w="1105" w:type="dxa"/>
            <w:tcBorders>
              <w:top w:val="single" w:sz="4" w:space="0" w:color="auto"/>
              <w:left w:val="single" w:sz="4" w:space="0" w:color="auto"/>
              <w:bottom w:val="single" w:sz="4" w:space="0" w:color="auto"/>
              <w:right w:val="single" w:sz="4" w:space="0" w:color="auto"/>
            </w:tcBorders>
          </w:tcPr>
          <w:p w14:paraId="04EC85F0" w14:textId="536CBA54" w:rsidR="00650B0A" w:rsidDel="00F44E07" w:rsidRDefault="00650B0A" w:rsidP="00650B0A">
            <w:pPr>
              <w:spacing w:after="80"/>
              <w:jc w:val="center"/>
              <w:rPr>
                <w:del w:id="266" w:author="Author"/>
                <w:szCs w:val="20"/>
              </w:rPr>
            </w:pPr>
          </w:p>
        </w:tc>
        <w:tc>
          <w:tcPr>
            <w:tcW w:w="672" w:type="dxa"/>
            <w:tcBorders>
              <w:top w:val="single" w:sz="4" w:space="0" w:color="auto"/>
              <w:left w:val="single" w:sz="4" w:space="0" w:color="auto"/>
              <w:bottom w:val="single" w:sz="4" w:space="0" w:color="auto"/>
              <w:right w:val="single" w:sz="4" w:space="0" w:color="auto"/>
            </w:tcBorders>
          </w:tcPr>
          <w:p w14:paraId="00DAF633" w14:textId="0D350462" w:rsidR="00650B0A" w:rsidDel="00F44E07" w:rsidRDefault="00650B0A" w:rsidP="00650B0A">
            <w:pPr>
              <w:spacing w:after="80"/>
              <w:jc w:val="center"/>
              <w:rPr>
                <w:del w:id="267" w:author="Author"/>
                <w:szCs w:val="20"/>
              </w:rPr>
            </w:pPr>
          </w:p>
        </w:tc>
        <w:tc>
          <w:tcPr>
            <w:tcW w:w="1006" w:type="dxa"/>
            <w:tcBorders>
              <w:top w:val="single" w:sz="4" w:space="0" w:color="auto"/>
              <w:left w:val="single" w:sz="4" w:space="0" w:color="auto"/>
              <w:bottom w:val="single" w:sz="4" w:space="0" w:color="auto"/>
              <w:right w:val="single" w:sz="4" w:space="0" w:color="auto"/>
            </w:tcBorders>
          </w:tcPr>
          <w:p w14:paraId="6B23A3DE" w14:textId="45F5CB3D" w:rsidR="00650B0A" w:rsidDel="00F44E07" w:rsidRDefault="00650B0A" w:rsidP="00650B0A">
            <w:pPr>
              <w:spacing w:after="80"/>
              <w:rPr>
                <w:del w:id="268" w:author="Author"/>
                <w:szCs w:val="20"/>
              </w:rPr>
            </w:pPr>
          </w:p>
        </w:tc>
        <w:tc>
          <w:tcPr>
            <w:tcW w:w="694" w:type="dxa"/>
            <w:tcBorders>
              <w:top w:val="single" w:sz="4" w:space="0" w:color="auto"/>
              <w:left w:val="single" w:sz="4" w:space="0" w:color="auto"/>
              <w:bottom w:val="single" w:sz="4" w:space="0" w:color="auto"/>
              <w:right w:val="single" w:sz="4" w:space="0" w:color="auto"/>
            </w:tcBorders>
          </w:tcPr>
          <w:p w14:paraId="51527555" w14:textId="0182C060" w:rsidR="00650B0A" w:rsidDel="00F44E07" w:rsidRDefault="00650B0A" w:rsidP="00650B0A">
            <w:pPr>
              <w:spacing w:after="80"/>
              <w:rPr>
                <w:del w:id="269" w:author="Author"/>
                <w:szCs w:val="20"/>
              </w:rPr>
            </w:pPr>
          </w:p>
        </w:tc>
        <w:tc>
          <w:tcPr>
            <w:tcW w:w="639" w:type="dxa"/>
            <w:tcBorders>
              <w:top w:val="single" w:sz="4" w:space="0" w:color="auto"/>
              <w:left w:val="single" w:sz="4" w:space="0" w:color="auto"/>
              <w:bottom w:val="single" w:sz="4" w:space="0" w:color="auto"/>
              <w:right w:val="single" w:sz="4" w:space="0" w:color="auto"/>
            </w:tcBorders>
          </w:tcPr>
          <w:p w14:paraId="636C22A8" w14:textId="101AD4DB" w:rsidR="00650B0A" w:rsidDel="00F44E07" w:rsidRDefault="00650B0A" w:rsidP="00650B0A">
            <w:pPr>
              <w:spacing w:after="80"/>
              <w:rPr>
                <w:del w:id="270" w:author="Author"/>
                <w:szCs w:val="20"/>
              </w:rPr>
            </w:pPr>
          </w:p>
        </w:tc>
        <w:tc>
          <w:tcPr>
            <w:tcW w:w="705" w:type="dxa"/>
            <w:tcBorders>
              <w:top w:val="single" w:sz="4" w:space="0" w:color="auto"/>
              <w:left w:val="single" w:sz="4" w:space="0" w:color="auto"/>
              <w:bottom w:val="single" w:sz="4" w:space="0" w:color="auto"/>
              <w:right w:val="single" w:sz="4" w:space="0" w:color="auto"/>
            </w:tcBorders>
          </w:tcPr>
          <w:p w14:paraId="467A6CA2" w14:textId="70648EF4" w:rsidR="00650B0A" w:rsidDel="00F44E07" w:rsidRDefault="00650B0A" w:rsidP="00650B0A">
            <w:pPr>
              <w:spacing w:after="80"/>
              <w:rPr>
                <w:del w:id="271" w:author="Author"/>
                <w:szCs w:val="20"/>
              </w:rPr>
            </w:pPr>
          </w:p>
        </w:tc>
      </w:tr>
      <w:tr w:rsidR="00650B0A" w:rsidDel="00F44E07" w14:paraId="14E69891" w14:textId="26D7F063" w:rsidTr="00466E56">
        <w:trPr>
          <w:del w:id="272" w:author="Author"/>
        </w:trPr>
        <w:tc>
          <w:tcPr>
            <w:tcW w:w="2696" w:type="dxa"/>
            <w:tcBorders>
              <w:top w:val="single" w:sz="4" w:space="0" w:color="auto"/>
              <w:left w:val="single" w:sz="4" w:space="0" w:color="auto"/>
              <w:bottom w:val="single" w:sz="4" w:space="0" w:color="auto"/>
              <w:right w:val="single" w:sz="4" w:space="0" w:color="auto"/>
            </w:tcBorders>
          </w:tcPr>
          <w:p w14:paraId="49647D43" w14:textId="15677ED2" w:rsidR="00650B0A" w:rsidDel="00F44E07" w:rsidRDefault="00650B0A" w:rsidP="00650B0A">
            <w:pPr>
              <w:spacing w:after="80"/>
              <w:rPr>
                <w:del w:id="273" w:author="Author"/>
              </w:rPr>
            </w:pPr>
            <w:del w:id="274" w:author="Author">
              <w:r w:rsidDel="00F44E07">
                <w:delText>Ts4file_Package_Data</w:delText>
              </w:r>
            </w:del>
          </w:p>
        </w:tc>
        <w:tc>
          <w:tcPr>
            <w:tcW w:w="716" w:type="dxa"/>
            <w:tcBorders>
              <w:top w:val="single" w:sz="4" w:space="0" w:color="auto"/>
              <w:left w:val="single" w:sz="4" w:space="0" w:color="auto"/>
              <w:bottom w:val="single" w:sz="4" w:space="0" w:color="auto"/>
              <w:right w:val="single" w:sz="4" w:space="0" w:color="auto"/>
            </w:tcBorders>
          </w:tcPr>
          <w:p w14:paraId="2F2646F6" w14:textId="4221AF64" w:rsidR="00650B0A" w:rsidDel="00F44E07" w:rsidRDefault="00650B0A" w:rsidP="00650B0A">
            <w:pPr>
              <w:spacing w:after="80"/>
              <w:jc w:val="center"/>
              <w:rPr>
                <w:del w:id="275" w:author="Author"/>
                <w:szCs w:val="20"/>
              </w:rPr>
            </w:pPr>
            <w:del w:id="276" w:author="Author">
              <w:r w:rsidDel="00F44E07">
                <w:rPr>
                  <w:szCs w:val="20"/>
                </w:rPr>
                <w:delText>X</w:delText>
              </w:r>
            </w:del>
          </w:p>
        </w:tc>
        <w:tc>
          <w:tcPr>
            <w:tcW w:w="761" w:type="dxa"/>
            <w:tcBorders>
              <w:top w:val="single" w:sz="4" w:space="0" w:color="auto"/>
              <w:left w:val="single" w:sz="4" w:space="0" w:color="auto"/>
              <w:bottom w:val="single" w:sz="4" w:space="0" w:color="auto"/>
              <w:right w:val="single" w:sz="4" w:space="0" w:color="auto"/>
            </w:tcBorders>
          </w:tcPr>
          <w:p w14:paraId="6A7D1A1D" w14:textId="21526785" w:rsidR="00650B0A" w:rsidDel="00F44E07" w:rsidRDefault="00650B0A" w:rsidP="00650B0A">
            <w:pPr>
              <w:spacing w:after="80"/>
              <w:jc w:val="center"/>
              <w:rPr>
                <w:del w:id="277" w:author="Author"/>
                <w:szCs w:val="20"/>
              </w:rPr>
            </w:pPr>
          </w:p>
        </w:tc>
        <w:tc>
          <w:tcPr>
            <w:tcW w:w="838" w:type="dxa"/>
            <w:tcBorders>
              <w:top w:val="single" w:sz="4" w:space="0" w:color="auto"/>
              <w:left w:val="single" w:sz="4" w:space="0" w:color="auto"/>
              <w:bottom w:val="single" w:sz="4" w:space="0" w:color="auto"/>
              <w:right w:val="single" w:sz="4" w:space="0" w:color="auto"/>
            </w:tcBorders>
          </w:tcPr>
          <w:p w14:paraId="5C5FC711" w14:textId="2B35C50B" w:rsidR="00650B0A" w:rsidDel="00F44E07" w:rsidRDefault="00650B0A" w:rsidP="00650B0A">
            <w:pPr>
              <w:spacing w:after="80"/>
              <w:jc w:val="center"/>
              <w:rPr>
                <w:del w:id="278" w:author="Author"/>
                <w:szCs w:val="20"/>
              </w:rPr>
            </w:pPr>
            <w:del w:id="279" w:author="Author">
              <w:r w:rsidDel="00F44E07">
                <w:rPr>
                  <w:szCs w:val="20"/>
                </w:rPr>
                <w:delText>X</w:delText>
              </w:r>
            </w:del>
          </w:p>
        </w:tc>
        <w:tc>
          <w:tcPr>
            <w:tcW w:w="550" w:type="dxa"/>
            <w:tcBorders>
              <w:top w:val="single" w:sz="4" w:space="0" w:color="auto"/>
              <w:left w:val="single" w:sz="4" w:space="0" w:color="auto"/>
              <w:bottom w:val="single" w:sz="4" w:space="0" w:color="auto"/>
              <w:right w:val="single" w:sz="4" w:space="0" w:color="auto"/>
            </w:tcBorders>
          </w:tcPr>
          <w:p w14:paraId="6164ACAB" w14:textId="2DFCD58F" w:rsidR="00650B0A" w:rsidDel="00F44E07" w:rsidRDefault="00650B0A" w:rsidP="00650B0A">
            <w:pPr>
              <w:spacing w:after="80"/>
              <w:jc w:val="center"/>
              <w:rPr>
                <w:del w:id="280" w:author="Author"/>
                <w:szCs w:val="20"/>
              </w:rPr>
            </w:pPr>
            <w:del w:id="281" w:author="Author">
              <w:r w:rsidDel="00F44E07">
                <w:rPr>
                  <w:szCs w:val="20"/>
                </w:rPr>
                <w:delText>X</w:delText>
              </w:r>
            </w:del>
          </w:p>
        </w:tc>
        <w:tc>
          <w:tcPr>
            <w:tcW w:w="1105" w:type="dxa"/>
            <w:tcBorders>
              <w:top w:val="single" w:sz="4" w:space="0" w:color="auto"/>
              <w:left w:val="single" w:sz="4" w:space="0" w:color="auto"/>
              <w:bottom w:val="single" w:sz="4" w:space="0" w:color="auto"/>
              <w:right w:val="single" w:sz="4" w:space="0" w:color="auto"/>
            </w:tcBorders>
          </w:tcPr>
          <w:p w14:paraId="6E40FFA0" w14:textId="57998FC3" w:rsidR="00650B0A" w:rsidDel="00F44E07" w:rsidRDefault="00650B0A" w:rsidP="00650B0A">
            <w:pPr>
              <w:spacing w:after="80"/>
              <w:jc w:val="center"/>
              <w:rPr>
                <w:del w:id="282" w:author="Author"/>
                <w:szCs w:val="20"/>
              </w:rPr>
            </w:pPr>
          </w:p>
        </w:tc>
        <w:tc>
          <w:tcPr>
            <w:tcW w:w="672" w:type="dxa"/>
            <w:tcBorders>
              <w:top w:val="single" w:sz="4" w:space="0" w:color="auto"/>
              <w:left w:val="single" w:sz="4" w:space="0" w:color="auto"/>
              <w:bottom w:val="single" w:sz="4" w:space="0" w:color="auto"/>
              <w:right w:val="single" w:sz="4" w:space="0" w:color="auto"/>
            </w:tcBorders>
          </w:tcPr>
          <w:p w14:paraId="4E9B7F5B" w14:textId="392D0A40" w:rsidR="00650B0A" w:rsidDel="00F44E07" w:rsidRDefault="00650B0A" w:rsidP="00650B0A">
            <w:pPr>
              <w:spacing w:after="80"/>
              <w:jc w:val="center"/>
              <w:rPr>
                <w:del w:id="283" w:author="Author"/>
                <w:szCs w:val="20"/>
              </w:rPr>
            </w:pPr>
          </w:p>
        </w:tc>
        <w:tc>
          <w:tcPr>
            <w:tcW w:w="1006" w:type="dxa"/>
            <w:tcBorders>
              <w:top w:val="single" w:sz="4" w:space="0" w:color="auto"/>
              <w:left w:val="single" w:sz="4" w:space="0" w:color="auto"/>
              <w:bottom w:val="single" w:sz="4" w:space="0" w:color="auto"/>
              <w:right w:val="single" w:sz="4" w:space="0" w:color="auto"/>
            </w:tcBorders>
          </w:tcPr>
          <w:p w14:paraId="3E71A4FE" w14:textId="0FEF0DFF" w:rsidR="00650B0A" w:rsidDel="00F44E07" w:rsidRDefault="00650B0A" w:rsidP="00650B0A">
            <w:pPr>
              <w:spacing w:after="80"/>
              <w:rPr>
                <w:del w:id="284" w:author="Author"/>
                <w:szCs w:val="20"/>
              </w:rPr>
            </w:pPr>
          </w:p>
        </w:tc>
        <w:tc>
          <w:tcPr>
            <w:tcW w:w="694" w:type="dxa"/>
            <w:tcBorders>
              <w:top w:val="single" w:sz="4" w:space="0" w:color="auto"/>
              <w:left w:val="single" w:sz="4" w:space="0" w:color="auto"/>
              <w:bottom w:val="single" w:sz="4" w:space="0" w:color="auto"/>
              <w:right w:val="single" w:sz="4" w:space="0" w:color="auto"/>
            </w:tcBorders>
          </w:tcPr>
          <w:p w14:paraId="28D3836F" w14:textId="60F8B3D2" w:rsidR="00650B0A" w:rsidDel="00F44E07" w:rsidRDefault="00650B0A" w:rsidP="00650B0A">
            <w:pPr>
              <w:spacing w:after="80"/>
              <w:rPr>
                <w:del w:id="285" w:author="Author"/>
                <w:szCs w:val="20"/>
              </w:rPr>
            </w:pPr>
          </w:p>
        </w:tc>
        <w:tc>
          <w:tcPr>
            <w:tcW w:w="639" w:type="dxa"/>
            <w:tcBorders>
              <w:top w:val="single" w:sz="4" w:space="0" w:color="auto"/>
              <w:left w:val="single" w:sz="4" w:space="0" w:color="auto"/>
              <w:bottom w:val="single" w:sz="4" w:space="0" w:color="auto"/>
              <w:right w:val="single" w:sz="4" w:space="0" w:color="auto"/>
            </w:tcBorders>
          </w:tcPr>
          <w:p w14:paraId="55660706" w14:textId="4017645E" w:rsidR="00650B0A" w:rsidDel="00F44E07" w:rsidRDefault="00650B0A" w:rsidP="00650B0A">
            <w:pPr>
              <w:spacing w:after="80"/>
              <w:rPr>
                <w:del w:id="286" w:author="Author"/>
                <w:szCs w:val="20"/>
              </w:rPr>
            </w:pPr>
          </w:p>
        </w:tc>
        <w:tc>
          <w:tcPr>
            <w:tcW w:w="705" w:type="dxa"/>
            <w:tcBorders>
              <w:top w:val="single" w:sz="4" w:space="0" w:color="auto"/>
              <w:left w:val="single" w:sz="4" w:space="0" w:color="auto"/>
              <w:bottom w:val="single" w:sz="4" w:space="0" w:color="auto"/>
              <w:right w:val="single" w:sz="4" w:space="0" w:color="auto"/>
            </w:tcBorders>
          </w:tcPr>
          <w:p w14:paraId="462858E1" w14:textId="5C724543" w:rsidR="00650B0A" w:rsidDel="00F44E07" w:rsidRDefault="00650B0A" w:rsidP="00650B0A">
            <w:pPr>
              <w:spacing w:after="80"/>
              <w:rPr>
                <w:del w:id="287" w:author="Author"/>
                <w:szCs w:val="20"/>
              </w:rPr>
            </w:pPr>
          </w:p>
        </w:tc>
      </w:tr>
      <w:tr w:rsidR="00650B0A" w14:paraId="1FC97C2F"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5FB14ACA" w14:textId="77777777" w:rsidR="00650B0A" w:rsidRDefault="00650B0A" w:rsidP="00650B0A">
            <w:pPr>
              <w:spacing w:after="80"/>
              <w:rPr>
                <w:rFonts w:cs="Arial"/>
                <w:b/>
                <w:sz w:val="20"/>
                <w:szCs w:val="20"/>
              </w:rPr>
            </w:pPr>
            <w:proofErr w:type="spellStart"/>
            <w:r>
              <w:t>Tx_V</w:t>
            </w:r>
            <w:proofErr w:type="spellEnd"/>
          </w:p>
        </w:tc>
        <w:tc>
          <w:tcPr>
            <w:tcW w:w="716" w:type="dxa"/>
            <w:tcBorders>
              <w:top w:val="single" w:sz="4" w:space="0" w:color="auto"/>
              <w:left w:val="single" w:sz="4" w:space="0" w:color="auto"/>
              <w:bottom w:val="single" w:sz="4" w:space="0" w:color="auto"/>
              <w:right w:val="single" w:sz="4" w:space="0" w:color="auto"/>
            </w:tcBorders>
            <w:hideMark/>
          </w:tcPr>
          <w:p w14:paraId="2F8F0CFD"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1DF20514"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68B98876"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30B4F98D"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29D6522B"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1E1AFB16"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0C1F4F11" w14:textId="77777777" w:rsidR="00650B0A" w:rsidRDefault="00650B0A" w:rsidP="00650B0A">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2828EB03" w14:textId="77777777" w:rsidR="00650B0A" w:rsidRDefault="00650B0A" w:rsidP="00650B0A">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44CC8F88" w14:textId="77777777" w:rsidR="00650B0A" w:rsidRDefault="00650B0A" w:rsidP="00650B0A">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76AB2C25" w14:textId="77777777" w:rsidR="00650B0A" w:rsidRDefault="00650B0A" w:rsidP="00650B0A">
            <w:pPr>
              <w:spacing w:after="80"/>
              <w:rPr>
                <w:szCs w:val="20"/>
              </w:rPr>
            </w:pPr>
          </w:p>
        </w:tc>
      </w:tr>
      <w:tr w:rsidR="00650B0A" w14:paraId="5CAB3FA4" w14:textId="77777777" w:rsidTr="00466E56">
        <w:trPr>
          <w:trHeight w:val="269"/>
        </w:trPr>
        <w:tc>
          <w:tcPr>
            <w:tcW w:w="2696" w:type="dxa"/>
            <w:tcBorders>
              <w:top w:val="single" w:sz="4" w:space="0" w:color="auto"/>
              <w:left w:val="single" w:sz="4" w:space="0" w:color="auto"/>
              <w:bottom w:val="single" w:sz="4" w:space="0" w:color="auto"/>
              <w:right w:val="single" w:sz="4" w:space="0" w:color="auto"/>
            </w:tcBorders>
            <w:hideMark/>
          </w:tcPr>
          <w:p w14:paraId="0FADCA8E" w14:textId="77777777" w:rsidR="00650B0A" w:rsidRDefault="00650B0A" w:rsidP="00650B0A">
            <w:pPr>
              <w:spacing w:after="80"/>
              <w:rPr>
                <w:rFonts w:cs="Arial"/>
                <w:b/>
                <w:sz w:val="20"/>
                <w:szCs w:val="20"/>
              </w:rPr>
            </w:pPr>
            <w:proofErr w:type="spellStart"/>
            <w:r>
              <w:t>Tx_R</w:t>
            </w:r>
            <w:proofErr w:type="spellEnd"/>
          </w:p>
        </w:tc>
        <w:tc>
          <w:tcPr>
            <w:tcW w:w="716" w:type="dxa"/>
            <w:tcBorders>
              <w:top w:val="single" w:sz="4" w:space="0" w:color="auto"/>
              <w:left w:val="single" w:sz="4" w:space="0" w:color="auto"/>
              <w:bottom w:val="single" w:sz="4" w:space="0" w:color="auto"/>
              <w:right w:val="single" w:sz="4" w:space="0" w:color="auto"/>
            </w:tcBorders>
            <w:hideMark/>
          </w:tcPr>
          <w:p w14:paraId="194054E6"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5405AE94"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7907585A"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29D566D0"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7AD6059D"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7FA23FE2"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0E79B804" w14:textId="77777777" w:rsidR="00650B0A" w:rsidRDefault="00650B0A" w:rsidP="00650B0A">
            <w:pPr>
              <w:spacing w:after="80"/>
              <w:jc w:val="center"/>
              <w:rPr>
                <w:szCs w:val="20"/>
              </w:rPr>
            </w:pPr>
          </w:p>
        </w:tc>
        <w:tc>
          <w:tcPr>
            <w:tcW w:w="694" w:type="dxa"/>
            <w:tcBorders>
              <w:top w:val="single" w:sz="4" w:space="0" w:color="auto"/>
              <w:left w:val="single" w:sz="4" w:space="0" w:color="auto"/>
              <w:bottom w:val="single" w:sz="4" w:space="0" w:color="auto"/>
              <w:right w:val="single" w:sz="4" w:space="0" w:color="auto"/>
            </w:tcBorders>
          </w:tcPr>
          <w:p w14:paraId="6E952F1E" w14:textId="77777777" w:rsidR="00650B0A" w:rsidRDefault="00650B0A" w:rsidP="00650B0A">
            <w:pPr>
              <w:spacing w:after="80"/>
              <w:jc w:val="center"/>
              <w:rPr>
                <w:szCs w:val="20"/>
              </w:rPr>
            </w:pPr>
          </w:p>
        </w:tc>
        <w:tc>
          <w:tcPr>
            <w:tcW w:w="639" w:type="dxa"/>
            <w:tcBorders>
              <w:top w:val="single" w:sz="4" w:space="0" w:color="auto"/>
              <w:left w:val="single" w:sz="4" w:space="0" w:color="auto"/>
              <w:bottom w:val="single" w:sz="4" w:space="0" w:color="auto"/>
              <w:right w:val="single" w:sz="4" w:space="0" w:color="auto"/>
            </w:tcBorders>
          </w:tcPr>
          <w:p w14:paraId="6C3D7E8B" w14:textId="77777777" w:rsidR="00650B0A" w:rsidRDefault="00650B0A" w:rsidP="00650B0A">
            <w:pPr>
              <w:spacing w:after="80"/>
              <w:jc w:val="center"/>
              <w:rPr>
                <w:szCs w:val="20"/>
              </w:rPr>
            </w:pPr>
          </w:p>
        </w:tc>
        <w:tc>
          <w:tcPr>
            <w:tcW w:w="705" w:type="dxa"/>
            <w:tcBorders>
              <w:top w:val="single" w:sz="4" w:space="0" w:color="auto"/>
              <w:left w:val="single" w:sz="4" w:space="0" w:color="auto"/>
              <w:bottom w:val="single" w:sz="4" w:space="0" w:color="auto"/>
              <w:right w:val="single" w:sz="4" w:space="0" w:color="auto"/>
            </w:tcBorders>
          </w:tcPr>
          <w:p w14:paraId="0E2C8306" w14:textId="77777777" w:rsidR="00650B0A" w:rsidRDefault="00650B0A" w:rsidP="00650B0A">
            <w:pPr>
              <w:spacing w:after="80"/>
              <w:jc w:val="center"/>
              <w:rPr>
                <w:szCs w:val="20"/>
              </w:rPr>
            </w:pPr>
          </w:p>
        </w:tc>
      </w:tr>
      <w:tr w:rsidR="00650B0A" w14:paraId="633B9E9C"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30B554D7" w14:textId="77777777" w:rsidR="00650B0A" w:rsidRDefault="00650B0A" w:rsidP="00650B0A">
            <w:pPr>
              <w:spacing w:after="80"/>
              <w:rPr>
                <w:rFonts w:cs="Arial"/>
                <w:b/>
                <w:sz w:val="20"/>
                <w:szCs w:val="20"/>
              </w:rPr>
            </w:pPr>
            <w:proofErr w:type="spellStart"/>
            <w:r>
              <w:t>Rx_R</w:t>
            </w:r>
            <w:proofErr w:type="spellEnd"/>
          </w:p>
        </w:tc>
        <w:tc>
          <w:tcPr>
            <w:tcW w:w="716" w:type="dxa"/>
            <w:tcBorders>
              <w:top w:val="single" w:sz="4" w:space="0" w:color="auto"/>
              <w:left w:val="single" w:sz="4" w:space="0" w:color="auto"/>
              <w:bottom w:val="single" w:sz="4" w:space="0" w:color="auto"/>
              <w:right w:val="single" w:sz="4" w:space="0" w:color="auto"/>
            </w:tcBorders>
            <w:hideMark/>
          </w:tcPr>
          <w:p w14:paraId="378482EA"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719F176F"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7F52E1A6"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29A7A5E7"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1F94477E"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16876592"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63505FBD" w14:textId="77777777" w:rsidR="00650B0A" w:rsidRDefault="00650B0A" w:rsidP="00650B0A">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1D75BD5D" w14:textId="77777777" w:rsidR="00650B0A" w:rsidRDefault="00650B0A" w:rsidP="00650B0A">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48EE5B3F" w14:textId="77777777" w:rsidR="00650B0A" w:rsidRDefault="00650B0A" w:rsidP="00650B0A">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7B2F5E25" w14:textId="77777777" w:rsidR="00650B0A" w:rsidRDefault="00650B0A" w:rsidP="00650B0A">
            <w:pPr>
              <w:spacing w:after="80"/>
              <w:rPr>
                <w:szCs w:val="20"/>
              </w:rPr>
            </w:pPr>
          </w:p>
        </w:tc>
      </w:tr>
    </w:tbl>
    <w:p w14:paraId="0140B98B" w14:textId="77777777" w:rsidR="00BE068A" w:rsidRDefault="00BE068A" w:rsidP="00FE2BDD">
      <w:pPr>
        <w:pStyle w:val="Exampletext"/>
      </w:pPr>
    </w:p>
    <w:p w14:paraId="2B1AA812" w14:textId="77777777" w:rsidR="0004354A" w:rsidRDefault="0004354A" w:rsidP="00FE2BDD">
      <w:pPr>
        <w:pStyle w:val="Exampletext"/>
      </w:pPr>
    </w:p>
    <w:bookmarkEnd w:id="14"/>
    <w:bookmarkEnd w:id="15"/>
    <w:bookmarkEnd w:id="16"/>
    <w:bookmarkEnd w:id="17"/>
    <w:bookmarkEnd w:id="18"/>
    <w:bookmarkEnd w:id="19"/>
    <w:p w14:paraId="38AE7236" w14:textId="77777777"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16"/>
      <w:headerReference w:type="default" r:id="rId17"/>
      <w:footerReference w:type="even" r:id="rId18"/>
      <w:footerReference w:type="default" r:id="rId19"/>
      <w:pgSz w:w="12240" w:h="15840" w:code="1"/>
      <w:pgMar w:top="1440" w:right="1325" w:bottom="1440" w:left="1325"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 w:author="Author" w:initials="A">
    <w:p w14:paraId="6E2FEE88" w14:textId="294DCCC3" w:rsidR="002B5A17" w:rsidRDefault="002B5A17" w:rsidP="002B5A17">
      <w:pPr>
        <w:rPr>
          <w:rFonts w:asciiTheme="minorHAnsi" w:hAnsiTheme="minorHAnsi" w:cstheme="minorBidi"/>
          <w:color w:val="1F497D"/>
          <w:sz w:val="22"/>
          <w:szCs w:val="22"/>
        </w:rPr>
      </w:pPr>
      <w:r>
        <w:rPr>
          <w:rStyle w:val="CommentReference"/>
        </w:rPr>
        <w:annotationRef/>
      </w:r>
      <w:r w:rsidR="008542CC">
        <w:rPr>
          <w:rFonts w:asciiTheme="minorHAnsi" w:hAnsiTheme="minorHAnsi" w:cstheme="minorBidi"/>
          <w:color w:val="1F497D"/>
          <w:sz w:val="22"/>
          <w:szCs w:val="22"/>
        </w:rPr>
        <w:t xml:space="preserve">I would prefer to use the AMI parameter name </w:t>
      </w:r>
      <w:proofErr w:type="spellStart"/>
      <w:r w:rsidR="008542CC">
        <w:rPr>
          <w:rFonts w:asciiTheme="minorHAnsi" w:hAnsiTheme="minorHAnsi" w:cstheme="minorBidi"/>
          <w:color w:val="1F497D"/>
          <w:sz w:val="22"/>
          <w:szCs w:val="22"/>
        </w:rPr>
        <w:t>Tx_V</w:t>
      </w:r>
      <w:proofErr w:type="spellEnd"/>
      <w:r w:rsidR="008542CC">
        <w:rPr>
          <w:rFonts w:asciiTheme="minorHAnsi" w:hAnsiTheme="minorHAnsi" w:cstheme="minorBidi"/>
          <w:color w:val="1F497D"/>
          <w:sz w:val="22"/>
          <w:szCs w:val="22"/>
        </w:rPr>
        <w:t xml:space="preserve"> in this drawing (instead of “V”) so that one wouldn’t necessarily have to read the text for an explanation to find out what “V” is</w:t>
      </w:r>
      <w:r>
        <w:rPr>
          <w:rFonts w:asciiTheme="minorHAnsi" w:hAnsiTheme="minorHAnsi" w:cstheme="minorBidi"/>
          <w:color w:val="1F497D"/>
          <w:sz w:val="22"/>
          <w:szCs w:val="22"/>
        </w:rPr>
        <w:t>.</w:t>
      </w:r>
    </w:p>
    <w:p w14:paraId="722FC286" w14:textId="77777777" w:rsidR="008542CC" w:rsidRDefault="008542CC" w:rsidP="002B5A17">
      <w:pPr>
        <w:rPr>
          <w:rFonts w:asciiTheme="minorHAnsi" w:hAnsiTheme="minorHAnsi" w:cstheme="minorBidi"/>
          <w:color w:val="1F497D"/>
          <w:sz w:val="22"/>
          <w:szCs w:val="22"/>
        </w:rPr>
      </w:pPr>
    </w:p>
    <w:p w14:paraId="68915E0F" w14:textId="77777777" w:rsidR="008542CC" w:rsidRDefault="002B5A17" w:rsidP="002B5A17">
      <w:pPr>
        <w:rPr>
          <w:rFonts w:asciiTheme="minorHAnsi" w:hAnsiTheme="minorHAnsi" w:cstheme="minorBidi"/>
          <w:color w:val="1F497D"/>
          <w:sz w:val="22"/>
          <w:szCs w:val="22"/>
        </w:rPr>
      </w:pPr>
      <w:r>
        <w:rPr>
          <w:rFonts w:asciiTheme="minorHAnsi" w:hAnsiTheme="minorHAnsi" w:cstheme="minorBidi"/>
          <w:color w:val="1F497D"/>
          <w:sz w:val="22"/>
          <w:szCs w:val="22"/>
        </w:rPr>
        <w:t xml:space="preserve">Also, the “Vdc” notation in the drawing </w:t>
      </w:r>
      <w:r w:rsidR="00FD04B4">
        <w:rPr>
          <w:rFonts w:asciiTheme="minorHAnsi" w:hAnsiTheme="minorHAnsi" w:cstheme="minorBidi"/>
          <w:color w:val="1F497D"/>
          <w:sz w:val="22"/>
          <w:szCs w:val="22"/>
        </w:rPr>
        <w:t>is</w:t>
      </w:r>
      <w:r>
        <w:rPr>
          <w:rFonts w:asciiTheme="minorHAnsi" w:hAnsiTheme="minorHAnsi" w:cstheme="minorBidi"/>
          <w:color w:val="1F497D"/>
          <w:sz w:val="22"/>
          <w:szCs w:val="22"/>
        </w:rPr>
        <w:t xml:space="preserve"> misleading because these sources are NOT DC voltage sources, these are bit patter</w:t>
      </w:r>
      <w:r w:rsidR="00FD04B4">
        <w:rPr>
          <w:rFonts w:asciiTheme="minorHAnsi" w:hAnsiTheme="minorHAnsi" w:cstheme="minorBidi"/>
          <w:color w:val="1F497D"/>
          <w:sz w:val="22"/>
          <w:szCs w:val="22"/>
        </w:rPr>
        <w:t>n</w:t>
      </w:r>
      <w:r>
        <w:rPr>
          <w:rFonts w:asciiTheme="minorHAnsi" w:hAnsiTheme="minorHAnsi" w:cstheme="minorBidi"/>
          <w:color w:val="1F497D"/>
          <w:sz w:val="22"/>
          <w:szCs w:val="22"/>
        </w:rPr>
        <w:t xml:space="preserve"> sources.</w:t>
      </w:r>
    </w:p>
    <w:p w14:paraId="41562C0E" w14:textId="77777777" w:rsidR="008542CC" w:rsidRDefault="008542CC" w:rsidP="002B5A17">
      <w:pPr>
        <w:rPr>
          <w:rFonts w:asciiTheme="minorHAnsi" w:hAnsiTheme="minorHAnsi" w:cstheme="minorBidi"/>
          <w:color w:val="1F497D"/>
          <w:sz w:val="22"/>
          <w:szCs w:val="22"/>
        </w:rPr>
      </w:pPr>
    </w:p>
    <w:p w14:paraId="3FDEC7B9" w14:textId="2CF2F94F" w:rsidR="002B5A17" w:rsidRDefault="002B5A17" w:rsidP="002B5A17">
      <w:pPr>
        <w:rPr>
          <w:rFonts w:asciiTheme="minorHAnsi" w:hAnsiTheme="minorHAnsi" w:cstheme="minorBidi"/>
          <w:color w:val="1F497D"/>
          <w:sz w:val="22"/>
          <w:szCs w:val="22"/>
        </w:rPr>
      </w:pPr>
      <w:r>
        <w:rPr>
          <w:rFonts w:asciiTheme="minorHAnsi" w:hAnsiTheme="minorHAnsi" w:cstheme="minorBidi"/>
          <w:color w:val="1F497D"/>
          <w:sz w:val="22"/>
          <w:szCs w:val="22"/>
        </w:rPr>
        <w:t xml:space="preserve">In addition, this paragraph </w:t>
      </w:r>
      <w:r w:rsidR="008542CC">
        <w:rPr>
          <w:rFonts w:asciiTheme="minorHAnsi" w:hAnsiTheme="minorHAnsi" w:cstheme="minorBidi"/>
          <w:color w:val="1F497D"/>
          <w:sz w:val="22"/>
          <w:szCs w:val="22"/>
        </w:rPr>
        <w:t xml:space="preserve">should mention/explain what </w:t>
      </w:r>
      <w:proofErr w:type="spellStart"/>
      <w:r w:rsidR="008542CC">
        <w:rPr>
          <w:rFonts w:asciiTheme="minorHAnsi" w:hAnsiTheme="minorHAnsi" w:cstheme="minorBidi"/>
          <w:color w:val="1F497D"/>
          <w:sz w:val="22"/>
          <w:szCs w:val="22"/>
        </w:rPr>
        <w:t>Tx_R</w:t>
      </w:r>
      <w:proofErr w:type="spellEnd"/>
      <w:r w:rsidR="008542CC">
        <w:rPr>
          <w:rFonts w:asciiTheme="minorHAnsi" w:hAnsiTheme="minorHAnsi" w:cstheme="minorBidi"/>
          <w:color w:val="1F497D"/>
          <w:sz w:val="22"/>
          <w:szCs w:val="22"/>
        </w:rPr>
        <w:t xml:space="preserve"> is.</w:t>
      </w:r>
    </w:p>
    <w:p w14:paraId="60A0E8D6" w14:textId="77777777" w:rsidR="002B5A17" w:rsidRDefault="002B5A17">
      <w:pPr>
        <w:pStyle w:val="CommentText"/>
      </w:pPr>
    </w:p>
  </w:comment>
  <w:comment w:id="13" w:author="Author" w:initials="A">
    <w:p w14:paraId="61F8AF9B" w14:textId="1B93F18C" w:rsidR="00A7776D" w:rsidRDefault="00A7776D">
      <w:pPr>
        <w:pStyle w:val="CommentText"/>
      </w:pPr>
      <w:r>
        <w:rPr>
          <w:rStyle w:val="CommentReference"/>
        </w:rPr>
        <w:annotationRef/>
      </w:r>
      <w:r>
        <w:t>Remove the box surrounding the three boxes in the middle and the words “User Setup”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A0E8D6" w15:done="0"/>
  <w15:commentEx w15:paraId="61F8AF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A0E8D6" w16cid:durableId="1D3E868C"/>
  <w16cid:commentId w16cid:paraId="61F8AF9B" w16cid:durableId="1D3E86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C0CA8" w14:textId="77777777" w:rsidR="00200BDA" w:rsidRDefault="00200BDA">
      <w:r>
        <w:separator/>
      </w:r>
    </w:p>
  </w:endnote>
  <w:endnote w:type="continuationSeparator" w:id="0">
    <w:p w14:paraId="5303FDF1" w14:textId="77777777" w:rsidR="00200BDA" w:rsidRDefault="00200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3DE37" w14:textId="24C58564" w:rsidR="0026670F" w:rsidRDefault="0026670F"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EB772A">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ACDCB" w14:textId="5B833FF7" w:rsidR="0026670F" w:rsidRPr="000C746A" w:rsidRDefault="0026670F"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EB772A">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B81DA" w14:textId="77777777" w:rsidR="00200BDA" w:rsidRDefault="00200BDA">
      <w:r>
        <w:separator/>
      </w:r>
    </w:p>
  </w:footnote>
  <w:footnote w:type="continuationSeparator" w:id="0">
    <w:p w14:paraId="1058F2A3" w14:textId="77777777" w:rsidR="00200BDA" w:rsidRDefault="00200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CCC6" w14:textId="77777777" w:rsidR="0026670F" w:rsidRDefault="00041D9F">
    <w:pPr>
      <w:pStyle w:val="Header"/>
    </w:pPr>
    <w:r>
      <w:t>IBIS Specification Change Template, Rev. 0.</w:t>
    </w:r>
    <w:r w:rsidR="00F33DBA">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571BA" w14:textId="77777777" w:rsidR="0026670F" w:rsidRDefault="0026670F" w:rsidP="00BC56BB">
    <w:pPr>
      <w:pStyle w:val="Header"/>
      <w:jc w:val="right"/>
    </w:pPr>
    <w:r>
      <w:t xml:space="preserve">IBIS </w:t>
    </w:r>
    <w:r w:rsidR="00041D9F">
      <w:t>Specification Change Template, Rev. 0.</w:t>
    </w:r>
    <w:r w:rsidR="00F33DBA">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90058D"/>
    <w:multiLevelType w:val="multilevel"/>
    <w:tmpl w:val="DA069068"/>
    <w:styleLink w:val="Headings"/>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righ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right"/>
      <w:pPr>
        <w:ind w:left="720" w:hanging="720"/>
      </w:pPr>
      <w:rPr>
        <w:rFonts w:hint="default"/>
      </w:rPr>
    </w:lvl>
  </w:abstractNum>
  <w:abstractNum w:abstractNumId="18"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A0D5D4D"/>
    <w:multiLevelType w:val="hybridMultilevel"/>
    <w:tmpl w:val="3C5AB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0035DD"/>
    <w:multiLevelType w:val="hybridMultilevel"/>
    <w:tmpl w:val="376C7202"/>
    <w:lvl w:ilvl="0" w:tplc="3E3E4FE2">
      <w:start w:val="1"/>
      <w:numFmt w:val="bullet"/>
      <w:lvlText w:val="•"/>
      <w:lvlJc w:val="left"/>
      <w:pPr>
        <w:tabs>
          <w:tab w:val="num" w:pos="720"/>
        </w:tabs>
        <w:ind w:left="720" w:hanging="360"/>
      </w:pPr>
      <w:rPr>
        <w:rFonts w:ascii="Arial" w:hAnsi="Arial" w:hint="default"/>
      </w:rPr>
    </w:lvl>
    <w:lvl w:ilvl="1" w:tplc="09C406FC" w:tentative="1">
      <w:start w:val="1"/>
      <w:numFmt w:val="bullet"/>
      <w:lvlText w:val="•"/>
      <w:lvlJc w:val="left"/>
      <w:pPr>
        <w:tabs>
          <w:tab w:val="num" w:pos="1440"/>
        </w:tabs>
        <w:ind w:left="1440" w:hanging="360"/>
      </w:pPr>
      <w:rPr>
        <w:rFonts w:ascii="Arial" w:hAnsi="Arial" w:hint="default"/>
      </w:rPr>
    </w:lvl>
    <w:lvl w:ilvl="2" w:tplc="449EDA28" w:tentative="1">
      <w:start w:val="1"/>
      <w:numFmt w:val="bullet"/>
      <w:lvlText w:val="•"/>
      <w:lvlJc w:val="left"/>
      <w:pPr>
        <w:tabs>
          <w:tab w:val="num" w:pos="2160"/>
        </w:tabs>
        <w:ind w:left="2160" w:hanging="360"/>
      </w:pPr>
      <w:rPr>
        <w:rFonts w:ascii="Arial" w:hAnsi="Arial" w:hint="default"/>
      </w:rPr>
    </w:lvl>
    <w:lvl w:ilvl="3" w:tplc="BCC2E99A" w:tentative="1">
      <w:start w:val="1"/>
      <w:numFmt w:val="bullet"/>
      <w:lvlText w:val="•"/>
      <w:lvlJc w:val="left"/>
      <w:pPr>
        <w:tabs>
          <w:tab w:val="num" w:pos="2880"/>
        </w:tabs>
        <w:ind w:left="2880" w:hanging="360"/>
      </w:pPr>
      <w:rPr>
        <w:rFonts w:ascii="Arial" w:hAnsi="Arial" w:hint="default"/>
      </w:rPr>
    </w:lvl>
    <w:lvl w:ilvl="4" w:tplc="41C0E534" w:tentative="1">
      <w:start w:val="1"/>
      <w:numFmt w:val="bullet"/>
      <w:lvlText w:val="•"/>
      <w:lvlJc w:val="left"/>
      <w:pPr>
        <w:tabs>
          <w:tab w:val="num" w:pos="3600"/>
        </w:tabs>
        <w:ind w:left="3600" w:hanging="360"/>
      </w:pPr>
      <w:rPr>
        <w:rFonts w:ascii="Arial" w:hAnsi="Arial" w:hint="default"/>
      </w:rPr>
    </w:lvl>
    <w:lvl w:ilvl="5" w:tplc="9C26E62E" w:tentative="1">
      <w:start w:val="1"/>
      <w:numFmt w:val="bullet"/>
      <w:lvlText w:val="•"/>
      <w:lvlJc w:val="left"/>
      <w:pPr>
        <w:tabs>
          <w:tab w:val="num" w:pos="4320"/>
        </w:tabs>
        <w:ind w:left="4320" w:hanging="360"/>
      </w:pPr>
      <w:rPr>
        <w:rFonts w:ascii="Arial" w:hAnsi="Arial" w:hint="default"/>
      </w:rPr>
    </w:lvl>
    <w:lvl w:ilvl="6" w:tplc="20BC4BEC" w:tentative="1">
      <w:start w:val="1"/>
      <w:numFmt w:val="bullet"/>
      <w:lvlText w:val="•"/>
      <w:lvlJc w:val="left"/>
      <w:pPr>
        <w:tabs>
          <w:tab w:val="num" w:pos="5040"/>
        </w:tabs>
        <w:ind w:left="5040" w:hanging="360"/>
      </w:pPr>
      <w:rPr>
        <w:rFonts w:ascii="Arial" w:hAnsi="Arial" w:hint="default"/>
      </w:rPr>
    </w:lvl>
    <w:lvl w:ilvl="7" w:tplc="23E0A0D6" w:tentative="1">
      <w:start w:val="1"/>
      <w:numFmt w:val="bullet"/>
      <w:lvlText w:val="•"/>
      <w:lvlJc w:val="left"/>
      <w:pPr>
        <w:tabs>
          <w:tab w:val="num" w:pos="5760"/>
        </w:tabs>
        <w:ind w:left="5760" w:hanging="360"/>
      </w:pPr>
      <w:rPr>
        <w:rFonts w:ascii="Arial" w:hAnsi="Arial" w:hint="default"/>
      </w:rPr>
    </w:lvl>
    <w:lvl w:ilvl="8" w:tplc="9EBAD7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9"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8"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37"/>
  </w:num>
  <w:num w:numId="13">
    <w:abstractNumId w:val="13"/>
  </w:num>
  <w:num w:numId="14">
    <w:abstractNumId w:val="51"/>
  </w:num>
  <w:num w:numId="15">
    <w:abstractNumId w:val="8"/>
  </w:num>
  <w:num w:numId="16">
    <w:abstractNumId w:val="11"/>
  </w:num>
  <w:num w:numId="17">
    <w:abstractNumId w:val="50"/>
  </w:num>
  <w:num w:numId="18">
    <w:abstractNumId w:val="36"/>
  </w:num>
  <w:num w:numId="19">
    <w:abstractNumId w:val="21"/>
  </w:num>
  <w:num w:numId="20">
    <w:abstractNumId w:val="30"/>
  </w:num>
  <w:num w:numId="21">
    <w:abstractNumId w:val="40"/>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48"/>
  </w:num>
  <w:num w:numId="27">
    <w:abstractNumId w:val="32"/>
  </w:num>
  <w:num w:numId="28">
    <w:abstractNumId w:val="32"/>
    <w:lvlOverride w:ilvl="0">
      <w:startOverride w:val="1"/>
    </w:lvlOverride>
  </w:num>
  <w:num w:numId="29">
    <w:abstractNumId w:val="32"/>
    <w:lvlOverride w:ilvl="0">
      <w:startOverride w:val="1"/>
    </w:lvlOverride>
  </w:num>
  <w:num w:numId="30">
    <w:abstractNumId w:val="18"/>
  </w:num>
  <w:num w:numId="31">
    <w:abstractNumId w:val="32"/>
    <w:lvlOverride w:ilvl="0">
      <w:startOverride w:val="1"/>
    </w:lvlOverride>
  </w:num>
  <w:num w:numId="32">
    <w:abstractNumId w:val="32"/>
    <w:lvlOverride w:ilvl="0">
      <w:startOverride w:val="1"/>
    </w:lvlOverride>
  </w:num>
  <w:num w:numId="33">
    <w:abstractNumId w:val="27"/>
  </w:num>
  <w:num w:numId="34">
    <w:abstractNumId w:val="29"/>
  </w:num>
  <w:num w:numId="35">
    <w:abstractNumId w:val="17"/>
  </w:num>
  <w:num w:numId="36">
    <w:abstractNumId w:val="13"/>
    <w:lvlOverride w:ilvl="0">
      <w:startOverride w:val="1"/>
    </w:lvlOverride>
  </w:num>
  <w:num w:numId="37">
    <w:abstractNumId w:val="42"/>
  </w:num>
  <w:num w:numId="38">
    <w:abstractNumId w:val="49"/>
  </w:num>
  <w:num w:numId="39">
    <w:abstractNumId w:val="15"/>
  </w:num>
  <w:num w:numId="40">
    <w:abstractNumId w:val="13"/>
    <w:lvlOverride w:ilvl="0">
      <w:startOverride w:val="1"/>
    </w:lvlOverride>
  </w:num>
  <w:num w:numId="41">
    <w:abstractNumId w:val="51"/>
    <w:lvlOverride w:ilvl="0">
      <w:startOverride w:val="1"/>
    </w:lvlOverride>
  </w:num>
  <w:num w:numId="42">
    <w:abstractNumId w:val="31"/>
  </w:num>
  <w:num w:numId="43">
    <w:abstractNumId w:val="39"/>
  </w:num>
  <w:num w:numId="44">
    <w:abstractNumId w:val="45"/>
  </w:num>
  <w:num w:numId="45">
    <w:abstractNumId w:val="44"/>
  </w:num>
  <w:num w:numId="46">
    <w:abstractNumId w:val="41"/>
  </w:num>
  <w:num w:numId="47">
    <w:abstractNumId w:val="25"/>
  </w:num>
  <w:num w:numId="48">
    <w:abstractNumId w:val="35"/>
  </w:num>
  <w:num w:numId="49">
    <w:abstractNumId w:val="19"/>
  </w:num>
  <w:num w:numId="50">
    <w:abstractNumId w:val="10"/>
  </w:num>
  <w:num w:numId="51">
    <w:abstractNumId w:val="22"/>
  </w:num>
  <w:num w:numId="52">
    <w:abstractNumId w:val="52"/>
  </w:num>
  <w:num w:numId="53">
    <w:abstractNumId w:val="28"/>
  </w:num>
  <w:num w:numId="54">
    <w:abstractNumId w:val="24"/>
  </w:num>
  <w:num w:numId="55">
    <w:abstractNumId w:val="46"/>
  </w:num>
  <w:num w:numId="56">
    <w:abstractNumId w:val="16"/>
  </w:num>
  <w:num w:numId="57">
    <w:abstractNumId w:val="20"/>
  </w:num>
  <w:num w:numId="58">
    <w:abstractNumId w:val="38"/>
  </w:num>
  <w:num w:numId="59">
    <w:abstractNumId w:val="47"/>
  </w:num>
  <w:num w:numId="60">
    <w:abstractNumId w:val="12"/>
  </w:num>
  <w:num w:numId="61">
    <w:abstractNumId w:val="14"/>
  </w:num>
  <w:num w:numId="62">
    <w:abstractNumId w:val="53"/>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num>
  <w:num w:numId="65">
    <w:abstractNumId w:val="43"/>
  </w:num>
  <w:num w:numId="66">
    <w:abstractNumId w:val="26"/>
  </w:num>
  <w:num w:numId="67">
    <w:abstractNumId w:val="23"/>
  </w:num>
  <w:num w:numId="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C2A"/>
    <w:rsid w:val="00007FC8"/>
    <w:rsid w:val="00010036"/>
    <w:rsid w:val="000112E1"/>
    <w:rsid w:val="00011A68"/>
    <w:rsid w:val="0001335B"/>
    <w:rsid w:val="0001634D"/>
    <w:rsid w:val="000163AE"/>
    <w:rsid w:val="00017A01"/>
    <w:rsid w:val="0002165B"/>
    <w:rsid w:val="0002221D"/>
    <w:rsid w:val="000227C3"/>
    <w:rsid w:val="00022B96"/>
    <w:rsid w:val="00026608"/>
    <w:rsid w:val="00027139"/>
    <w:rsid w:val="00027975"/>
    <w:rsid w:val="00027AB5"/>
    <w:rsid w:val="00031605"/>
    <w:rsid w:val="0003190E"/>
    <w:rsid w:val="00032450"/>
    <w:rsid w:val="00041681"/>
    <w:rsid w:val="00041D9F"/>
    <w:rsid w:val="0004274A"/>
    <w:rsid w:val="0004354A"/>
    <w:rsid w:val="00046BDF"/>
    <w:rsid w:val="0004725B"/>
    <w:rsid w:val="00050E63"/>
    <w:rsid w:val="00051835"/>
    <w:rsid w:val="000546B6"/>
    <w:rsid w:val="00055180"/>
    <w:rsid w:val="00056123"/>
    <w:rsid w:val="000605BE"/>
    <w:rsid w:val="00061188"/>
    <w:rsid w:val="00064761"/>
    <w:rsid w:val="00067DB7"/>
    <w:rsid w:val="00070D9E"/>
    <w:rsid w:val="00072B88"/>
    <w:rsid w:val="00073576"/>
    <w:rsid w:val="00073819"/>
    <w:rsid w:val="00075321"/>
    <w:rsid w:val="0007545A"/>
    <w:rsid w:val="00080303"/>
    <w:rsid w:val="00080E4F"/>
    <w:rsid w:val="00083837"/>
    <w:rsid w:val="00083C43"/>
    <w:rsid w:val="00086C64"/>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C7D5F"/>
    <w:rsid w:val="000D0B67"/>
    <w:rsid w:val="000D1C46"/>
    <w:rsid w:val="000D2EFB"/>
    <w:rsid w:val="000D48D2"/>
    <w:rsid w:val="000D5344"/>
    <w:rsid w:val="000D6044"/>
    <w:rsid w:val="000D678D"/>
    <w:rsid w:val="000D6C50"/>
    <w:rsid w:val="000E018C"/>
    <w:rsid w:val="000E1FB0"/>
    <w:rsid w:val="000E2C7F"/>
    <w:rsid w:val="000E593E"/>
    <w:rsid w:val="000E5D63"/>
    <w:rsid w:val="000E67DB"/>
    <w:rsid w:val="000E7250"/>
    <w:rsid w:val="000F041A"/>
    <w:rsid w:val="000F0995"/>
    <w:rsid w:val="000F3730"/>
    <w:rsid w:val="000F6456"/>
    <w:rsid w:val="00100063"/>
    <w:rsid w:val="001039CB"/>
    <w:rsid w:val="00104CF8"/>
    <w:rsid w:val="001051CB"/>
    <w:rsid w:val="00105E6F"/>
    <w:rsid w:val="00106126"/>
    <w:rsid w:val="00110B2D"/>
    <w:rsid w:val="00111A19"/>
    <w:rsid w:val="00113F57"/>
    <w:rsid w:val="00115366"/>
    <w:rsid w:val="00115BD2"/>
    <w:rsid w:val="00116E42"/>
    <w:rsid w:val="00121052"/>
    <w:rsid w:val="001213F8"/>
    <w:rsid w:val="0012267B"/>
    <w:rsid w:val="00122FF3"/>
    <w:rsid w:val="00127944"/>
    <w:rsid w:val="00127D75"/>
    <w:rsid w:val="0013425C"/>
    <w:rsid w:val="00135A85"/>
    <w:rsid w:val="00136D61"/>
    <w:rsid w:val="0014149B"/>
    <w:rsid w:val="00143891"/>
    <w:rsid w:val="00143EA3"/>
    <w:rsid w:val="00144521"/>
    <w:rsid w:val="00144E8E"/>
    <w:rsid w:val="00145947"/>
    <w:rsid w:val="00146B01"/>
    <w:rsid w:val="00150D45"/>
    <w:rsid w:val="001529C1"/>
    <w:rsid w:val="00152FD8"/>
    <w:rsid w:val="00153151"/>
    <w:rsid w:val="0015740E"/>
    <w:rsid w:val="00157C64"/>
    <w:rsid w:val="00161ADC"/>
    <w:rsid w:val="00162555"/>
    <w:rsid w:val="001630F6"/>
    <w:rsid w:val="00165896"/>
    <w:rsid w:val="001677C2"/>
    <w:rsid w:val="00170A11"/>
    <w:rsid w:val="001724E0"/>
    <w:rsid w:val="00173087"/>
    <w:rsid w:val="00174154"/>
    <w:rsid w:val="0017441F"/>
    <w:rsid w:val="00175874"/>
    <w:rsid w:val="00176440"/>
    <w:rsid w:val="00176CDE"/>
    <w:rsid w:val="0018007D"/>
    <w:rsid w:val="00180481"/>
    <w:rsid w:val="0018353F"/>
    <w:rsid w:val="001855A0"/>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4CDE"/>
    <w:rsid w:val="001B58FB"/>
    <w:rsid w:val="001B596C"/>
    <w:rsid w:val="001B5A43"/>
    <w:rsid w:val="001B6E32"/>
    <w:rsid w:val="001C246B"/>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2522"/>
    <w:rsid w:val="001F5165"/>
    <w:rsid w:val="001F5AD4"/>
    <w:rsid w:val="001F6B89"/>
    <w:rsid w:val="001F6D19"/>
    <w:rsid w:val="00200BDA"/>
    <w:rsid w:val="00200D30"/>
    <w:rsid w:val="00202075"/>
    <w:rsid w:val="00202906"/>
    <w:rsid w:val="00202FAF"/>
    <w:rsid w:val="00203ED0"/>
    <w:rsid w:val="00204BC7"/>
    <w:rsid w:val="00204DCD"/>
    <w:rsid w:val="00205C9B"/>
    <w:rsid w:val="00206AD9"/>
    <w:rsid w:val="00210114"/>
    <w:rsid w:val="00210445"/>
    <w:rsid w:val="002105BF"/>
    <w:rsid w:val="00210FAA"/>
    <w:rsid w:val="0021168D"/>
    <w:rsid w:val="00212862"/>
    <w:rsid w:val="002135AB"/>
    <w:rsid w:val="00213D61"/>
    <w:rsid w:val="0021468E"/>
    <w:rsid w:val="00215EB4"/>
    <w:rsid w:val="00216458"/>
    <w:rsid w:val="00216C2F"/>
    <w:rsid w:val="00217C30"/>
    <w:rsid w:val="0022172E"/>
    <w:rsid w:val="00222F33"/>
    <w:rsid w:val="00223965"/>
    <w:rsid w:val="00223D07"/>
    <w:rsid w:val="00223E5B"/>
    <w:rsid w:val="00225B09"/>
    <w:rsid w:val="0022797A"/>
    <w:rsid w:val="002310D2"/>
    <w:rsid w:val="002319F9"/>
    <w:rsid w:val="00233A58"/>
    <w:rsid w:val="0023414D"/>
    <w:rsid w:val="00234C95"/>
    <w:rsid w:val="00234D1B"/>
    <w:rsid w:val="00234E90"/>
    <w:rsid w:val="00235DA8"/>
    <w:rsid w:val="00240DF2"/>
    <w:rsid w:val="00241A2D"/>
    <w:rsid w:val="002429F9"/>
    <w:rsid w:val="00243372"/>
    <w:rsid w:val="0024616B"/>
    <w:rsid w:val="00246A68"/>
    <w:rsid w:val="002472E9"/>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4EF6"/>
    <w:rsid w:val="00266078"/>
    <w:rsid w:val="002665F3"/>
    <w:rsid w:val="0026670F"/>
    <w:rsid w:val="00266C39"/>
    <w:rsid w:val="002702CB"/>
    <w:rsid w:val="00272E84"/>
    <w:rsid w:val="00276166"/>
    <w:rsid w:val="002767A1"/>
    <w:rsid w:val="00276DFF"/>
    <w:rsid w:val="00276FBC"/>
    <w:rsid w:val="00277AFF"/>
    <w:rsid w:val="00280E84"/>
    <w:rsid w:val="00281AAE"/>
    <w:rsid w:val="00281E7F"/>
    <w:rsid w:val="00281F32"/>
    <w:rsid w:val="00282DAA"/>
    <w:rsid w:val="00285C28"/>
    <w:rsid w:val="002906EC"/>
    <w:rsid w:val="0029122A"/>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59B1"/>
    <w:rsid w:val="002B5A17"/>
    <w:rsid w:val="002B5B1E"/>
    <w:rsid w:val="002B75A2"/>
    <w:rsid w:val="002B7BD2"/>
    <w:rsid w:val="002C174E"/>
    <w:rsid w:val="002C236D"/>
    <w:rsid w:val="002C247B"/>
    <w:rsid w:val="002C3677"/>
    <w:rsid w:val="002C3BDF"/>
    <w:rsid w:val="002C4FAB"/>
    <w:rsid w:val="002C69B1"/>
    <w:rsid w:val="002D018B"/>
    <w:rsid w:val="002D0919"/>
    <w:rsid w:val="002D20FE"/>
    <w:rsid w:val="002D383D"/>
    <w:rsid w:val="002D45EB"/>
    <w:rsid w:val="002D4CBC"/>
    <w:rsid w:val="002D578F"/>
    <w:rsid w:val="002D60BB"/>
    <w:rsid w:val="002E090B"/>
    <w:rsid w:val="002E1E0C"/>
    <w:rsid w:val="002E1F11"/>
    <w:rsid w:val="002E3355"/>
    <w:rsid w:val="002E67D7"/>
    <w:rsid w:val="002F00FC"/>
    <w:rsid w:val="002F1114"/>
    <w:rsid w:val="002F1A27"/>
    <w:rsid w:val="002F2491"/>
    <w:rsid w:val="002F276E"/>
    <w:rsid w:val="002F35BE"/>
    <w:rsid w:val="002F3C2B"/>
    <w:rsid w:val="002F6E22"/>
    <w:rsid w:val="002F7866"/>
    <w:rsid w:val="00303A7C"/>
    <w:rsid w:val="00305086"/>
    <w:rsid w:val="0030668E"/>
    <w:rsid w:val="00307686"/>
    <w:rsid w:val="00310DA4"/>
    <w:rsid w:val="0031141A"/>
    <w:rsid w:val="00312065"/>
    <w:rsid w:val="0031388E"/>
    <w:rsid w:val="00314EDA"/>
    <w:rsid w:val="00316815"/>
    <w:rsid w:val="003210B3"/>
    <w:rsid w:val="0032259F"/>
    <w:rsid w:val="00322F38"/>
    <w:rsid w:val="00323613"/>
    <w:rsid w:val="003248D3"/>
    <w:rsid w:val="00324EBE"/>
    <w:rsid w:val="00326588"/>
    <w:rsid w:val="00326E38"/>
    <w:rsid w:val="00327668"/>
    <w:rsid w:val="00332DB7"/>
    <w:rsid w:val="0033335A"/>
    <w:rsid w:val="00333C0D"/>
    <w:rsid w:val="00334508"/>
    <w:rsid w:val="00334C18"/>
    <w:rsid w:val="00335608"/>
    <w:rsid w:val="00340491"/>
    <w:rsid w:val="003412FF"/>
    <w:rsid w:val="003431BD"/>
    <w:rsid w:val="00344264"/>
    <w:rsid w:val="00344319"/>
    <w:rsid w:val="00344364"/>
    <w:rsid w:val="0034647D"/>
    <w:rsid w:val="00346F17"/>
    <w:rsid w:val="003475DE"/>
    <w:rsid w:val="00350610"/>
    <w:rsid w:val="0035071E"/>
    <w:rsid w:val="003517CA"/>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58D0"/>
    <w:rsid w:val="0037648E"/>
    <w:rsid w:val="0037652B"/>
    <w:rsid w:val="0037693F"/>
    <w:rsid w:val="00376E17"/>
    <w:rsid w:val="00377A9F"/>
    <w:rsid w:val="00380AAF"/>
    <w:rsid w:val="00381731"/>
    <w:rsid w:val="003829E8"/>
    <w:rsid w:val="00382F0A"/>
    <w:rsid w:val="00385170"/>
    <w:rsid w:val="00385239"/>
    <w:rsid w:val="003857C0"/>
    <w:rsid w:val="0038631D"/>
    <w:rsid w:val="00386D0A"/>
    <w:rsid w:val="003902C6"/>
    <w:rsid w:val="00393AD8"/>
    <w:rsid w:val="00394971"/>
    <w:rsid w:val="003950D2"/>
    <w:rsid w:val="003972DB"/>
    <w:rsid w:val="00397407"/>
    <w:rsid w:val="00397EF6"/>
    <w:rsid w:val="003A109E"/>
    <w:rsid w:val="003A5B32"/>
    <w:rsid w:val="003A780F"/>
    <w:rsid w:val="003A7EB6"/>
    <w:rsid w:val="003B0B0D"/>
    <w:rsid w:val="003B206B"/>
    <w:rsid w:val="003B2FA2"/>
    <w:rsid w:val="003B429D"/>
    <w:rsid w:val="003B51B9"/>
    <w:rsid w:val="003B60AE"/>
    <w:rsid w:val="003C0083"/>
    <w:rsid w:val="003C03EE"/>
    <w:rsid w:val="003C3FCB"/>
    <w:rsid w:val="003C46AA"/>
    <w:rsid w:val="003C4739"/>
    <w:rsid w:val="003C7767"/>
    <w:rsid w:val="003D2E5F"/>
    <w:rsid w:val="003D4551"/>
    <w:rsid w:val="003D5D19"/>
    <w:rsid w:val="003D7A47"/>
    <w:rsid w:val="003E1B0F"/>
    <w:rsid w:val="003E267C"/>
    <w:rsid w:val="003E34D4"/>
    <w:rsid w:val="003E5265"/>
    <w:rsid w:val="003E68BE"/>
    <w:rsid w:val="003E691B"/>
    <w:rsid w:val="003E7744"/>
    <w:rsid w:val="003F2388"/>
    <w:rsid w:val="003F2E68"/>
    <w:rsid w:val="003F422C"/>
    <w:rsid w:val="00400E8B"/>
    <w:rsid w:val="00401361"/>
    <w:rsid w:val="0040157D"/>
    <w:rsid w:val="00403270"/>
    <w:rsid w:val="00403358"/>
    <w:rsid w:val="00404ECE"/>
    <w:rsid w:val="00405DFE"/>
    <w:rsid w:val="00417082"/>
    <w:rsid w:val="004170D5"/>
    <w:rsid w:val="00417275"/>
    <w:rsid w:val="004207FC"/>
    <w:rsid w:val="004208E7"/>
    <w:rsid w:val="0042168A"/>
    <w:rsid w:val="00421DD5"/>
    <w:rsid w:val="0042281C"/>
    <w:rsid w:val="00423782"/>
    <w:rsid w:val="00423FC2"/>
    <w:rsid w:val="0042464D"/>
    <w:rsid w:val="004260EC"/>
    <w:rsid w:val="00427392"/>
    <w:rsid w:val="0043085F"/>
    <w:rsid w:val="004316FE"/>
    <w:rsid w:val="004334A8"/>
    <w:rsid w:val="00435B6B"/>
    <w:rsid w:val="00440CAA"/>
    <w:rsid w:val="00441672"/>
    <w:rsid w:val="004426BB"/>
    <w:rsid w:val="004444E4"/>
    <w:rsid w:val="004507CF"/>
    <w:rsid w:val="00451F94"/>
    <w:rsid w:val="00452591"/>
    <w:rsid w:val="00452907"/>
    <w:rsid w:val="004539B9"/>
    <w:rsid w:val="004541C4"/>
    <w:rsid w:val="004564A0"/>
    <w:rsid w:val="00456B86"/>
    <w:rsid w:val="004611B8"/>
    <w:rsid w:val="00462A1B"/>
    <w:rsid w:val="004634AF"/>
    <w:rsid w:val="00463B48"/>
    <w:rsid w:val="00463E90"/>
    <w:rsid w:val="0046525F"/>
    <w:rsid w:val="00465E98"/>
    <w:rsid w:val="00466E56"/>
    <w:rsid w:val="00467423"/>
    <w:rsid w:val="004714AA"/>
    <w:rsid w:val="004717A1"/>
    <w:rsid w:val="00471A08"/>
    <w:rsid w:val="004736DD"/>
    <w:rsid w:val="004744A0"/>
    <w:rsid w:val="00475156"/>
    <w:rsid w:val="00476969"/>
    <w:rsid w:val="0048357A"/>
    <w:rsid w:val="00485C48"/>
    <w:rsid w:val="00485FEC"/>
    <w:rsid w:val="00491E1A"/>
    <w:rsid w:val="00492F8C"/>
    <w:rsid w:val="00493906"/>
    <w:rsid w:val="00493C0A"/>
    <w:rsid w:val="00494653"/>
    <w:rsid w:val="004953AF"/>
    <w:rsid w:val="004A0813"/>
    <w:rsid w:val="004A2539"/>
    <w:rsid w:val="004A302D"/>
    <w:rsid w:val="004A3950"/>
    <w:rsid w:val="004A3B80"/>
    <w:rsid w:val="004A3DF8"/>
    <w:rsid w:val="004A4568"/>
    <w:rsid w:val="004A48FA"/>
    <w:rsid w:val="004A52DE"/>
    <w:rsid w:val="004A5A01"/>
    <w:rsid w:val="004A5B1A"/>
    <w:rsid w:val="004A6F79"/>
    <w:rsid w:val="004B0D6F"/>
    <w:rsid w:val="004B5034"/>
    <w:rsid w:val="004B53EF"/>
    <w:rsid w:val="004B5CEC"/>
    <w:rsid w:val="004B5EA0"/>
    <w:rsid w:val="004B7F23"/>
    <w:rsid w:val="004D0EB0"/>
    <w:rsid w:val="004D2C36"/>
    <w:rsid w:val="004D46DD"/>
    <w:rsid w:val="004D4B90"/>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1947"/>
    <w:rsid w:val="00502D37"/>
    <w:rsid w:val="005079E8"/>
    <w:rsid w:val="00507B36"/>
    <w:rsid w:val="00512C46"/>
    <w:rsid w:val="0051349A"/>
    <w:rsid w:val="005214D0"/>
    <w:rsid w:val="00522AB4"/>
    <w:rsid w:val="00523B37"/>
    <w:rsid w:val="00523CC0"/>
    <w:rsid w:val="00524C69"/>
    <w:rsid w:val="00526735"/>
    <w:rsid w:val="00532CDC"/>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02E"/>
    <w:rsid w:val="005532E9"/>
    <w:rsid w:val="0055576E"/>
    <w:rsid w:val="00555D1D"/>
    <w:rsid w:val="005561A5"/>
    <w:rsid w:val="005576DD"/>
    <w:rsid w:val="005602A1"/>
    <w:rsid w:val="00560588"/>
    <w:rsid w:val="005609D9"/>
    <w:rsid w:val="00560CE5"/>
    <w:rsid w:val="00561439"/>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3822"/>
    <w:rsid w:val="00584FEE"/>
    <w:rsid w:val="00585242"/>
    <w:rsid w:val="005853A0"/>
    <w:rsid w:val="005854F6"/>
    <w:rsid w:val="0058621A"/>
    <w:rsid w:val="0059517F"/>
    <w:rsid w:val="0059662B"/>
    <w:rsid w:val="00597DE4"/>
    <w:rsid w:val="005A0056"/>
    <w:rsid w:val="005A0BED"/>
    <w:rsid w:val="005A0C5D"/>
    <w:rsid w:val="005A3BA8"/>
    <w:rsid w:val="005A5280"/>
    <w:rsid w:val="005A5718"/>
    <w:rsid w:val="005A6EAF"/>
    <w:rsid w:val="005B15ED"/>
    <w:rsid w:val="005B1AD4"/>
    <w:rsid w:val="005B1D6B"/>
    <w:rsid w:val="005B349F"/>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D7CED"/>
    <w:rsid w:val="005D7D8D"/>
    <w:rsid w:val="005E0CAC"/>
    <w:rsid w:val="005E0DA9"/>
    <w:rsid w:val="005E1A31"/>
    <w:rsid w:val="005E1D0C"/>
    <w:rsid w:val="005E317D"/>
    <w:rsid w:val="005E494B"/>
    <w:rsid w:val="005E6793"/>
    <w:rsid w:val="005E711E"/>
    <w:rsid w:val="005E759D"/>
    <w:rsid w:val="005E777B"/>
    <w:rsid w:val="005F0D84"/>
    <w:rsid w:val="005F1462"/>
    <w:rsid w:val="005F24B2"/>
    <w:rsid w:val="005F2999"/>
    <w:rsid w:val="005F3313"/>
    <w:rsid w:val="005F3B48"/>
    <w:rsid w:val="005F427C"/>
    <w:rsid w:val="005F47AD"/>
    <w:rsid w:val="005F72CC"/>
    <w:rsid w:val="006029BC"/>
    <w:rsid w:val="00602EDF"/>
    <w:rsid w:val="00605D1A"/>
    <w:rsid w:val="00605D61"/>
    <w:rsid w:val="00606359"/>
    <w:rsid w:val="00607DD7"/>
    <w:rsid w:val="00607EE6"/>
    <w:rsid w:val="00611E99"/>
    <w:rsid w:val="00611FAB"/>
    <w:rsid w:val="0061245E"/>
    <w:rsid w:val="00612DD1"/>
    <w:rsid w:val="006132A8"/>
    <w:rsid w:val="00614125"/>
    <w:rsid w:val="00617411"/>
    <w:rsid w:val="00620B2C"/>
    <w:rsid w:val="00621999"/>
    <w:rsid w:val="00623FBF"/>
    <w:rsid w:val="00624FD7"/>
    <w:rsid w:val="00625F43"/>
    <w:rsid w:val="006276E7"/>
    <w:rsid w:val="006279D1"/>
    <w:rsid w:val="00630284"/>
    <w:rsid w:val="006318D7"/>
    <w:rsid w:val="006339D8"/>
    <w:rsid w:val="00637240"/>
    <w:rsid w:val="0063740D"/>
    <w:rsid w:val="006379FC"/>
    <w:rsid w:val="00641D60"/>
    <w:rsid w:val="00643A30"/>
    <w:rsid w:val="006455F3"/>
    <w:rsid w:val="00645A67"/>
    <w:rsid w:val="00645FFF"/>
    <w:rsid w:val="0064667C"/>
    <w:rsid w:val="00646AC9"/>
    <w:rsid w:val="006477CE"/>
    <w:rsid w:val="00647DBB"/>
    <w:rsid w:val="00650B0A"/>
    <w:rsid w:val="00652E47"/>
    <w:rsid w:val="00652ED6"/>
    <w:rsid w:val="0065307C"/>
    <w:rsid w:val="00653838"/>
    <w:rsid w:val="00656045"/>
    <w:rsid w:val="0065644A"/>
    <w:rsid w:val="00662FC7"/>
    <w:rsid w:val="0066337F"/>
    <w:rsid w:val="0066354B"/>
    <w:rsid w:val="00664C6D"/>
    <w:rsid w:val="006659CB"/>
    <w:rsid w:val="006659CF"/>
    <w:rsid w:val="006663C0"/>
    <w:rsid w:val="00666DA5"/>
    <w:rsid w:val="006718CE"/>
    <w:rsid w:val="006731A6"/>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3938"/>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5B7"/>
    <w:rsid w:val="006F275E"/>
    <w:rsid w:val="006F2A7E"/>
    <w:rsid w:val="00700CFF"/>
    <w:rsid w:val="00702D82"/>
    <w:rsid w:val="00703409"/>
    <w:rsid w:val="00707D66"/>
    <w:rsid w:val="007115B9"/>
    <w:rsid w:val="007140AA"/>
    <w:rsid w:val="0071693C"/>
    <w:rsid w:val="0072090B"/>
    <w:rsid w:val="00722578"/>
    <w:rsid w:val="00722E1A"/>
    <w:rsid w:val="007248CF"/>
    <w:rsid w:val="00724AB0"/>
    <w:rsid w:val="0072512C"/>
    <w:rsid w:val="0072632B"/>
    <w:rsid w:val="007265A8"/>
    <w:rsid w:val="00726F51"/>
    <w:rsid w:val="00727FD6"/>
    <w:rsid w:val="00731C4D"/>
    <w:rsid w:val="00731EAC"/>
    <w:rsid w:val="00733600"/>
    <w:rsid w:val="007352F3"/>
    <w:rsid w:val="00735AB9"/>
    <w:rsid w:val="00735AE5"/>
    <w:rsid w:val="00737054"/>
    <w:rsid w:val="00737631"/>
    <w:rsid w:val="0074016B"/>
    <w:rsid w:val="00740323"/>
    <w:rsid w:val="00742D4A"/>
    <w:rsid w:val="00743224"/>
    <w:rsid w:val="007436C5"/>
    <w:rsid w:val="0074530E"/>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12D4"/>
    <w:rsid w:val="007756C6"/>
    <w:rsid w:val="00776730"/>
    <w:rsid w:val="0077673E"/>
    <w:rsid w:val="007773C3"/>
    <w:rsid w:val="00781EF1"/>
    <w:rsid w:val="0078269D"/>
    <w:rsid w:val="0078283E"/>
    <w:rsid w:val="00783314"/>
    <w:rsid w:val="007848F3"/>
    <w:rsid w:val="0079068F"/>
    <w:rsid w:val="007910FB"/>
    <w:rsid w:val="00791F3D"/>
    <w:rsid w:val="007936BA"/>
    <w:rsid w:val="00793B82"/>
    <w:rsid w:val="00794A45"/>
    <w:rsid w:val="007955B7"/>
    <w:rsid w:val="007A1E46"/>
    <w:rsid w:val="007A2B39"/>
    <w:rsid w:val="007A3277"/>
    <w:rsid w:val="007A3764"/>
    <w:rsid w:val="007A4245"/>
    <w:rsid w:val="007A5EE0"/>
    <w:rsid w:val="007A7867"/>
    <w:rsid w:val="007B0C44"/>
    <w:rsid w:val="007B162D"/>
    <w:rsid w:val="007B1C70"/>
    <w:rsid w:val="007B3AE5"/>
    <w:rsid w:val="007B5B21"/>
    <w:rsid w:val="007B67FC"/>
    <w:rsid w:val="007B7F8A"/>
    <w:rsid w:val="007C2C1A"/>
    <w:rsid w:val="007C30FC"/>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43BD"/>
    <w:rsid w:val="0080767F"/>
    <w:rsid w:val="00811F23"/>
    <w:rsid w:val="00812E9E"/>
    <w:rsid w:val="008146CD"/>
    <w:rsid w:val="008146DF"/>
    <w:rsid w:val="00814F25"/>
    <w:rsid w:val="0081626C"/>
    <w:rsid w:val="00822880"/>
    <w:rsid w:val="00823655"/>
    <w:rsid w:val="00823B4E"/>
    <w:rsid w:val="00825C9A"/>
    <w:rsid w:val="00826719"/>
    <w:rsid w:val="00827934"/>
    <w:rsid w:val="00827AFA"/>
    <w:rsid w:val="00833C8D"/>
    <w:rsid w:val="00835F64"/>
    <w:rsid w:val="00836220"/>
    <w:rsid w:val="00836476"/>
    <w:rsid w:val="008379E8"/>
    <w:rsid w:val="008402D4"/>
    <w:rsid w:val="00844EBF"/>
    <w:rsid w:val="0084500C"/>
    <w:rsid w:val="008514F1"/>
    <w:rsid w:val="008521D3"/>
    <w:rsid w:val="00853BC6"/>
    <w:rsid w:val="00853BD4"/>
    <w:rsid w:val="008542CC"/>
    <w:rsid w:val="0085484A"/>
    <w:rsid w:val="00854A7A"/>
    <w:rsid w:val="00854CD3"/>
    <w:rsid w:val="008577C5"/>
    <w:rsid w:val="00864A9F"/>
    <w:rsid w:val="00867C17"/>
    <w:rsid w:val="00870184"/>
    <w:rsid w:val="00870660"/>
    <w:rsid w:val="008744E9"/>
    <w:rsid w:val="00881B4F"/>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637"/>
    <w:rsid w:val="008A2DB0"/>
    <w:rsid w:val="008A4698"/>
    <w:rsid w:val="008A52D1"/>
    <w:rsid w:val="008A534F"/>
    <w:rsid w:val="008A56F6"/>
    <w:rsid w:val="008A57D9"/>
    <w:rsid w:val="008A5E96"/>
    <w:rsid w:val="008B0269"/>
    <w:rsid w:val="008B0A91"/>
    <w:rsid w:val="008B21DC"/>
    <w:rsid w:val="008B5BC0"/>
    <w:rsid w:val="008B633B"/>
    <w:rsid w:val="008B6633"/>
    <w:rsid w:val="008B6D30"/>
    <w:rsid w:val="008B7401"/>
    <w:rsid w:val="008C074F"/>
    <w:rsid w:val="008C13DB"/>
    <w:rsid w:val="008C4C95"/>
    <w:rsid w:val="008C7C9A"/>
    <w:rsid w:val="008D092D"/>
    <w:rsid w:val="008D29EE"/>
    <w:rsid w:val="008D2BF4"/>
    <w:rsid w:val="008D2ED6"/>
    <w:rsid w:val="008D5211"/>
    <w:rsid w:val="008D710A"/>
    <w:rsid w:val="008D7BE5"/>
    <w:rsid w:val="008D7C75"/>
    <w:rsid w:val="008E133C"/>
    <w:rsid w:val="008E1DB6"/>
    <w:rsid w:val="008E59D6"/>
    <w:rsid w:val="008E683F"/>
    <w:rsid w:val="008E7F89"/>
    <w:rsid w:val="008F3727"/>
    <w:rsid w:val="008F3CB6"/>
    <w:rsid w:val="008F3EDF"/>
    <w:rsid w:val="008F4208"/>
    <w:rsid w:val="008F4258"/>
    <w:rsid w:val="008F4633"/>
    <w:rsid w:val="008F469A"/>
    <w:rsid w:val="008F4F35"/>
    <w:rsid w:val="008F4F7F"/>
    <w:rsid w:val="00900B28"/>
    <w:rsid w:val="009036E8"/>
    <w:rsid w:val="009041AC"/>
    <w:rsid w:val="009051FE"/>
    <w:rsid w:val="009054C8"/>
    <w:rsid w:val="00906D4A"/>
    <w:rsid w:val="00907990"/>
    <w:rsid w:val="00910E1A"/>
    <w:rsid w:val="00916997"/>
    <w:rsid w:val="0091778B"/>
    <w:rsid w:val="009208A2"/>
    <w:rsid w:val="00921EC0"/>
    <w:rsid w:val="009223F1"/>
    <w:rsid w:val="0092686F"/>
    <w:rsid w:val="009336A0"/>
    <w:rsid w:val="00933EE2"/>
    <w:rsid w:val="009368DB"/>
    <w:rsid w:val="009369EE"/>
    <w:rsid w:val="00937352"/>
    <w:rsid w:val="009377BF"/>
    <w:rsid w:val="00940426"/>
    <w:rsid w:val="00941BBA"/>
    <w:rsid w:val="0094246C"/>
    <w:rsid w:val="00943BF1"/>
    <w:rsid w:val="009442D7"/>
    <w:rsid w:val="0094505D"/>
    <w:rsid w:val="0094636F"/>
    <w:rsid w:val="009475B1"/>
    <w:rsid w:val="00947707"/>
    <w:rsid w:val="00952449"/>
    <w:rsid w:val="009541F4"/>
    <w:rsid w:val="0095472A"/>
    <w:rsid w:val="00955FC1"/>
    <w:rsid w:val="00956BBF"/>
    <w:rsid w:val="009604F3"/>
    <w:rsid w:val="00961B8D"/>
    <w:rsid w:val="00961D48"/>
    <w:rsid w:val="00961FDE"/>
    <w:rsid w:val="009629DD"/>
    <w:rsid w:val="009635EF"/>
    <w:rsid w:val="00964F39"/>
    <w:rsid w:val="009658B7"/>
    <w:rsid w:val="009661A2"/>
    <w:rsid w:val="00966E0E"/>
    <w:rsid w:val="00972914"/>
    <w:rsid w:val="00972E27"/>
    <w:rsid w:val="0097518A"/>
    <w:rsid w:val="00977F8E"/>
    <w:rsid w:val="009813B8"/>
    <w:rsid w:val="00982A33"/>
    <w:rsid w:val="00983DFA"/>
    <w:rsid w:val="009841BA"/>
    <w:rsid w:val="009852A6"/>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A4082"/>
    <w:rsid w:val="009B03DF"/>
    <w:rsid w:val="009B04EC"/>
    <w:rsid w:val="009B062B"/>
    <w:rsid w:val="009B20B7"/>
    <w:rsid w:val="009B46A2"/>
    <w:rsid w:val="009B4785"/>
    <w:rsid w:val="009B4917"/>
    <w:rsid w:val="009B5CC2"/>
    <w:rsid w:val="009B5D3D"/>
    <w:rsid w:val="009B5D60"/>
    <w:rsid w:val="009B605C"/>
    <w:rsid w:val="009B6BBA"/>
    <w:rsid w:val="009C2911"/>
    <w:rsid w:val="009C327C"/>
    <w:rsid w:val="009C3C43"/>
    <w:rsid w:val="009C46B0"/>
    <w:rsid w:val="009C5249"/>
    <w:rsid w:val="009C54F0"/>
    <w:rsid w:val="009C6F36"/>
    <w:rsid w:val="009C7EEA"/>
    <w:rsid w:val="009D39D8"/>
    <w:rsid w:val="009D4D2D"/>
    <w:rsid w:val="009D5C05"/>
    <w:rsid w:val="009D7139"/>
    <w:rsid w:val="009E1532"/>
    <w:rsid w:val="009E4E5D"/>
    <w:rsid w:val="009E65E1"/>
    <w:rsid w:val="009E78AF"/>
    <w:rsid w:val="009F0A99"/>
    <w:rsid w:val="009F11D7"/>
    <w:rsid w:val="009F2E2E"/>
    <w:rsid w:val="009F30C1"/>
    <w:rsid w:val="009F3E57"/>
    <w:rsid w:val="009F52F7"/>
    <w:rsid w:val="009F5C87"/>
    <w:rsid w:val="009F5F45"/>
    <w:rsid w:val="009F77B7"/>
    <w:rsid w:val="009F7C1F"/>
    <w:rsid w:val="00A01E30"/>
    <w:rsid w:val="00A0410D"/>
    <w:rsid w:val="00A04B64"/>
    <w:rsid w:val="00A10760"/>
    <w:rsid w:val="00A14470"/>
    <w:rsid w:val="00A17816"/>
    <w:rsid w:val="00A17BF8"/>
    <w:rsid w:val="00A200FA"/>
    <w:rsid w:val="00A22CCD"/>
    <w:rsid w:val="00A235E3"/>
    <w:rsid w:val="00A23853"/>
    <w:rsid w:val="00A24F9A"/>
    <w:rsid w:val="00A272DF"/>
    <w:rsid w:val="00A3091A"/>
    <w:rsid w:val="00A31B71"/>
    <w:rsid w:val="00A32769"/>
    <w:rsid w:val="00A350F8"/>
    <w:rsid w:val="00A36E21"/>
    <w:rsid w:val="00A40A1E"/>
    <w:rsid w:val="00A421E1"/>
    <w:rsid w:val="00A422E9"/>
    <w:rsid w:val="00A43A53"/>
    <w:rsid w:val="00A43FCA"/>
    <w:rsid w:val="00A450B7"/>
    <w:rsid w:val="00A46342"/>
    <w:rsid w:val="00A514B5"/>
    <w:rsid w:val="00A518F2"/>
    <w:rsid w:val="00A52C1C"/>
    <w:rsid w:val="00A54799"/>
    <w:rsid w:val="00A5659F"/>
    <w:rsid w:val="00A60FD8"/>
    <w:rsid w:val="00A61799"/>
    <w:rsid w:val="00A61FC0"/>
    <w:rsid w:val="00A63605"/>
    <w:rsid w:val="00A6551D"/>
    <w:rsid w:val="00A67F34"/>
    <w:rsid w:val="00A70B00"/>
    <w:rsid w:val="00A71FB0"/>
    <w:rsid w:val="00A72296"/>
    <w:rsid w:val="00A73153"/>
    <w:rsid w:val="00A758D7"/>
    <w:rsid w:val="00A75BE0"/>
    <w:rsid w:val="00A75E68"/>
    <w:rsid w:val="00A7776D"/>
    <w:rsid w:val="00A80D56"/>
    <w:rsid w:val="00A84A74"/>
    <w:rsid w:val="00A85942"/>
    <w:rsid w:val="00A90370"/>
    <w:rsid w:val="00A91289"/>
    <w:rsid w:val="00A92BAB"/>
    <w:rsid w:val="00A9437B"/>
    <w:rsid w:val="00A944FA"/>
    <w:rsid w:val="00A95A30"/>
    <w:rsid w:val="00A968CC"/>
    <w:rsid w:val="00A96FE7"/>
    <w:rsid w:val="00AA0D0A"/>
    <w:rsid w:val="00AA5982"/>
    <w:rsid w:val="00AA5C1A"/>
    <w:rsid w:val="00AA5F12"/>
    <w:rsid w:val="00AB0271"/>
    <w:rsid w:val="00AB1182"/>
    <w:rsid w:val="00AB268F"/>
    <w:rsid w:val="00AB4A5C"/>
    <w:rsid w:val="00AB4BA7"/>
    <w:rsid w:val="00AB4D6B"/>
    <w:rsid w:val="00AB5F81"/>
    <w:rsid w:val="00AB67FE"/>
    <w:rsid w:val="00AB75C1"/>
    <w:rsid w:val="00AB7914"/>
    <w:rsid w:val="00AC0262"/>
    <w:rsid w:val="00AC1DD4"/>
    <w:rsid w:val="00AC2985"/>
    <w:rsid w:val="00AC41D0"/>
    <w:rsid w:val="00AC4830"/>
    <w:rsid w:val="00AC6345"/>
    <w:rsid w:val="00AD0E6D"/>
    <w:rsid w:val="00AD1F08"/>
    <w:rsid w:val="00AD5596"/>
    <w:rsid w:val="00AD7A76"/>
    <w:rsid w:val="00AE3942"/>
    <w:rsid w:val="00AE3A7C"/>
    <w:rsid w:val="00AE3B24"/>
    <w:rsid w:val="00AE55A4"/>
    <w:rsid w:val="00AE681A"/>
    <w:rsid w:val="00AE725B"/>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2A47"/>
    <w:rsid w:val="00B13C69"/>
    <w:rsid w:val="00B13D6F"/>
    <w:rsid w:val="00B14250"/>
    <w:rsid w:val="00B145EA"/>
    <w:rsid w:val="00B14917"/>
    <w:rsid w:val="00B16A16"/>
    <w:rsid w:val="00B22BE8"/>
    <w:rsid w:val="00B230B2"/>
    <w:rsid w:val="00B24054"/>
    <w:rsid w:val="00B24F13"/>
    <w:rsid w:val="00B2517D"/>
    <w:rsid w:val="00B26E8F"/>
    <w:rsid w:val="00B31C45"/>
    <w:rsid w:val="00B32B07"/>
    <w:rsid w:val="00B32EE4"/>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440D"/>
    <w:rsid w:val="00B74E10"/>
    <w:rsid w:val="00B75D91"/>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7C3"/>
    <w:rsid w:val="00BB0F7F"/>
    <w:rsid w:val="00BB3290"/>
    <w:rsid w:val="00BB3C29"/>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68A"/>
    <w:rsid w:val="00BE0A41"/>
    <w:rsid w:val="00BE18DC"/>
    <w:rsid w:val="00BE1DFA"/>
    <w:rsid w:val="00BE45A1"/>
    <w:rsid w:val="00BE55D6"/>
    <w:rsid w:val="00BE6297"/>
    <w:rsid w:val="00BE6352"/>
    <w:rsid w:val="00BE68C5"/>
    <w:rsid w:val="00BF0FAB"/>
    <w:rsid w:val="00BF4234"/>
    <w:rsid w:val="00BF4E6E"/>
    <w:rsid w:val="00BF5D30"/>
    <w:rsid w:val="00BF6D97"/>
    <w:rsid w:val="00BF74F1"/>
    <w:rsid w:val="00BF7D24"/>
    <w:rsid w:val="00C002B7"/>
    <w:rsid w:val="00C023D1"/>
    <w:rsid w:val="00C02B4C"/>
    <w:rsid w:val="00C10B18"/>
    <w:rsid w:val="00C10E9A"/>
    <w:rsid w:val="00C13151"/>
    <w:rsid w:val="00C13B85"/>
    <w:rsid w:val="00C147D0"/>
    <w:rsid w:val="00C14F60"/>
    <w:rsid w:val="00C20240"/>
    <w:rsid w:val="00C23CA9"/>
    <w:rsid w:val="00C249AA"/>
    <w:rsid w:val="00C24DB9"/>
    <w:rsid w:val="00C260FE"/>
    <w:rsid w:val="00C265D3"/>
    <w:rsid w:val="00C306E1"/>
    <w:rsid w:val="00C32202"/>
    <w:rsid w:val="00C32CF5"/>
    <w:rsid w:val="00C32D86"/>
    <w:rsid w:val="00C33823"/>
    <w:rsid w:val="00C35DDF"/>
    <w:rsid w:val="00C373FC"/>
    <w:rsid w:val="00C40BF1"/>
    <w:rsid w:val="00C42270"/>
    <w:rsid w:val="00C444CB"/>
    <w:rsid w:val="00C447CE"/>
    <w:rsid w:val="00C46F0F"/>
    <w:rsid w:val="00C47003"/>
    <w:rsid w:val="00C474CD"/>
    <w:rsid w:val="00C50158"/>
    <w:rsid w:val="00C50195"/>
    <w:rsid w:val="00C51534"/>
    <w:rsid w:val="00C51EBF"/>
    <w:rsid w:val="00C52764"/>
    <w:rsid w:val="00C5590D"/>
    <w:rsid w:val="00C5656C"/>
    <w:rsid w:val="00C56FB6"/>
    <w:rsid w:val="00C5749E"/>
    <w:rsid w:val="00C576C7"/>
    <w:rsid w:val="00C61762"/>
    <w:rsid w:val="00C6246B"/>
    <w:rsid w:val="00C63313"/>
    <w:rsid w:val="00C63588"/>
    <w:rsid w:val="00C6535E"/>
    <w:rsid w:val="00C656A0"/>
    <w:rsid w:val="00C703C3"/>
    <w:rsid w:val="00C72D10"/>
    <w:rsid w:val="00C72DB7"/>
    <w:rsid w:val="00C73116"/>
    <w:rsid w:val="00C73480"/>
    <w:rsid w:val="00C736D2"/>
    <w:rsid w:val="00C73C4E"/>
    <w:rsid w:val="00C76A14"/>
    <w:rsid w:val="00C77B2B"/>
    <w:rsid w:val="00C80865"/>
    <w:rsid w:val="00C80B76"/>
    <w:rsid w:val="00C81159"/>
    <w:rsid w:val="00C811A1"/>
    <w:rsid w:val="00C814D7"/>
    <w:rsid w:val="00C82ECA"/>
    <w:rsid w:val="00C90C90"/>
    <w:rsid w:val="00C915BC"/>
    <w:rsid w:val="00C91795"/>
    <w:rsid w:val="00C97CA3"/>
    <w:rsid w:val="00CA131B"/>
    <w:rsid w:val="00CA3A6E"/>
    <w:rsid w:val="00CA3B8E"/>
    <w:rsid w:val="00CA4082"/>
    <w:rsid w:val="00CA63B6"/>
    <w:rsid w:val="00CA7016"/>
    <w:rsid w:val="00CA7879"/>
    <w:rsid w:val="00CA7C1C"/>
    <w:rsid w:val="00CB2456"/>
    <w:rsid w:val="00CB34D4"/>
    <w:rsid w:val="00CB43EA"/>
    <w:rsid w:val="00CB450D"/>
    <w:rsid w:val="00CB7D21"/>
    <w:rsid w:val="00CC27E0"/>
    <w:rsid w:val="00CC2ED2"/>
    <w:rsid w:val="00CC5B8C"/>
    <w:rsid w:val="00CC7354"/>
    <w:rsid w:val="00CC7DAE"/>
    <w:rsid w:val="00CD2F06"/>
    <w:rsid w:val="00CD3286"/>
    <w:rsid w:val="00CD35E2"/>
    <w:rsid w:val="00CD39A3"/>
    <w:rsid w:val="00CD4D6C"/>
    <w:rsid w:val="00CD7843"/>
    <w:rsid w:val="00CE1226"/>
    <w:rsid w:val="00CE1FDD"/>
    <w:rsid w:val="00CE21C7"/>
    <w:rsid w:val="00CE23CE"/>
    <w:rsid w:val="00CE2A56"/>
    <w:rsid w:val="00CE2F2C"/>
    <w:rsid w:val="00CE43F7"/>
    <w:rsid w:val="00CE67DB"/>
    <w:rsid w:val="00CE6F6C"/>
    <w:rsid w:val="00CE72C3"/>
    <w:rsid w:val="00CE757D"/>
    <w:rsid w:val="00CE7FB0"/>
    <w:rsid w:val="00CF0004"/>
    <w:rsid w:val="00CF0E5B"/>
    <w:rsid w:val="00CF32D0"/>
    <w:rsid w:val="00CF32FC"/>
    <w:rsid w:val="00CF4B6D"/>
    <w:rsid w:val="00CF6100"/>
    <w:rsid w:val="00CF779C"/>
    <w:rsid w:val="00D0625E"/>
    <w:rsid w:val="00D06A09"/>
    <w:rsid w:val="00D07194"/>
    <w:rsid w:val="00D125E7"/>
    <w:rsid w:val="00D12756"/>
    <w:rsid w:val="00D13BE9"/>
    <w:rsid w:val="00D14EEF"/>
    <w:rsid w:val="00D14F49"/>
    <w:rsid w:val="00D17085"/>
    <w:rsid w:val="00D20E42"/>
    <w:rsid w:val="00D240EE"/>
    <w:rsid w:val="00D246F0"/>
    <w:rsid w:val="00D31346"/>
    <w:rsid w:val="00D319C0"/>
    <w:rsid w:val="00D336DD"/>
    <w:rsid w:val="00D43998"/>
    <w:rsid w:val="00D43B31"/>
    <w:rsid w:val="00D4432F"/>
    <w:rsid w:val="00D45845"/>
    <w:rsid w:val="00D54901"/>
    <w:rsid w:val="00D572F0"/>
    <w:rsid w:val="00D60A54"/>
    <w:rsid w:val="00D633D5"/>
    <w:rsid w:val="00D65650"/>
    <w:rsid w:val="00D65F1E"/>
    <w:rsid w:val="00D71216"/>
    <w:rsid w:val="00D71341"/>
    <w:rsid w:val="00D71A73"/>
    <w:rsid w:val="00D7291B"/>
    <w:rsid w:val="00D7423C"/>
    <w:rsid w:val="00D74C92"/>
    <w:rsid w:val="00D802C3"/>
    <w:rsid w:val="00D81DCB"/>
    <w:rsid w:val="00D85EDD"/>
    <w:rsid w:val="00D86833"/>
    <w:rsid w:val="00D8690E"/>
    <w:rsid w:val="00D87B38"/>
    <w:rsid w:val="00D901D7"/>
    <w:rsid w:val="00D90692"/>
    <w:rsid w:val="00D910D8"/>
    <w:rsid w:val="00D912D9"/>
    <w:rsid w:val="00D9273F"/>
    <w:rsid w:val="00D9333D"/>
    <w:rsid w:val="00D93523"/>
    <w:rsid w:val="00D94AD4"/>
    <w:rsid w:val="00D95656"/>
    <w:rsid w:val="00D9657B"/>
    <w:rsid w:val="00D96E8F"/>
    <w:rsid w:val="00DA4669"/>
    <w:rsid w:val="00DA5A8F"/>
    <w:rsid w:val="00DA7924"/>
    <w:rsid w:val="00DB4113"/>
    <w:rsid w:val="00DB75EF"/>
    <w:rsid w:val="00DC3F22"/>
    <w:rsid w:val="00DC66DB"/>
    <w:rsid w:val="00DC6ADB"/>
    <w:rsid w:val="00DC72CD"/>
    <w:rsid w:val="00DD1948"/>
    <w:rsid w:val="00DD2454"/>
    <w:rsid w:val="00DD62F7"/>
    <w:rsid w:val="00DD7CAC"/>
    <w:rsid w:val="00DE0513"/>
    <w:rsid w:val="00DE2F9A"/>
    <w:rsid w:val="00DE7219"/>
    <w:rsid w:val="00DF0207"/>
    <w:rsid w:val="00DF1199"/>
    <w:rsid w:val="00DF266A"/>
    <w:rsid w:val="00DF38A6"/>
    <w:rsid w:val="00DF4AF4"/>
    <w:rsid w:val="00DF4C7A"/>
    <w:rsid w:val="00DF552E"/>
    <w:rsid w:val="00DF60CE"/>
    <w:rsid w:val="00DF69F3"/>
    <w:rsid w:val="00DF7F6F"/>
    <w:rsid w:val="00DF7FAE"/>
    <w:rsid w:val="00E00133"/>
    <w:rsid w:val="00E002D8"/>
    <w:rsid w:val="00E004A3"/>
    <w:rsid w:val="00E006F3"/>
    <w:rsid w:val="00E00C27"/>
    <w:rsid w:val="00E00E0F"/>
    <w:rsid w:val="00E04391"/>
    <w:rsid w:val="00E04898"/>
    <w:rsid w:val="00E06C11"/>
    <w:rsid w:val="00E11051"/>
    <w:rsid w:val="00E118D4"/>
    <w:rsid w:val="00E1255C"/>
    <w:rsid w:val="00E142BD"/>
    <w:rsid w:val="00E14E84"/>
    <w:rsid w:val="00E15061"/>
    <w:rsid w:val="00E161FD"/>
    <w:rsid w:val="00E17765"/>
    <w:rsid w:val="00E20772"/>
    <w:rsid w:val="00E21868"/>
    <w:rsid w:val="00E22CF7"/>
    <w:rsid w:val="00E249F0"/>
    <w:rsid w:val="00E27102"/>
    <w:rsid w:val="00E275B5"/>
    <w:rsid w:val="00E34002"/>
    <w:rsid w:val="00E34DA0"/>
    <w:rsid w:val="00E37911"/>
    <w:rsid w:val="00E41060"/>
    <w:rsid w:val="00E4122A"/>
    <w:rsid w:val="00E417FF"/>
    <w:rsid w:val="00E4220E"/>
    <w:rsid w:val="00E424E5"/>
    <w:rsid w:val="00E4297E"/>
    <w:rsid w:val="00E43692"/>
    <w:rsid w:val="00E43C7A"/>
    <w:rsid w:val="00E43F7C"/>
    <w:rsid w:val="00E44A97"/>
    <w:rsid w:val="00E44AAD"/>
    <w:rsid w:val="00E44F40"/>
    <w:rsid w:val="00E467ED"/>
    <w:rsid w:val="00E501C7"/>
    <w:rsid w:val="00E50659"/>
    <w:rsid w:val="00E50A1B"/>
    <w:rsid w:val="00E50B1A"/>
    <w:rsid w:val="00E50B37"/>
    <w:rsid w:val="00E51509"/>
    <w:rsid w:val="00E52CBB"/>
    <w:rsid w:val="00E54C73"/>
    <w:rsid w:val="00E553CB"/>
    <w:rsid w:val="00E56442"/>
    <w:rsid w:val="00E57C43"/>
    <w:rsid w:val="00E60480"/>
    <w:rsid w:val="00E60C71"/>
    <w:rsid w:val="00E65A78"/>
    <w:rsid w:val="00E6602D"/>
    <w:rsid w:val="00E6675E"/>
    <w:rsid w:val="00E668A3"/>
    <w:rsid w:val="00E67E01"/>
    <w:rsid w:val="00E71C71"/>
    <w:rsid w:val="00E7339F"/>
    <w:rsid w:val="00E751F9"/>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821"/>
    <w:rsid w:val="00EB01A7"/>
    <w:rsid w:val="00EB0B1D"/>
    <w:rsid w:val="00EB204D"/>
    <w:rsid w:val="00EB2256"/>
    <w:rsid w:val="00EB575E"/>
    <w:rsid w:val="00EB772A"/>
    <w:rsid w:val="00EC0B23"/>
    <w:rsid w:val="00EC0C6A"/>
    <w:rsid w:val="00EC1C6E"/>
    <w:rsid w:val="00EC27A5"/>
    <w:rsid w:val="00EC32C5"/>
    <w:rsid w:val="00EC3571"/>
    <w:rsid w:val="00EC35D5"/>
    <w:rsid w:val="00EC3F40"/>
    <w:rsid w:val="00EC4BDC"/>
    <w:rsid w:val="00EC7644"/>
    <w:rsid w:val="00ED0B3D"/>
    <w:rsid w:val="00ED2F63"/>
    <w:rsid w:val="00ED4388"/>
    <w:rsid w:val="00EE011D"/>
    <w:rsid w:val="00EE0722"/>
    <w:rsid w:val="00EE0F55"/>
    <w:rsid w:val="00EE106B"/>
    <w:rsid w:val="00EE4AF6"/>
    <w:rsid w:val="00EE4C18"/>
    <w:rsid w:val="00EE5AAF"/>
    <w:rsid w:val="00EE6BA9"/>
    <w:rsid w:val="00EE6CF2"/>
    <w:rsid w:val="00EF01E0"/>
    <w:rsid w:val="00EF12BD"/>
    <w:rsid w:val="00EF1694"/>
    <w:rsid w:val="00EF175C"/>
    <w:rsid w:val="00EF5AA1"/>
    <w:rsid w:val="00EF7AB8"/>
    <w:rsid w:val="00F00A8B"/>
    <w:rsid w:val="00F013B1"/>
    <w:rsid w:val="00F0366C"/>
    <w:rsid w:val="00F047C0"/>
    <w:rsid w:val="00F04D6A"/>
    <w:rsid w:val="00F06AE5"/>
    <w:rsid w:val="00F071F9"/>
    <w:rsid w:val="00F0762F"/>
    <w:rsid w:val="00F1588D"/>
    <w:rsid w:val="00F158DB"/>
    <w:rsid w:val="00F17B80"/>
    <w:rsid w:val="00F232FF"/>
    <w:rsid w:val="00F24C6A"/>
    <w:rsid w:val="00F301E1"/>
    <w:rsid w:val="00F329CA"/>
    <w:rsid w:val="00F3305A"/>
    <w:rsid w:val="00F3340D"/>
    <w:rsid w:val="00F336EF"/>
    <w:rsid w:val="00F339B7"/>
    <w:rsid w:val="00F33DBA"/>
    <w:rsid w:val="00F43D2E"/>
    <w:rsid w:val="00F44E07"/>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4D11"/>
    <w:rsid w:val="00F7631C"/>
    <w:rsid w:val="00F77CAD"/>
    <w:rsid w:val="00F8146D"/>
    <w:rsid w:val="00F818FC"/>
    <w:rsid w:val="00F82180"/>
    <w:rsid w:val="00F85102"/>
    <w:rsid w:val="00F853A3"/>
    <w:rsid w:val="00F8611A"/>
    <w:rsid w:val="00F87EE4"/>
    <w:rsid w:val="00F9065F"/>
    <w:rsid w:val="00F92E8B"/>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A785E"/>
    <w:rsid w:val="00FB04BE"/>
    <w:rsid w:val="00FB0F7D"/>
    <w:rsid w:val="00FB334D"/>
    <w:rsid w:val="00FB4935"/>
    <w:rsid w:val="00FC297B"/>
    <w:rsid w:val="00FC4152"/>
    <w:rsid w:val="00FC4C49"/>
    <w:rsid w:val="00FC5CAE"/>
    <w:rsid w:val="00FC6241"/>
    <w:rsid w:val="00FC7D21"/>
    <w:rsid w:val="00FD0301"/>
    <w:rsid w:val="00FD04B4"/>
    <w:rsid w:val="00FD2344"/>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20A3"/>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C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AA5982"/>
    <w:pPr>
      <w:keepNext/>
      <w:pageBreakBefore/>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ind w:left="864" w:hanging="864"/>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ind w:left="864" w:hanging="864"/>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hanging="864"/>
      <w:outlineLvl w:val="5"/>
    </w:pPr>
    <w:rPr>
      <w:iCs w:val="0"/>
    </w:rPr>
  </w:style>
  <w:style w:type="paragraph" w:styleId="Heading7">
    <w:name w:val="heading 7"/>
    <w:basedOn w:val="Heading6"/>
    <w:next w:val="Normal"/>
    <w:link w:val="Heading7Char"/>
    <w:unhideWhenUsed/>
    <w:rsid w:val="009D7139"/>
    <w:pPr>
      <w:numPr>
        <w:ilvl w:val="6"/>
      </w:numPr>
      <w:ind w:left="1440" w:hanging="864"/>
      <w:outlineLvl w:val="6"/>
    </w:pPr>
    <w:rPr>
      <w:iCs/>
    </w:rPr>
  </w:style>
  <w:style w:type="paragraph" w:styleId="Heading8">
    <w:name w:val="heading 8"/>
    <w:basedOn w:val="Heading7"/>
    <w:next w:val="Normal"/>
    <w:link w:val="Heading8Char"/>
    <w:unhideWhenUsed/>
    <w:rsid w:val="009D7139"/>
    <w:pPr>
      <w:numPr>
        <w:ilvl w:val="7"/>
      </w:numPr>
      <w:ind w:left="1440" w:hanging="864"/>
      <w:outlineLvl w:val="7"/>
    </w:pPr>
    <w:rPr>
      <w:sz w:val="20"/>
      <w:szCs w:val="20"/>
    </w:rPr>
  </w:style>
  <w:style w:type="paragraph" w:styleId="Heading9">
    <w:name w:val="heading 9"/>
    <w:basedOn w:val="Heading8"/>
    <w:next w:val="Normal"/>
    <w:link w:val="Heading9Char"/>
    <w:unhideWhenUsed/>
    <w:rsid w:val="009D7139"/>
    <w:pPr>
      <w:numPr>
        <w:ilvl w:val="8"/>
      </w:numPr>
      <w:ind w:left="1440" w:hanging="864"/>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AA5982"/>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2B5A17"/>
    <w:rPr>
      <w:sz w:val="16"/>
      <w:szCs w:val="16"/>
    </w:rPr>
  </w:style>
  <w:style w:type="paragraph" w:styleId="CommentText">
    <w:name w:val="annotation text"/>
    <w:basedOn w:val="Normal"/>
    <w:link w:val="CommentTextChar"/>
    <w:semiHidden/>
    <w:unhideWhenUsed/>
    <w:rsid w:val="002B5A17"/>
    <w:rPr>
      <w:sz w:val="20"/>
      <w:szCs w:val="20"/>
    </w:rPr>
  </w:style>
  <w:style w:type="character" w:customStyle="1" w:styleId="CommentTextChar">
    <w:name w:val="Comment Text Char"/>
    <w:basedOn w:val="DefaultParagraphFont"/>
    <w:link w:val="CommentText"/>
    <w:semiHidden/>
    <w:rsid w:val="002B5A17"/>
    <w:rPr>
      <w:lang w:eastAsia="zh-CN"/>
    </w:rPr>
  </w:style>
  <w:style w:type="paragraph" w:styleId="CommentSubject">
    <w:name w:val="annotation subject"/>
    <w:basedOn w:val="CommentText"/>
    <w:next w:val="CommentText"/>
    <w:link w:val="CommentSubjectChar"/>
    <w:semiHidden/>
    <w:unhideWhenUsed/>
    <w:rsid w:val="002B5A17"/>
    <w:rPr>
      <w:b/>
      <w:bCs/>
    </w:rPr>
  </w:style>
  <w:style w:type="character" w:customStyle="1" w:styleId="CommentSubjectChar">
    <w:name w:val="Comment Subject Char"/>
    <w:basedOn w:val="CommentTextChar"/>
    <w:link w:val="CommentSubject"/>
    <w:semiHidden/>
    <w:rsid w:val="002B5A1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2781">
      <w:bodyDiv w:val="1"/>
      <w:marLeft w:val="0"/>
      <w:marRight w:val="0"/>
      <w:marTop w:val="0"/>
      <w:marBottom w:val="0"/>
      <w:divBdr>
        <w:top w:val="none" w:sz="0" w:space="0" w:color="auto"/>
        <w:left w:val="none" w:sz="0" w:space="0" w:color="auto"/>
        <w:bottom w:val="none" w:sz="0" w:space="0" w:color="auto"/>
        <w:right w:val="none" w:sz="0" w:space="0" w:color="auto"/>
      </w:divBdr>
    </w:div>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43687392">
      <w:bodyDiv w:val="1"/>
      <w:marLeft w:val="0"/>
      <w:marRight w:val="0"/>
      <w:marTop w:val="0"/>
      <w:marBottom w:val="0"/>
      <w:divBdr>
        <w:top w:val="none" w:sz="0" w:space="0" w:color="auto"/>
        <w:left w:val="none" w:sz="0" w:space="0" w:color="auto"/>
        <w:bottom w:val="none" w:sz="0" w:space="0" w:color="auto"/>
        <w:right w:val="none" w:sz="0" w:space="0" w:color="auto"/>
      </w:divBdr>
    </w:div>
    <w:div w:id="362021227">
      <w:bodyDiv w:val="1"/>
      <w:marLeft w:val="0"/>
      <w:marRight w:val="0"/>
      <w:marTop w:val="0"/>
      <w:marBottom w:val="0"/>
      <w:divBdr>
        <w:top w:val="none" w:sz="0" w:space="0" w:color="auto"/>
        <w:left w:val="none" w:sz="0" w:space="0" w:color="auto"/>
        <w:bottom w:val="none" w:sz="0" w:space="0" w:color="auto"/>
        <w:right w:val="none" w:sz="0" w:space="0" w:color="auto"/>
      </w:divBdr>
    </w:div>
    <w:div w:id="408116758">
      <w:bodyDiv w:val="1"/>
      <w:marLeft w:val="0"/>
      <w:marRight w:val="0"/>
      <w:marTop w:val="0"/>
      <w:marBottom w:val="0"/>
      <w:divBdr>
        <w:top w:val="none" w:sz="0" w:space="0" w:color="auto"/>
        <w:left w:val="none" w:sz="0" w:space="0" w:color="auto"/>
        <w:bottom w:val="none" w:sz="0" w:space="0" w:color="auto"/>
        <w:right w:val="none" w:sz="0" w:space="0" w:color="auto"/>
      </w:divBdr>
    </w:div>
    <w:div w:id="487602273">
      <w:bodyDiv w:val="1"/>
      <w:marLeft w:val="0"/>
      <w:marRight w:val="0"/>
      <w:marTop w:val="0"/>
      <w:marBottom w:val="0"/>
      <w:divBdr>
        <w:top w:val="none" w:sz="0" w:space="0" w:color="auto"/>
        <w:left w:val="none" w:sz="0" w:space="0" w:color="auto"/>
        <w:bottom w:val="none" w:sz="0" w:space="0" w:color="auto"/>
        <w:right w:val="none" w:sz="0" w:space="0" w:color="auto"/>
      </w:divBdr>
    </w:div>
    <w:div w:id="688608509">
      <w:bodyDiv w:val="1"/>
      <w:marLeft w:val="0"/>
      <w:marRight w:val="0"/>
      <w:marTop w:val="0"/>
      <w:marBottom w:val="0"/>
      <w:divBdr>
        <w:top w:val="none" w:sz="0" w:space="0" w:color="auto"/>
        <w:left w:val="none" w:sz="0" w:space="0" w:color="auto"/>
        <w:bottom w:val="none" w:sz="0" w:space="0" w:color="auto"/>
        <w:right w:val="none" w:sz="0" w:space="0" w:color="auto"/>
      </w:divBdr>
      <w:divsChild>
        <w:div w:id="7753501">
          <w:marLeft w:val="360"/>
          <w:marRight w:val="0"/>
          <w:marTop w:val="200"/>
          <w:marBottom w:val="0"/>
          <w:divBdr>
            <w:top w:val="none" w:sz="0" w:space="0" w:color="auto"/>
            <w:left w:val="none" w:sz="0" w:space="0" w:color="auto"/>
            <w:bottom w:val="none" w:sz="0" w:space="0" w:color="auto"/>
            <w:right w:val="none" w:sz="0" w:space="0" w:color="auto"/>
          </w:divBdr>
        </w:div>
        <w:div w:id="2020354282">
          <w:marLeft w:val="360"/>
          <w:marRight w:val="0"/>
          <w:marTop w:val="200"/>
          <w:marBottom w:val="0"/>
          <w:divBdr>
            <w:top w:val="none" w:sz="0" w:space="0" w:color="auto"/>
            <w:left w:val="none" w:sz="0" w:space="0" w:color="auto"/>
            <w:bottom w:val="none" w:sz="0" w:space="0" w:color="auto"/>
            <w:right w:val="none" w:sz="0" w:space="0" w:color="auto"/>
          </w:divBdr>
        </w:div>
        <w:div w:id="1548108375">
          <w:marLeft w:val="360"/>
          <w:marRight w:val="0"/>
          <w:marTop w:val="200"/>
          <w:marBottom w:val="0"/>
          <w:divBdr>
            <w:top w:val="none" w:sz="0" w:space="0" w:color="auto"/>
            <w:left w:val="none" w:sz="0" w:space="0" w:color="auto"/>
            <w:bottom w:val="none" w:sz="0" w:space="0" w:color="auto"/>
            <w:right w:val="none" w:sz="0" w:space="0" w:color="auto"/>
          </w:divBdr>
        </w:div>
        <w:div w:id="893272587">
          <w:marLeft w:val="360"/>
          <w:marRight w:val="0"/>
          <w:marTop w:val="200"/>
          <w:marBottom w:val="0"/>
          <w:divBdr>
            <w:top w:val="none" w:sz="0" w:space="0" w:color="auto"/>
            <w:left w:val="none" w:sz="0" w:space="0" w:color="auto"/>
            <w:bottom w:val="none" w:sz="0" w:space="0" w:color="auto"/>
            <w:right w:val="none" w:sz="0" w:space="0" w:color="auto"/>
          </w:divBdr>
        </w:div>
      </w:divsChild>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58327255">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13931404">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02815641">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50087497">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2060127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comments" Target="comments.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4E8E4-BFA9-4721-AC7B-39436730B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2633</Words>
  <Characters>15011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17609</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2017-08-16T12:59:00Z</dcterms:created>
  <dcterms:modified xsi:type="dcterms:W3CDTF">2017-08-23T18:47:00Z</dcterms:modified>
</cp:coreProperties>
</file>