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1A5F65" w:rsidRPr="001A5F65">
        <w:rPr>
          <w:rFonts w:ascii="Times New Roman" w:hAnsi="Times New Roman" w:cs="Times New Roman"/>
          <w:sz w:val="24"/>
          <w:szCs w:val="24"/>
        </w:rPr>
        <w:t xml:space="preserve">(Draft </w:t>
      </w:r>
      <w:del w:id="3" w:author="Author">
        <w:r w:rsidR="001A5F65" w:rsidRPr="001A5F65" w:rsidDel="00A71E62">
          <w:rPr>
            <w:rFonts w:ascii="Times New Roman" w:hAnsi="Times New Roman" w:cs="Times New Roman"/>
            <w:sz w:val="24"/>
            <w:szCs w:val="24"/>
          </w:rPr>
          <w:delText>1</w:delText>
        </w:r>
      </w:del>
      <w:ins w:id="4" w:author="Author">
        <w:del w:id="5" w:author="Author">
          <w:r w:rsidR="00A71E62" w:rsidDel="00DF0CB0">
            <w:rPr>
              <w:rFonts w:ascii="Times New Roman" w:hAnsi="Times New Roman" w:cs="Times New Roman"/>
              <w:sz w:val="24"/>
              <w:szCs w:val="24"/>
            </w:rPr>
            <w:delText>2</w:delText>
          </w:r>
          <w:r w:rsidR="00DF0CB0" w:rsidDel="00162E10">
            <w:rPr>
              <w:rFonts w:ascii="Times New Roman" w:hAnsi="Times New Roman" w:cs="Times New Roman"/>
              <w:sz w:val="24"/>
              <w:szCs w:val="24"/>
            </w:rPr>
            <w:delText>3</w:delText>
          </w:r>
        </w:del>
        <w:r w:rsidR="00162E10">
          <w:rPr>
            <w:rFonts w:ascii="Times New Roman" w:hAnsi="Times New Roman" w:cs="Times New Roman"/>
            <w:sz w:val="24"/>
            <w:szCs w:val="24"/>
          </w:rPr>
          <w:t>4</w:t>
        </w:r>
      </w:ins>
      <w:r w:rsidR="001A5F65" w:rsidRPr="001A5F65">
        <w:rPr>
          <w:rFonts w:ascii="Times New Roman" w:hAnsi="Times New Roman" w:cs="Times New Roman"/>
          <w:sz w:val="24"/>
          <w:szCs w:val="24"/>
        </w:rPr>
        <w:t>)</w:t>
      </w:r>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6A403F">
        <w:rPr>
          <w:rFonts w:ascii="Times New Roman" w:hAnsi="Times New Roman" w:cs="Times New Roman"/>
          <w:sz w:val="24"/>
          <w:szCs w:val="24"/>
        </w:rPr>
        <w:t xml:space="preserve">Format and Usage </w:t>
      </w:r>
      <w:proofErr w:type="gramStart"/>
      <w:r w:rsidR="006A403F">
        <w:rPr>
          <w:rFonts w:ascii="Times New Roman" w:hAnsi="Times New Roman" w:cs="Times New Roman"/>
          <w:sz w:val="24"/>
          <w:szCs w:val="24"/>
        </w:rPr>
        <w:t>Out</w:t>
      </w:r>
      <w:proofErr w:type="gramEnd"/>
      <w:r w:rsidR="006A403F">
        <w:rPr>
          <w:rFonts w:ascii="Times New Roman" w:hAnsi="Times New Roman" w:cs="Times New Roman"/>
          <w:sz w:val="24"/>
          <w:szCs w:val="24"/>
        </w:rPr>
        <w:t xml:space="preserve"> Clarifications</w:t>
      </w:r>
    </w:p>
    <w:p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6A403F">
        <w:rPr>
          <w:rFonts w:ascii="Times New Roman" w:hAnsi="Times New Roman" w:cs="Times New Roman"/>
          <w:sz w:val="24"/>
          <w:szCs w:val="24"/>
        </w:rPr>
        <w:t>Michael Mirmak, Intel Corporation</w:t>
      </w:r>
    </w:p>
    <w:p w:rsidR="00131AAB" w:rsidRPr="00175664" w:rsidRDefault="00131AAB" w:rsidP="00F33DBA">
      <w:pPr>
        <w:pStyle w:val="HTMLPreformatted"/>
        <w:rPr>
          <w:rFonts w:ascii="Times New Roman" w:hAnsi="Times New Roman" w:cs="Times New Roman"/>
          <w:sz w:val="24"/>
          <w:szCs w:val="24"/>
        </w:rPr>
      </w:pP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6A403F">
        <w:rPr>
          <w:rFonts w:ascii="Times New Roman" w:hAnsi="Times New Roman" w:cs="Times New Roman"/>
          <w:sz w:val="24"/>
          <w:szCs w:val="24"/>
        </w:rPr>
        <w:t>Draft</w:t>
      </w:r>
      <w:ins w:id="6" w:author="Author">
        <w:r w:rsidR="00162E10">
          <w:rPr>
            <w:rFonts w:ascii="Times New Roman" w:hAnsi="Times New Roman" w:cs="Times New Roman"/>
            <w:sz w:val="24"/>
            <w:szCs w:val="24"/>
          </w:rPr>
          <w:t xml:space="preserve"> 4</w:t>
        </w:r>
      </w:ins>
      <w:r w:rsidR="006A403F">
        <w:rPr>
          <w:rFonts w:ascii="Times New Roman" w:hAnsi="Times New Roman" w:cs="Times New Roman"/>
          <w:sz w:val="24"/>
          <w:szCs w:val="24"/>
        </w:rPr>
        <w:t xml:space="preserve"> – </w:t>
      </w:r>
      <w:del w:id="7" w:author="Author">
        <w:r w:rsidR="006A403F" w:rsidDel="00162E10">
          <w:rPr>
            <w:rFonts w:ascii="Times New Roman" w:hAnsi="Times New Roman" w:cs="Times New Roman"/>
            <w:sz w:val="24"/>
            <w:szCs w:val="24"/>
          </w:rPr>
          <w:delText>Nov</w:delText>
        </w:r>
      </w:del>
      <w:ins w:id="8" w:author="Author">
        <w:r w:rsidR="00162E10">
          <w:rPr>
            <w:rFonts w:ascii="Times New Roman" w:hAnsi="Times New Roman" w:cs="Times New Roman"/>
            <w:sz w:val="24"/>
            <w:szCs w:val="24"/>
          </w:rPr>
          <w:t>Dec</w:t>
        </w:r>
      </w:ins>
      <w:r w:rsidR="006A403F">
        <w:rPr>
          <w:rFonts w:ascii="Times New Roman" w:hAnsi="Times New Roman" w:cs="Times New Roman"/>
          <w:sz w:val="24"/>
          <w:szCs w:val="24"/>
        </w:rPr>
        <w:t xml:space="preserve">. </w:t>
      </w:r>
      <w:del w:id="9" w:author="Author">
        <w:r w:rsidR="006A403F" w:rsidDel="00162E10">
          <w:rPr>
            <w:rFonts w:ascii="Times New Roman" w:hAnsi="Times New Roman" w:cs="Times New Roman"/>
            <w:sz w:val="24"/>
            <w:szCs w:val="24"/>
          </w:rPr>
          <w:delText>1</w:delText>
        </w:r>
      </w:del>
      <w:ins w:id="10" w:author="Author">
        <w:del w:id="11" w:author="Author">
          <w:r w:rsidR="00A71E62" w:rsidDel="00162E10">
            <w:rPr>
              <w:rFonts w:ascii="Times New Roman" w:hAnsi="Times New Roman" w:cs="Times New Roman"/>
              <w:sz w:val="24"/>
              <w:szCs w:val="24"/>
            </w:rPr>
            <w:delText>0</w:delText>
          </w:r>
          <w:r w:rsidR="00DF0CB0" w:rsidDel="00162E10">
            <w:rPr>
              <w:rFonts w:ascii="Times New Roman" w:hAnsi="Times New Roman" w:cs="Times New Roman"/>
              <w:sz w:val="24"/>
              <w:szCs w:val="24"/>
            </w:rPr>
            <w:delText>6</w:delText>
          </w:r>
        </w:del>
        <w:r w:rsidR="00162E10">
          <w:rPr>
            <w:rFonts w:ascii="Times New Roman" w:hAnsi="Times New Roman" w:cs="Times New Roman"/>
            <w:sz w:val="24"/>
            <w:szCs w:val="24"/>
          </w:rPr>
          <w:t>6</w:t>
        </w:r>
      </w:ins>
      <w:r w:rsidR="006A403F">
        <w:rPr>
          <w:rFonts w:ascii="Times New Roman" w:hAnsi="Times New Roman" w:cs="Times New Roman"/>
          <w:sz w:val="24"/>
          <w:szCs w:val="24"/>
        </w:rPr>
        <w:t>, 2016</w:t>
      </w:r>
    </w:p>
    <w:p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6A403F">
        <w:rPr>
          <w:rFonts w:ascii="Times New Roman" w:hAnsi="Times New Roman" w:cs="Times New Roman"/>
          <w:sz w:val="24"/>
          <w:szCs w:val="24"/>
        </w:rPr>
        <w:t xml:space="preserve"> </w:t>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EA7086" w:rsidRPr="00175664" w:rsidRDefault="00643964" w:rsidP="00090538">
      <w:r>
        <w:t xml:space="preserve">The text of the Format portion of IBIS 6.1, Section 10.3 is written primarily from the perspective of Usage In or </w:t>
      </w:r>
      <w:proofErr w:type="spellStart"/>
      <w:r>
        <w:t>InOut</w:t>
      </w:r>
      <w:proofErr w:type="spellEnd"/>
      <w:r>
        <w:t>.  This should be modified to ensure that the meaning of Usage Out arguments, if permitted, is clear.</w:t>
      </w:r>
    </w:p>
    <w:p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rsidR="00EA7086" w:rsidDel="00BD381B" w:rsidRDefault="00EA7086" w:rsidP="00090538">
      <w:pPr>
        <w:rPr>
          <w:ins w:id="12" w:author="Author"/>
          <w:del w:id="13" w:author="Author"/>
        </w:rPr>
      </w:pPr>
      <w:del w:id="14" w:author="Author">
        <w:r w:rsidDel="00BD381B">
          <w:delText xml:space="preserve">The IBIS specification must </w:delText>
        </w:r>
        <w:r w:rsidR="005B37B5" w:rsidDel="00BD381B">
          <w:delText xml:space="preserve">always convey its technical syntax requirements, and the context </w:delText>
        </w:r>
      </w:del>
      <w:ins w:id="15" w:author="Author">
        <w:del w:id="16" w:author="Author">
          <w:r w:rsidR="0081049B" w:rsidDel="00BD381B">
            <w:delText xml:space="preserve">for </w:delText>
          </w:r>
        </w:del>
      </w:ins>
      <w:del w:id="17" w:author="Author">
        <w:r w:rsidR="005B37B5" w:rsidDel="00BD381B">
          <w:delText>using that syntax, in a clear manner.</w:delText>
        </w:r>
      </w:del>
    </w:p>
    <w:p w:rsidR="00D204C6" w:rsidRPr="00945793" w:rsidRDefault="00D204C6" w:rsidP="00D204C6">
      <w:pPr>
        <w:rPr>
          <w:ins w:id="18" w:author="Author"/>
        </w:rPr>
      </w:pPr>
      <w:ins w:id="19" w:author="Author">
        <w:r>
          <w:t>The IBIS specification must meet these requirements:</w:t>
        </w:r>
      </w:ins>
    </w:p>
    <w:p w:rsidR="00D204C6" w:rsidRDefault="00D204C6" w:rsidP="00D204C6">
      <w:pPr>
        <w:pStyle w:val="Caption"/>
        <w:keepNext/>
        <w:rPr>
          <w:ins w:id="20" w:author="Author"/>
        </w:rPr>
      </w:pPr>
      <w:ins w:id="21" w:author="Author">
        <w:r>
          <w:t xml:space="preserve">Table </w:t>
        </w:r>
        <w:r>
          <w:fldChar w:fldCharType="begin"/>
        </w:r>
        <w:r>
          <w:instrText xml:space="preserve"> SEQ Table \* ARABIC </w:instrText>
        </w:r>
        <w:r>
          <w:fldChar w:fldCharType="separate"/>
        </w:r>
        <w:r>
          <w:rPr>
            <w:noProof/>
          </w:rPr>
          <w:t>1</w:t>
        </w:r>
        <w:r>
          <w:rPr>
            <w:noProof/>
          </w:rPr>
          <w:fldChar w:fldCharType="end"/>
        </w:r>
        <w:r>
          <w:t>: Solution Requirements</w:t>
        </w:r>
      </w:ins>
    </w:p>
    <w:tbl>
      <w:tblPr>
        <w:tblStyle w:val="TableGrid"/>
        <w:tblW w:w="5000" w:type="pct"/>
        <w:tblLook w:val="04A0" w:firstRow="1" w:lastRow="0" w:firstColumn="1" w:lastColumn="0" w:noHBand="0" w:noVBand="1"/>
      </w:tblPr>
      <w:tblGrid>
        <w:gridCol w:w="4765"/>
        <w:gridCol w:w="4815"/>
      </w:tblGrid>
      <w:tr w:rsidR="00D204C6" w:rsidRPr="007F4749" w:rsidTr="00CC0059">
        <w:trPr>
          <w:ins w:id="22" w:author="Author"/>
        </w:trPr>
        <w:tc>
          <w:tcPr>
            <w:tcW w:w="2487" w:type="pct"/>
          </w:tcPr>
          <w:p w:rsidR="00D204C6" w:rsidRPr="007F4749" w:rsidRDefault="00D204C6" w:rsidP="00CC0059">
            <w:pPr>
              <w:pStyle w:val="TableCaption"/>
              <w:spacing w:before="60" w:after="60"/>
              <w:rPr>
                <w:ins w:id="23" w:author="Author"/>
              </w:rPr>
            </w:pPr>
            <w:ins w:id="24" w:author="Author">
              <w:r>
                <w:t>Requirement</w:t>
              </w:r>
            </w:ins>
          </w:p>
        </w:tc>
        <w:tc>
          <w:tcPr>
            <w:tcW w:w="2513" w:type="pct"/>
          </w:tcPr>
          <w:p w:rsidR="00D204C6" w:rsidRPr="007F4749" w:rsidRDefault="00D204C6" w:rsidP="00CC0059">
            <w:pPr>
              <w:pStyle w:val="TableCaption"/>
              <w:spacing w:before="60" w:after="60"/>
              <w:rPr>
                <w:ins w:id="25" w:author="Author"/>
              </w:rPr>
            </w:pPr>
            <w:ins w:id="26" w:author="Author">
              <w:r>
                <w:t>Notes</w:t>
              </w:r>
            </w:ins>
          </w:p>
        </w:tc>
      </w:tr>
      <w:tr w:rsidR="00D204C6" w:rsidRPr="007F4749" w:rsidTr="00CC0059">
        <w:trPr>
          <w:ins w:id="27" w:author="Author"/>
        </w:trPr>
        <w:tc>
          <w:tcPr>
            <w:tcW w:w="2487" w:type="pct"/>
          </w:tcPr>
          <w:p w:rsidR="00D204C6" w:rsidRPr="007F4749" w:rsidRDefault="00BD381B" w:rsidP="00D204C6">
            <w:pPr>
              <w:pStyle w:val="HTMLPreformatted"/>
              <w:numPr>
                <w:ilvl w:val="0"/>
                <w:numId w:val="67"/>
              </w:numPr>
              <w:spacing w:before="60" w:after="60"/>
              <w:rPr>
                <w:ins w:id="28" w:author="Author"/>
                <w:rFonts w:ascii="Times New Roman" w:hAnsi="Times New Roman" w:cs="Times New Roman"/>
                <w:sz w:val="24"/>
                <w:szCs w:val="24"/>
              </w:rPr>
              <w:pPrChange w:id="29" w:author="Author">
                <w:pPr>
                  <w:pStyle w:val="HTMLPreformatted"/>
                  <w:numPr>
                    <w:numId w:val="67"/>
                  </w:numPr>
                  <w:spacing w:before="60" w:after="60"/>
                  <w:ind w:left="360" w:hanging="360"/>
                </w:pPr>
              </w:pPrChange>
            </w:pPr>
            <w:ins w:id="30" w:author="Author">
              <w:r>
                <w:rPr>
                  <w:rFonts w:ascii="Times New Roman" w:hAnsi="Times New Roman" w:cs="Times New Roman"/>
                  <w:sz w:val="24"/>
                  <w:szCs w:val="24"/>
                </w:rPr>
                <w:t xml:space="preserve">The definition of parameters such as “Format” must be presented explicitly. </w:t>
              </w:r>
              <w:del w:id="31" w:author="Author">
                <w:r w:rsidR="00D204C6" w:rsidDel="00BD381B">
                  <w:rPr>
                    <w:rFonts w:ascii="Times New Roman" w:hAnsi="Times New Roman" w:cs="Times New Roman"/>
                    <w:sz w:val="24"/>
                    <w:szCs w:val="24"/>
                  </w:rPr>
                  <w:delText>Deterministic (bounded uniform) Rx Noise must be supported by IBIS-AMI, separately from te existing Gaussian random Rx Noise parameter.</w:delText>
                </w:r>
              </w:del>
            </w:ins>
          </w:p>
        </w:tc>
        <w:tc>
          <w:tcPr>
            <w:tcW w:w="2513" w:type="pct"/>
          </w:tcPr>
          <w:p w:rsidR="00D204C6" w:rsidRPr="007F4749" w:rsidRDefault="00D204C6" w:rsidP="00CC0059">
            <w:pPr>
              <w:pStyle w:val="HTMLPreformatted"/>
              <w:spacing w:before="60" w:after="60"/>
              <w:rPr>
                <w:ins w:id="32" w:author="Author"/>
                <w:rFonts w:ascii="Times New Roman" w:hAnsi="Times New Roman" w:cs="Times New Roman"/>
                <w:sz w:val="24"/>
                <w:szCs w:val="24"/>
              </w:rPr>
            </w:pPr>
          </w:p>
        </w:tc>
      </w:tr>
      <w:tr w:rsidR="00D204C6" w:rsidRPr="007F4749" w:rsidTr="00CC0059">
        <w:trPr>
          <w:ins w:id="33" w:author="Author"/>
        </w:trPr>
        <w:tc>
          <w:tcPr>
            <w:tcW w:w="2487" w:type="pct"/>
          </w:tcPr>
          <w:p w:rsidR="00D204C6" w:rsidRDefault="00337813" w:rsidP="00CC0059">
            <w:pPr>
              <w:pStyle w:val="HTMLPreformatted"/>
              <w:numPr>
                <w:ilvl w:val="0"/>
                <w:numId w:val="67"/>
              </w:numPr>
              <w:spacing w:before="60" w:after="60"/>
              <w:rPr>
                <w:ins w:id="34" w:author="Author"/>
                <w:rFonts w:ascii="Times New Roman" w:hAnsi="Times New Roman" w:cs="Times New Roman"/>
                <w:sz w:val="24"/>
                <w:szCs w:val="24"/>
              </w:rPr>
            </w:pPr>
            <w:ins w:id="35" w:author="Author">
              <w:r>
                <w:rPr>
                  <w:rFonts w:ascii="Times New Roman" w:hAnsi="Times New Roman" w:cs="Times New Roman"/>
                  <w:sz w:val="24"/>
                  <w:szCs w:val="24"/>
                </w:rPr>
                <w:t>The data path used for information associated with different Usage assignments must be presented clearly for each parameter, including “Format”.  This must include “In”, “</w:t>
              </w:r>
              <w:proofErr w:type="spellStart"/>
              <w:r>
                <w:rPr>
                  <w:rFonts w:ascii="Times New Roman" w:hAnsi="Times New Roman" w:cs="Times New Roman"/>
                  <w:sz w:val="24"/>
                  <w:szCs w:val="24"/>
                </w:rPr>
                <w:t>InOut</w:t>
              </w:r>
              <w:proofErr w:type="spellEnd"/>
              <w:r>
                <w:rPr>
                  <w:rFonts w:ascii="Times New Roman" w:hAnsi="Times New Roman" w:cs="Times New Roman"/>
                  <w:sz w:val="24"/>
                  <w:szCs w:val="24"/>
                </w:rPr>
                <w:t>”, and “Out” at a minimum, and preferably include “Dep”.</w:t>
              </w:r>
            </w:ins>
          </w:p>
        </w:tc>
        <w:tc>
          <w:tcPr>
            <w:tcW w:w="2513" w:type="pct"/>
          </w:tcPr>
          <w:p w:rsidR="00D204C6" w:rsidRDefault="00D204C6" w:rsidP="00CC0059">
            <w:pPr>
              <w:pStyle w:val="HTMLPreformatted"/>
              <w:spacing w:before="60" w:after="60"/>
              <w:rPr>
                <w:ins w:id="36" w:author="Author"/>
                <w:rFonts w:ascii="Times New Roman" w:hAnsi="Times New Roman" w:cs="Times New Roman"/>
                <w:sz w:val="24"/>
                <w:szCs w:val="24"/>
              </w:rPr>
            </w:pPr>
          </w:p>
        </w:tc>
      </w:tr>
    </w:tbl>
    <w:p w:rsidR="00D204C6" w:rsidRPr="00945793" w:rsidRDefault="00D204C6" w:rsidP="00090538"/>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D204C6" w:rsidRPr="00CF1827" w:rsidRDefault="00643964" w:rsidP="00D204C6">
      <w:pPr>
        <w:rPr>
          <w:ins w:id="37" w:author="Author"/>
        </w:rPr>
      </w:pPr>
      <w:del w:id="38" w:author="Author">
        <w:r w:rsidDel="00D204C6">
          <w:delText>Only portions of the text of Format in Section 10.3 of IBIS 6.1 are modified, for clarity.  The technical definitions and parser operation are unaffected by the proposed changes.</w:delText>
        </w:r>
      </w:del>
      <w:ins w:id="39" w:author="Author">
        <w:r w:rsidR="00D204C6" w:rsidRPr="00CF1827">
          <w:t xml:space="preserve">For review purposes, </w:t>
        </w:r>
        <w:r w:rsidR="00D204C6">
          <w:t xml:space="preserve">the </w:t>
        </w:r>
        <w:r w:rsidR="00D204C6" w:rsidRPr="00CF1827">
          <w:t>proposed changes are summarized as follows:</w:t>
        </w:r>
      </w:ins>
    </w:p>
    <w:p w:rsidR="00D204C6" w:rsidRDefault="00D204C6" w:rsidP="00D204C6">
      <w:pPr>
        <w:pStyle w:val="Caption"/>
        <w:keepNext/>
        <w:rPr>
          <w:ins w:id="40" w:author="Author"/>
        </w:rPr>
      </w:pPr>
      <w:ins w:id="41" w:author="Author">
        <w:r>
          <w:t xml:space="preserve">Table </w:t>
        </w:r>
        <w:r>
          <w:fldChar w:fldCharType="begin"/>
        </w:r>
        <w:r>
          <w:instrText xml:space="preserve"> SEQ Table \* ARABIC </w:instrText>
        </w:r>
        <w:r>
          <w:fldChar w:fldCharType="separate"/>
        </w:r>
        <w:r>
          <w:rPr>
            <w:noProof/>
          </w:rPr>
          <w:t>2</w:t>
        </w:r>
        <w:r>
          <w:rPr>
            <w:noProof/>
          </w:rPr>
          <w:fldChar w:fldCharType="end"/>
        </w:r>
        <w:r>
          <w:t>: IBIS Keywords, Subparameters</w:t>
        </w:r>
        <w:proofErr w:type="gramStart"/>
        <w:r>
          <w:t>,  AMI</w:t>
        </w:r>
        <w:proofErr w:type="gramEnd"/>
        <w:r>
          <w:t xml:space="preserve"> </w:t>
        </w:r>
        <w:proofErr w:type="spellStart"/>
        <w:r>
          <w:t>Reserved_Parameters</w:t>
        </w:r>
        <w:proofErr w:type="spellEnd"/>
        <w:r>
          <w:t>, and AMI functions  Affected</w:t>
        </w:r>
      </w:ins>
    </w:p>
    <w:tbl>
      <w:tblPr>
        <w:tblStyle w:val="TableGrid"/>
        <w:tblW w:w="5000" w:type="pct"/>
        <w:tblLook w:val="04A0" w:firstRow="1" w:lastRow="0" w:firstColumn="1" w:lastColumn="0" w:noHBand="0" w:noVBand="1"/>
      </w:tblPr>
      <w:tblGrid>
        <w:gridCol w:w="3317"/>
        <w:gridCol w:w="2349"/>
        <w:gridCol w:w="3914"/>
      </w:tblGrid>
      <w:tr w:rsidR="00D204C6" w:rsidRPr="007F4749" w:rsidTr="00CC0059">
        <w:trPr>
          <w:ins w:id="42" w:author="Author"/>
        </w:trPr>
        <w:tc>
          <w:tcPr>
            <w:tcW w:w="1731" w:type="pct"/>
          </w:tcPr>
          <w:p w:rsidR="00D204C6" w:rsidRPr="007F4749" w:rsidRDefault="00D204C6" w:rsidP="00CC0059">
            <w:pPr>
              <w:pStyle w:val="TableCaption"/>
              <w:spacing w:before="60" w:after="60"/>
              <w:rPr>
                <w:ins w:id="43" w:author="Author"/>
              </w:rPr>
            </w:pPr>
            <w:ins w:id="44" w:author="Author">
              <w:r>
                <w:t>Specification Item</w:t>
              </w:r>
            </w:ins>
          </w:p>
        </w:tc>
        <w:tc>
          <w:tcPr>
            <w:tcW w:w="1226" w:type="pct"/>
          </w:tcPr>
          <w:p w:rsidR="00D204C6" w:rsidRPr="007F4749" w:rsidRDefault="00D204C6" w:rsidP="00CC0059">
            <w:pPr>
              <w:pStyle w:val="TableCaption"/>
              <w:spacing w:before="60" w:after="60"/>
              <w:rPr>
                <w:ins w:id="45" w:author="Author"/>
              </w:rPr>
            </w:pPr>
            <w:ins w:id="46" w:author="Author">
              <w:r>
                <w:t>New/Modified/Other</w:t>
              </w:r>
            </w:ins>
          </w:p>
        </w:tc>
        <w:tc>
          <w:tcPr>
            <w:tcW w:w="2043" w:type="pct"/>
          </w:tcPr>
          <w:p w:rsidR="00D204C6" w:rsidRDefault="00D204C6" w:rsidP="00CC0059">
            <w:pPr>
              <w:pStyle w:val="TableCaption"/>
              <w:spacing w:before="60" w:after="60"/>
              <w:rPr>
                <w:ins w:id="47" w:author="Author"/>
              </w:rPr>
            </w:pPr>
            <w:ins w:id="48" w:author="Author">
              <w:r>
                <w:t>Notes</w:t>
              </w:r>
            </w:ins>
          </w:p>
        </w:tc>
      </w:tr>
      <w:tr w:rsidR="00D204C6" w:rsidRPr="007F4749" w:rsidTr="00CC0059">
        <w:trPr>
          <w:ins w:id="49" w:author="Author"/>
        </w:trPr>
        <w:tc>
          <w:tcPr>
            <w:tcW w:w="1731" w:type="pct"/>
          </w:tcPr>
          <w:p w:rsidR="00D204C6" w:rsidRPr="00D204C6" w:rsidRDefault="00D204C6" w:rsidP="00995344">
            <w:pPr>
              <w:pStyle w:val="HTMLPreformatted"/>
              <w:spacing w:before="60" w:after="60"/>
              <w:rPr>
                <w:ins w:id="50" w:author="Author"/>
                <w:rFonts w:ascii="Times New Roman" w:hAnsi="Times New Roman" w:cs="Times New Roman"/>
                <w:sz w:val="24"/>
                <w:szCs w:val="24"/>
                <w:rPrChange w:id="51" w:author="Author">
                  <w:rPr>
                    <w:ins w:id="52" w:author="Author"/>
                    <w:rFonts w:ascii="Times New Roman" w:hAnsi="Times New Roman" w:cs="Times New Roman"/>
                    <w:sz w:val="24"/>
                    <w:szCs w:val="24"/>
                  </w:rPr>
                </w:rPrChange>
              </w:rPr>
              <w:pPrChange w:id="53" w:author="Author">
                <w:pPr>
                  <w:pStyle w:val="HTMLPreformatted"/>
                  <w:spacing w:before="60" w:after="60"/>
                </w:pPr>
              </w:pPrChange>
            </w:pPr>
            <w:ins w:id="54" w:author="Author">
              <w:del w:id="55" w:author="Author">
                <w:r w:rsidRPr="00D204C6" w:rsidDel="00BD381B">
                  <w:rPr>
                    <w:rFonts w:ascii="Times New Roman" w:hAnsi="Times New Roman" w:cs="Times New Roman"/>
                    <w:sz w:val="24"/>
                    <w:szCs w:val="24"/>
                    <w:rPrChange w:id="56" w:author="Author">
                      <w:rPr/>
                    </w:rPrChange>
                  </w:rPr>
                  <w:delText>P</w:delText>
                </w:r>
                <w:r w:rsidRPr="00D204C6" w:rsidDel="00BD381B">
                  <w:rPr>
                    <w:rFonts w:ascii="Times New Roman" w:hAnsi="Times New Roman" w:cs="Times New Roman"/>
                    <w:sz w:val="24"/>
                    <w:szCs w:val="24"/>
                    <w:rPrChange w:id="57" w:author="Author">
                      <w:rPr/>
                    </w:rPrChange>
                  </w:rPr>
                  <w:delText>ortions of the text of Format in Section 10.3 of IBIS 6.1 are modified, for clarity</w:delText>
                </w:r>
              </w:del>
              <w:r w:rsidR="00BD381B">
                <w:rPr>
                  <w:rFonts w:ascii="Times New Roman" w:hAnsi="Times New Roman" w:cs="Times New Roman"/>
                  <w:sz w:val="24"/>
                  <w:szCs w:val="24"/>
                </w:rPr>
                <w:t xml:space="preserve">The definition of “Format” is added, along </w:t>
              </w:r>
              <w:r w:rsidR="00337813">
                <w:rPr>
                  <w:rFonts w:ascii="Times New Roman" w:hAnsi="Times New Roman" w:cs="Times New Roman"/>
                  <w:sz w:val="24"/>
                  <w:szCs w:val="24"/>
                </w:rPr>
                <w:t xml:space="preserve">statements on the relationship between Usage </w:t>
              </w:r>
              <w:r w:rsidR="00337813">
                <w:rPr>
                  <w:rFonts w:ascii="Times New Roman" w:hAnsi="Times New Roman" w:cs="Times New Roman"/>
                  <w:sz w:val="24"/>
                  <w:szCs w:val="24"/>
                </w:rPr>
                <w:lastRenderedPageBreak/>
                <w:t>“In”, “Out”, “</w:t>
              </w:r>
              <w:proofErr w:type="spellStart"/>
              <w:r w:rsidR="00337813">
                <w:rPr>
                  <w:rFonts w:ascii="Times New Roman" w:hAnsi="Times New Roman" w:cs="Times New Roman"/>
                  <w:sz w:val="24"/>
                  <w:szCs w:val="24"/>
                </w:rPr>
                <w:t>InOut</w:t>
              </w:r>
              <w:proofErr w:type="spellEnd"/>
              <w:r w:rsidR="00337813">
                <w:rPr>
                  <w:rFonts w:ascii="Times New Roman" w:hAnsi="Times New Roman" w:cs="Times New Roman"/>
                  <w:sz w:val="24"/>
                  <w:szCs w:val="24"/>
                </w:rPr>
                <w:t>” and “Dep” for “Format”.  Finally the correct data flow between various Usage settings, the EDA tool and the algorithmic model is clarified.</w:t>
              </w:r>
            </w:ins>
          </w:p>
        </w:tc>
        <w:tc>
          <w:tcPr>
            <w:tcW w:w="1226" w:type="pct"/>
          </w:tcPr>
          <w:p w:rsidR="00D204C6" w:rsidRDefault="00D204C6" w:rsidP="00CC0059">
            <w:pPr>
              <w:pStyle w:val="HTMLPreformatted"/>
              <w:spacing w:before="60" w:after="60"/>
              <w:rPr>
                <w:ins w:id="58" w:author="Author"/>
                <w:rFonts w:ascii="Times New Roman" w:hAnsi="Times New Roman" w:cs="Times New Roman"/>
                <w:sz w:val="24"/>
                <w:szCs w:val="24"/>
              </w:rPr>
            </w:pPr>
            <w:ins w:id="59" w:author="Author">
              <w:r>
                <w:rPr>
                  <w:rFonts w:ascii="Times New Roman" w:hAnsi="Times New Roman" w:cs="Times New Roman"/>
                  <w:sz w:val="24"/>
                  <w:szCs w:val="24"/>
                </w:rPr>
                <w:lastRenderedPageBreak/>
                <w:t>Other</w:t>
              </w:r>
            </w:ins>
          </w:p>
        </w:tc>
        <w:tc>
          <w:tcPr>
            <w:tcW w:w="2043" w:type="pct"/>
          </w:tcPr>
          <w:p w:rsidR="00D204C6" w:rsidRPr="00D204C6" w:rsidRDefault="00D204C6" w:rsidP="00CC0059">
            <w:pPr>
              <w:pStyle w:val="HTMLPreformatted"/>
              <w:spacing w:before="60" w:after="60"/>
              <w:rPr>
                <w:ins w:id="60" w:author="Author"/>
                <w:rFonts w:ascii="Times New Roman" w:hAnsi="Times New Roman" w:cs="Times New Roman"/>
                <w:sz w:val="24"/>
                <w:szCs w:val="24"/>
                <w:rPrChange w:id="61" w:author="Author">
                  <w:rPr>
                    <w:ins w:id="62" w:author="Author"/>
                    <w:rFonts w:ascii="Times New Roman" w:hAnsi="Times New Roman" w:cs="Times New Roman"/>
                    <w:sz w:val="24"/>
                    <w:szCs w:val="24"/>
                  </w:rPr>
                </w:rPrChange>
              </w:rPr>
            </w:pPr>
            <w:ins w:id="63" w:author="Author">
              <w:r w:rsidRPr="00D204C6">
                <w:rPr>
                  <w:rFonts w:ascii="Times New Roman" w:hAnsi="Times New Roman" w:cs="Times New Roman"/>
                  <w:sz w:val="24"/>
                  <w:szCs w:val="24"/>
                  <w:rPrChange w:id="64" w:author="Author">
                    <w:rPr/>
                  </w:rPrChange>
                </w:rPr>
                <w:t xml:space="preserve">The technical definitions and parser operation are unaffected by the proposed </w:t>
              </w:r>
              <w:r w:rsidR="00337813">
                <w:rPr>
                  <w:rFonts w:ascii="Times New Roman" w:hAnsi="Times New Roman" w:cs="Times New Roman"/>
                  <w:sz w:val="24"/>
                  <w:szCs w:val="24"/>
                </w:rPr>
                <w:t xml:space="preserve">text </w:t>
              </w:r>
              <w:bookmarkStart w:id="65" w:name="_GoBack"/>
              <w:bookmarkEnd w:id="65"/>
              <w:r w:rsidRPr="00D204C6">
                <w:rPr>
                  <w:rFonts w:ascii="Times New Roman" w:hAnsi="Times New Roman" w:cs="Times New Roman"/>
                  <w:sz w:val="24"/>
                  <w:szCs w:val="24"/>
                  <w:rPrChange w:id="66" w:author="Author">
                    <w:rPr/>
                  </w:rPrChange>
                </w:rPr>
                <w:t>changes.</w:t>
              </w:r>
            </w:ins>
          </w:p>
        </w:tc>
      </w:tr>
    </w:tbl>
    <w:p w:rsidR="00D204C6" w:rsidRPr="00DF6B40" w:rsidRDefault="00D204C6" w:rsidP="00090538"/>
    <w:p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rsidR="00CF1827" w:rsidRPr="005F6AFC"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rsidR="001A5F65" w:rsidRPr="00BA1D0F" w:rsidDel="00BA1D0F" w:rsidRDefault="00F26D64" w:rsidP="001A5F65">
      <w:pPr>
        <w:spacing w:after="80"/>
        <w:rPr>
          <w:del w:id="67" w:author="Author"/>
          <w:b/>
          <w:i/>
          <w:lang w:eastAsia="en-US"/>
          <w:rPrChange w:id="68" w:author="Author">
            <w:rPr>
              <w:del w:id="69" w:author="Author"/>
              <w:i/>
              <w:lang w:eastAsia="en-US"/>
            </w:rPr>
          </w:rPrChange>
        </w:rPr>
      </w:pPr>
      <w:ins w:id="70" w:author="Author">
        <w:r>
          <w:rPr>
            <w:i/>
            <w:lang w:eastAsia="en-US"/>
          </w:rPr>
          <w:t xml:space="preserve">The introductory portion of “Format’, starting on page 186 of </w:t>
        </w:r>
      </w:ins>
      <w:r w:rsidR="00643964" w:rsidRPr="00643964">
        <w:rPr>
          <w:i/>
          <w:lang w:eastAsia="en-US"/>
        </w:rPr>
        <w:t>IBIS 6.1 Section 10.3 is proposed to be modifi</w:t>
      </w:r>
      <w:r w:rsidR="00643964" w:rsidRPr="00BA1D0F">
        <w:rPr>
          <w:i/>
          <w:lang w:eastAsia="en-US"/>
        </w:rPr>
        <w:t>ed</w:t>
      </w:r>
      <w:r w:rsidR="00643964" w:rsidRPr="00BA1D0F">
        <w:rPr>
          <w:b/>
          <w:i/>
          <w:lang w:eastAsia="en-US"/>
          <w:rPrChange w:id="71" w:author="Author">
            <w:rPr>
              <w:i/>
              <w:lang w:eastAsia="en-US"/>
            </w:rPr>
          </w:rPrChange>
        </w:rPr>
        <w:t xml:space="preserve"> </w:t>
      </w:r>
      <w:del w:id="72" w:author="Author">
        <w:r w:rsidR="00643964" w:rsidRPr="00BA1D0F" w:rsidDel="00BA1D0F">
          <w:rPr>
            <w:b/>
            <w:i/>
            <w:lang w:eastAsia="en-US"/>
            <w:rPrChange w:id="73" w:author="Author">
              <w:rPr>
                <w:i/>
                <w:lang w:eastAsia="en-US"/>
              </w:rPr>
            </w:rPrChange>
          </w:rPr>
          <w:delText>as shown below in red.</w:delText>
        </w:r>
      </w:del>
    </w:p>
    <w:p w:rsidR="001A5F65" w:rsidRDefault="00BA1D0F" w:rsidP="001A5F65">
      <w:pPr>
        <w:spacing w:after="80"/>
        <w:rPr>
          <w:ins w:id="74" w:author="Author"/>
          <w:i/>
          <w:lang w:eastAsia="en-US"/>
        </w:rPr>
      </w:pPr>
      <w:proofErr w:type="gramStart"/>
      <w:ins w:id="75" w:author="Author">
        <w:r w:rsidRPr="00BA1D0F">
          <w:rPr>
            <w:i/>
            <w:lang w:eastAsia="en-US"/>
            <w:rPrChange w:id="76" w:author="Author">
              <w:rPr>
                <w:b/>
                <w:lang w:eastAsia="en-US"/>
              </w:rPr>
            </w:rPrChange>
          </w:rPr>
          <w:t>from</w:t>
        </w:r>
        <w:proofErr w:type="gramEnd"/>
        <w:r w:rsidRPr="00BA1D0F">
          <w:rPr>
            <w:i/>
            <w:lang w:eastAsia="en-US"/>
            <w:rPrChange w:id="77" w:author="Author">
              <w:rPr>
                <w:b/>
                <w:lang w:eastAsia="en-US"/>
              </w:rPr>
            </w:rPrChange>
          </w:rPr>
          <w:t xml:space="preserve"> the following:</w:t>
        </w:r>
      </w:ins>
    </w:p>
    <w:p w:rsidR="00BA1D0F" w:rsidRDefault="00BA1D0F" w:rsidP="001A5F65">
      <w:pPr>
        <w:spacing w:after="80"/>
        <w:rPr>
          <w:ins w:id="78" w:author="Author"/>
          <w:i/>
          <w:lang w:eastAsia="en-US"/>
        </w:rPr>
      </w:pPr>
    </w:p>
    <w:p w:rsidR="00F26D64" w:rsidRPr="00213323" w:rsidRDefault="00F26D64" w:rsidP="00F26D64">
      <w:pPr>
        <w:spacing w:after="80"/>
        <w:rPr>
          <w:ins w:id="79" w:author="Author"/>
          <w:b/>
          <w:lang w:eastAsia="en-US"/>
        </w:rPr>
      </w:pPr>
      <w:ins w:id="80" w:author="Author">
        <w:r w:rsidRPr="00213323">
          <w:rPr>
            <w:b/>
            <w:lang w:eastAsia="en-US"/>
          </w:rPr>
          <w:t>Format &lt;</w:t>
        </w:r>
        <w:proofErr w:type="spellStart"/>
        <w:r w:rsidRPr="00213323">
          <w:rPr>
            <w:b/>
            <w:lang w:eastAsia="en-US"/>
          </w:rPr>
          <w:t>data_format</w:t>
        </w:r>
        <w:proofErr w:type="spellEnd"/>
        <w:r w:rsidRPr="00213323">
          <w:rPr>
            <w:b/>
            <w:lang w:eastAsia="en-US"/>
          </w:rPr>
          <w:t>&gt;</w:t>
        </w:r>
        <w:r w:rsidRPr="00213323">
          <w:rPr>
            <w:lang w:eastAsia="en-US"/>
          </w:rPr>
          <w:t xml:space="preserve"> &lt;data&gt;</w:t>
        </w:r>
        <w:r w:rsidRPr="00213323">
          <w:rPr>
            <w:b/>
            <w:lang w:eastAsia="en-US"/>
          </w:rPr>
          <w:t xml:space="preserve"> </w:t>
        </w:r>
        <w:r w:rsidRPr="00213323">
          <w:rPr>
            <w:lang w:eastAsia="en-US"/>
          </w:rPr>
          <w:t>or</w:t>
        </w:r>
        <w:r w:rsidRPr="00213323">
          <w:rPr>
            <w:b/>
            <w:lang w:eastAsia="en-US"/>
          </w:rPr>
          <w:t xml:space="preserve"> &lt;</w:t>
        </w:r>
        <w:proofErr w:type="spellStart"/>
        <w:r w:rsidRPr="00213323">
          <w:rPr>
            <w:b/>
            <w:lang w:eastAsia="en-US"/>
          </w:rPr>
          <w:t>data_format</w:t>
        </w:r>
        <w:proofErr w:type="spellEnd"/>
        <w:r w:rsidRPr="00213323">
          <w:rPr>
            <w:b/>
            <w:lang w:eastAsia="en-US"/>
          </w:rPr>
          <w:t>&gt;</w:t>
        </w:r>
        <w:r w:rsidRPr="00213323">
          <w:rPr>
            <w:lang w:eastAsia="en-US"/>
          </w:rPr>
          <w:t>&lt;data&gt;:</w:t>
        </w:r>
      </w:ins>
    </w:p>
    <w:p w:rsidR="00F26D64" w:rsidRPr="00213323" w:rsidRDefault="00F26D64" w:rsidP="00F26D64">
      <w:pPr>
        <w:spacing w:after="80"/>
        <w:rPr>
          <w:ins w:id="81" w:author="Author"/>
          <w:lang w:eastAsia="en-US"/>
        </w:rPr>
      </w:pPr>
      <w:ins w:id="82" w:author="Author">
        <w:r w:rsidRPr="00213323">
          <w:rPr>
            <w:lang w:eastAsia="en-US"/>
          </w:rPr>
          <w:t>Required, except for the &lt;</w:t>
        </w:r>
        <w:proofErr w:type="spellStart"/>
        <w:r w:rsidRPr="00213323">
          <w:rPr>
            <w:lang w:eastAsia="en-US"/>
          </w:rPr>
          <w:t>data_format</w:t>
        </w:r>
        <w:proofErr w:type="spellEnd"/>
        <w:proofErr w:type="gramStart"/>
        <w:r w:rsidRPr="00213323">
          <w:rPr>
            <w:lang w:eastAsia="en-US"/>
          </w:rPr>
          <w:t>&gt;  selection</w:t>
        </w:r>
        <w:proofErr w:type="gramEnd"/>
        <w:r w:rsidRPr="00213323">
          <w:rPr>
            <w:lang w:eastAsia="en-US"/>
          </w:rPr>
          <w:t xml:space="preserve"> of Value as noted below. The word “Format” as part of the Format &lt;</w:t>
        </w:r>
        <w:proofErr w:type="spellStart"/>
        <w:r w:rsidRPr="00213323">
          <w:rPr>
            <w:lang w:eastAsia="en-US"/>
          </w:rPr>
          <w:t>data_format</w:t>
        </w:r>
        <w:proofErr w:type="spellEnd"/>
        <w:r w:rsidRPr="00213323">
          <w:rPr>
            <w:lang w:eastAsia="en-US"/>
          </w:rPr>
          <w:t>&gt; &lt;data&gt; sequence is optional.  Valid entries for the &lt;</w:t>
        </w:r>
        <w:proofErr w:type="spellStart"/>
        <w:r w:rsidRPr="00213323">
          <w:rPr>
            <w:lang w:eastAsia="en-US"/>
          </w:rPr>
          <w:t>data_format</w:t>
        </w:r>
        <w:proofErr w:type="spellEnd"/>
        <w:r w:rsidRPr="00213323">
          <w:rPr>
            <w:lang w:eastAsia="en-US"/>
          </w:rPr>
          <w:t>&gt; and &lt;data</w:t>
        </w:r>
        <w:proofErr w:type="gramStart"/>
        <w:r w:rsidRPr="00213323">
          <w:rPr>
            <w:lang w:eastAsia="en-US"/>
          </w:rPr>
          <w:t>&gt;  fields</w:t>
        </w:r>
        <w:proofErr w:type="gramEnd"/>
        <w:r w:rsidRPr="00213323">
          <w:rPr>
            <w:lang w:eastAsia="en-US"/>
          </w:rPr>
          <w:t xml:space="preserve"> are:</w:t>
        </w:r>
      </w:ins>
    </w:p>
    <w:p w:rsidR="00F26D64" w:rsidRPr="00213323" w:rsidRDefault="00F26D64" w:rsidP="00F26D64">
      <w:pPr>
        <w:ind w:left="720"/>
        <w:rPr>
          <w:ins w:id="83" w:author="Author"/>
          <w:lang w:eastAsia="en-US"/>
        </w:rPr>
      </w:pPr>
      <w:ins w:id="84" w:author="Author">
        <w:r w:rsidRPr="00213323">
          <w:rPr>
            <w:b/>
            <w:lang w:eastAsia="en-US"/>
          </w:rPr>
          <w:t xml:space="preserve">Value </w:t>
        </w:r>
        <w:r w:rsidRPr="00213323">
          <w:rPr>
            <w:lang w:eastAsia="en-US"/>
          </w:rPr>
          <w:t xml:space="preserve">&lt;value&gt; </w:t>
        </w:r>
      </w:ins>
    </w:p>
    <w:p w:rsidR="00F26D64" w:rsidRPr="00213323" w:rsidRDefault="00F26D64" w:rsidP="00F26D64">
      <w:pPr>
        <w:spacing w:after="80"/>
        <w:ind w:left="720"/>
        <w:rPr>
          <w:ins w:id="85" w:author="Author"/>
          <w:lang w:eastAsia="en-US"/>
        </w:rPr>
      </w:pPr>
      <w:ins w:id="86" w:author="Author">
        <w:r w:rsidRPr="00213323">
          <w:rPr>
            <w:lang w:eastAsia="en-US"/>
          </w:rPr>
          <w:t>Single value data.  The model maker may provide any value without any restrictions within the constraints of the Type of the variable.  Note that Value and Default (defined below) are mutually exclusive, and shall not be used together for the same parameter.</w:t>
        </w:r>
      </w:ins>
    </w:p>
    <w:p w:rsidR="00F26D64" w:rsidRPr="00213323" w:rsidRDefault="00F26D64" w:rsidP="00F26D64">
      <w:pPr>
        <w:ind w:left="720"/>
        <w:rPr>
          <w:ins w:id="87" w:author="Author"/>
          <w:b/>
        </w:rPr>
      </w:pPr>
      <w:ins w:id="88" w:author="Author">
        <w:r w:rsidRPr="00213323">
          <w:rPr>
            <w:b/>
          </w:rPr>
          <w:t xml:space="preserve">Range </w:t>
        </w:r>
        <w:r w:rsidRPr="00213323">
          <w:t>&lt;typ value&gt; &lt;min value&gt; &lt;max value&gt;</w:t>
        </w:r>
      </w:ins>
    </w:p>
    <w:p w:rsidR="00F26D64" w:rsidRPr="00213323" w:rsidRDefault="00F26D64" w:rsidP="00F26D64">
      <w:pPr>
        <w:spacing w:after="80"/>
        <w:ind w:left="720"/>
        <w:rPr>
          <w:ins w:id="89" w:author="Author"/>
        </w:rPr>
      </w:pPr>
      <w:ins w:id="90" w:author="Author">
        <w:r w:rsidRPr="00213323">
          <w:t>This defines a continuous range for which the user may select any value greater than or equal to &lt;min value&gt; and less than or equal to &lt;max value&gt; within the constraints of the Type of the variable</w:t>
        </w:r>
      </w:ins>
    </w:p>
    <w:p w:rsidR="00F26D64" w:rsidRPr="00213323" w:rsidRDefault="00F26D64" w:rsidP="00F26D64">
      <w:pPr>
        <w:ind w:left="720"/>
        <w:rPr>
          <w:ins w:id="91" w:author="Author"/>
        </w:rPr>
      </w:pPr>
      <w:ins w:id="92" w:author="Author">
        <w:r w:rsidRPr="00213323">
          <w:rPr>
            <w:b/>
          </w:rPr>
          <w:t>List</w:t>
        </w:r>
        <w:r w:rsidRPr="00213323">
          <w:t xml:space="preserve"> &lt;default value&gt; &lt;value&gt; &lt;value&gt; &lt;value&gt; ... &lt;value&gt;</w:t>
        </w:r>
      </w:ins>
    </w:p>
    <w:p w:rsidR="00F26D64" w:rsidRPr="00213323" w:rsidRDefault="00F26D64" w:rsidP="00F26D64">
      <w:pPr>
        <w:spacing w:after="80"/>
        <w:ind w:firstLine="720"/>
        <w:rPr>
          <w:ins w:id="93" w:author="Author"/>
        </w:rPr>
      </w:pPr>
      <w:ins w:id="94" w:author="Author">
        <w:r w:rsidRPr="00213323">
          <w:t>This defines a discrete set of values from which the user may select one value</w:t>
        </w:r>
      </w:ins>
    </w:p>
    <w:p w:rsidR="00F26D64" w:rsidRPr="00213323" w:rsidRDefault="00F26D64" w:rsidP="00F26D64">
      <w:pPr>
        <w:ind w:firstLine="720"/>
        <w:rPr>
          <w:ins w:id="95" w:author="Author"/>
        </w:rPr>
      </w:pPr>
      <w:proofErr w:type="spellStart"/>
      <w:ins w:id="96" w:author="Author">
        <w:r w:rsidRPr="00213323">
          <w:rPr>
            <w:b/>
          </w:rPr>
          <w:t>List_Tip</w:t>
        </w:r>
        <w:proofErr w:type="spellEnd"/>
        <w:r w:rsidRPr="00213323">
          <w:t xml:space="preserve"> &lt;</w:t>
        </w:r>
        <w:proofErr w:type="spellStart"/>
        <w:r w:rsidRPr="00213323">
          <w:t>default_entry</w:t>
        </w:r>
        <w:proofErr w:type="spellEnd"/>
        <w:r w:rsidRPr="00213323">
          <w:t>&gt;&lt;entry&gt;&lt;entry&gt;&lt;entry&gt;…&lt;entry&gt;</w:t>
        </w:r>
      </w:ins>
    </w:p>
    <w:p w:rsidR="00F26D64" w:rsidRPr="00213323" w:rsidRDefault="00F26D64" w:rsidP="00F26D64">
      <w:pPr>
        <w:spacing w:after="80"/>
        <w:ind w:left="720"/>
        <w:rPr>
          <w:ins w:id="97" w:author="Author"/>
        </w:rPr>
      </w:pPr>
      <w:ins w:id="98" w:author="Author">
        <w:r w:rsidRPr="00213323">
          <w:t xml:space="preserve">This is an optional leaf of a parameter with Format </w:t>
        </w:r>
        <w:r w:rsidRPr="00213323">
          <w:rPr>
            <w:b/>
          </w:rPr>
          <w:t>List</w:t>
        </w:r>
        <w:r w:rsidRPr="00213323">
          <w:t xml:space="preserve"> and it is followed by a String entry for each entry in the </w:t>
        </w:r>
        <w:r w:rsidRPr="00213323">
          <w:rPr>
            <w:b/>
          </w:rPr>
          <w:t>List</w:t>
        </w:r>
        <w:r w:rsidRPr="00213323">
          <w:t xml:space="preserve">. The number of entries in </w:t>
        </w:r>
        <w:proofErr w:type="spellStart"/>
        <w:r w:rsidRPr="00213323">
          <w:t>List_Tip</w:t>
        </w:r>
        <w:proofErr w:type="spellEnd"/>
        <w:r w:rsidRPr="00213323">
          <w:t xml:space="preserve"> must be the same as the number of entries in </w:t>
        </w:r>
        <w:r w:rsidRPr="00213323">
          <w:rPr>
            <w:b/>
          </w:rPr>
          <w:t>List</w:t>
        </w:r>
        <w:r w:rsidRPr="00213323">
          <w:t>. The n</w:t>
        </w:r>
        <w:r w:rsidRPr="00213323">
          <w:rPr>
            <w:vertAlign w:val="superscript"/>
          </w:rPr>
          <w:t>th</w:t>
        </w:r>
        <w:r w:rsidRPr="00213323">
          <w:t xml:space="preserve"> entry in </w:t>
        </w:r>
        <w:proofErr w:type="spellStart"/>
        <w:r w:rsidRPr="00213323">
          <w:t>List_Tip</w:t>
        </w:r>
        <w:proofErr w:type="spellEnd"/>
        <w:r w:rsidRPr="00213323">
          <w:t xml:space="preserve"> shall correspond to the n</w:t>
        </w:r>
        <w:r w:rsidRPr="00213323">
          <w:rPr>
            <w:vertAlign w:val="superscript"/>
          </w:rPr>
          <w:t>th</w:t>
        </w:r>
        <w:r w:rsidRPr="00213323">
          <w:t xml:space="preserve"> entry in </w:t>
        </w:r>
        <w:r w:rsidRPr="00213323">
          <w:rPr>
            <w:b/>
          </w:rPr>
          <w:t>List</w:t>
        </w:r>
        <w:r w:rsidRPr="00213323">
          <w:t xml:space="preserve">.  Quoted null entries are not permitted. All entries in </w:t>
        </w:r>
        <w:proofErr w:type="spellStart"/>
        <w:r w:rsidRPr="00213323">
          <w:t>List_Tip</w:t>
        </w:r>
        <w:proofErr w:type="spellEnd"/>
        <w:r w:rsidRPr="00213323">
          <w:t xml:space="preserve"> shall be unique, except that if two entries in </w:t>
        </w:r>
        <w:r w:rsidRPr="00213323">
          <w:rPr>
            <w:b/>
          </w:rPr>
          <w:t>List</w:t>
        </w:r>
        <w:r w:rsidRPr="00213323">
          <w:t xml:space="preserve"> are the same, then the corresponding </w:t>
        </w:r>
        <w:proofErr w:type="spellStart"/>
        <w:r w:rsidRPr="00213323">
          <w:t>List_Tip</w:t>
        </w:r>
        <w:proofErr w:type="spellEnd"/>
        <w:r w:rsidRPr="00213323">
          <w:t xml:space="preserve"> entries must also be the same.  List is required for </w:t>
        </w:r>
        <w:proofErr w:type="spellStart"/>
        <w:r w:rsidRPr="00213323">
          <w:t>List_Tip</w:t>
        </w:r>
        <w:proofErr w:type="spellEnd"/>
        <w:r w:rsidRPr="00213323">
          <w:t xml:space="preserve"> to be entered, and the word Format before </w:t>
        </w:r>
        <w:proofErr w:type="spellStart"/>
        <w:r w:rsidRPr="00213323">
          <w:t>List_Tip</w:t>
        </w:r>
        <w:proofErr w:type="spellEnd"/>
        <w:r w:rsidRPr="00213323">
          <w:t xml:space="preserve"> as in (Format </w:t>
        </w:r>
        <w:proofErr w:type="spellStart"/>
        <w:r w:rsidRPr="00213323">
          <w:t>List_</w:t>
        </w:r>
        <w:proofErr w:type="gramStart"/>
        <w:r w:rsidRPr="00213323">
          <w:t>Tip</w:t>
        </w:r>
        <w:proofErr w:type="spellEnd"/>
        <w:r w:rsidRPr="00213323">
          <w:t xml:space="preserve"> ,</w:t>
        </w:r>
        <w:proofErr w:type="gramEnd"/>
        <w:r w:rsidRPr="00213323">
          <w:t>,,) is not allowed.</w:t>
        </w:r>
      </w:ins>
    </w:p>
    <w:p w:rsidR="00F26D64" w:rsidRPr="00213323" w:rsidRDefault="00F26D64" w:rsidP="00F26D64">
      <w:pPr>
        <w:spacing w:after="80"/>
        <w:ind w:firstLine="720"/>
        <w:rPr>
          <w:ins w:id="99" w:author="Author"/>
        </w:rPr>
      </w:pPr>
      <w:ins w:id="100" w:author="Author">
        <w:r w:rsidRPr="00213323">
          <w:t>Example:</w:t>
        </w:r>
      </w:ins>
    </w:p>
    <w:p w:rsidR="00F26D64" w:rsidRPr="00213323" w:rsidRDefault="00F26D64" w:rsidP="00F26D64">
      <w:pPr>
        <w:spacing w:after="80"/>
        <w:rPr>
          <w:ins w:id="101" w:author="Author"/>
          <w:rFonts w:ascii="Courier New" w:hAnsi="Courier New" w:cs="Courier New"/>
          <w:sz w:val="20"/>
          <w:szCs w:val="20"/>
        </w:rPr>
      </w:pPr>
      <w:ins w:id="102" w:author="Author">
        <w:r w:rsidRPr="00213323">
          <w:rPr>
            <w:rFonts w:ascii="Courier New" w:hAnsi="Courier New" w:cs="Courier New"/>
            <w:sz w:val="20"/>
            <w:szCs w:val="20"/>
          </w:rPr>
          <w:t xml:space="preserve">  </w:t>
        </w:r>
        <w:r w:rsidRPr="00213323">
          <w:rPr>
            <w:rFonts w:ascii="Courier New" w:hAnsi="Courier New" w:cs="Courier New"/>
            <w:sz w:val="20"/>
            <w:szCs w:val="20"/>
          </w:rPr>
          <w:tab/>
          <w:t>(Strength (Usage In) (Type Integer) (Description "Strength of Driver")</w:t>
        </w:r>
      </w:ins>
    </w:p>
    <w:p w:rsidR="00F26D64" w:rsidRPr="00213323" w:rsidRDefault="00F26D64" w:rsidP="00F26D64">
      <w:pPr>
        <w:spacing w:after="80"/>
        <w:rPr>
          <w:ins w:id="103" w:author="Author"/>
          <w:rFonts w:ascii="Courier New" w:hAnsi="Courier New" w:cs="Courier New"/>
          <w:sz w:val="20"/>
          <w:szCs w:val="20"/>
        </w:rPr>
      </w:pPr>
      <w:ins w:id="104" w:author="Author">
        <w:r w:rsidRPr="00213323">
          <w:rPr>
            <w:rFonts w:ascii="Courier New" w:hAnsi="Courier New" w:cs="Courier New"/>
            <w:sz w:val="20"/>
            <w:szCs w:val="20"/>
          </w:rPr>
          <w:t xml:space="preserve">  </w:t>
        </w:r>
        <w:r w:rsidRPr="00213323">
          <w:rPr>
            <w:rFonts w:ascii="Courier New" w:hAnsi="Courier New" w:cs="Courier New"/>
            <w:sz w:val="20"/>
            <w:szCs w:val="20"/>
          </w:rPr>
          <w:tab/>
        </w:r>
        <w:r w:rsidRPr="00213323">
          <w:rPr>
            <w:rFonts w:ascii="Courier New" w:hAnsi="Courier New" w:cs="Courier New"/>
            <w:sz w:val="20"/>
            <w:szCs w:val="20"/>
          </w:rPr>
          <w:tab/>
          <w:t>(List 0 1 2 3 4) (Default 2)</w:t>
        </w:r>
      </w:ins>
    </w:p>
    <w:p w:rsidR="00F26D64" w:rsidRPr="00213323" w:rsidRDefault="00F26D64" w:rsidP="00F26D64">
      <w:pPr>
        <w:spacing w:after="80"/>
        <w:rPr>
          <w:ins w:id="105" w:author="Author"/>
          <w:rFonts w:ascii="Courier New" w:hAnsi="Courier New" w:cs="Courier New"/>
          <w:sz w:val="20"/>
          <w:szCs w:val="20"/>
        </w:rPr>
      </w:pPr>
      <w:ins w:id="106" w:author="Author">
        <w:r w:rsidRPr="00213323">
          <w:rPr>
            <w:rFonts w:ascii="Courier New" w:hAnsi="Courier New" w:cs="Courier New"/>
            <w:sz w:val="20"/>
            <w:szCs w:val="20"/>
          </w:rPr>
          <w:t xml:space="preserve">     </w:t>
        </w:r>
        <w:r w:rsidRPr="00213323">
          <w:rPr>
            <w:rFonts w:ascii="Courier New" w:hAnsi="Courier New" w:cs="Courier New"/>
            <w:sz w:val="20"/>
            <w:szCs w:val="20"/>
          </w:rPr>
          <w:tab/>
        </w:r>
        <w:r w:rsidRPr="00213323">
          <w:rPr>
            <w:rFonts w:ascii="Courier New" w:hAnsi="Courier New" w:cs="Courier New"/>
            <w:sz w:val="20"/>
            <w:szCs w:val="20"/>
          </w:rPr>
          <w:tab/>
          <w:t>(</w:t>
        </w:r>
        <w:proofErr w:type="spellStart"/>
        <w:r w:rsidRPr="00213323">
          <w:rPr>
            <w:rFonts w:ascii="Courier New" w:hAnsi="Courier New" w:cs="Courier New"/>
            <w:sz w:val="20"/>
            <w:szCs w:val="20"/>
          </w:rPr>
          <w:t>List_Tip</w:t>
        </w:r>
        <w:proofErr w:type="spellEnd"/>
        <w:r w:rsidRPr="00213323">
          <w:rPr>
            <w:rFonts w:ascii="Courier New" w:hAnsi="Courier New" w:cs="Courier New"/>
            <w:sz w:val="20"/>
            <w:szCs w:val="20"/>
          </w:rPr>
          <w:t xml:space="preserve"> "Extra Weak" "Weak" "Nominal" "Strong" "Extra Strong"))</w:t>
        </w:r>
      </w:ins>
    </w:p>
    <w:p w:rsidR="00F26D64" w:rsidRPr="00213323" w:rsidRDefault="00F26D64" w:rsidP="00F26D64">
      <w:pPr>
        <w:rPr>
          <w:ins w:id="107" w:author="Author"/>
        </w:rPr>
      </w:pPr>
      <w:ins w:id="108" w:author="Author">
        <w:r w:rsidRPr="00213323">
          <w:rPr>
            <w:b/>
          </w:rPr>
          <w:lastRenderedPageBreak/>
          <w:tab/>
          <w:t xml:space="preserve">Corner </w:t>
        </w:r>
        <w:r w:rsidRPr="00213323">
          <w:t>&lt;typ value&gt; &lt;slow value&gt; &lt;fast value&gt;</w:t>
        </w:r>
      </w:ins>
    </w:p>
    <w:p w:rsidR="00F26D64" w:rsidRPr="00213323" w:rsidRDefault="00F26D64" w:rsidP="00F26D64">
      <w:pPr>
        <w:spacing w:after="80"/>
        <w:ind w:left="720"/>
        <w:rPr>
          <w:ins w:id="109" w:author="Author"/>
        </w:rPr>
      </w:pPr>
      <w:ins w:id="110" w:author="Author">
        <w:r w:rsidRPr="00213323">
          <w:t>Corner is not allowed with Usage Out parameters.  The selection of one value is automatically carried out by the EDA tool based on its internal simulation corner setting</w:t>
        </w:r>
      </w:ins>
    </w:p>
    <w:p w:rsidR="00F26D64" w:rsidRPr="00213323" w:rsidRDefault="00F26D64" w:rsidP="00F26D64">
      <w:pPr>
        <w:ind w:left="720"/>
        <w:rPr>
          <w:ins w:id="111" w:author="Author"/>
          <w:b/>
        </w:rPr>
      </w:pPr>
      <w:ins w:id="112" w:author="Author">
        <w:r w:rsidRPr="00213323">
          <w:rPr>
            <w:b/>
          </w:rPr>
          <w:t>Increment</w:t>
        </w:r>
        <w:r w:rsidRPr="00213323">
          <w:t xml:space="preserve"> &lt;typ&gt; &lt;min&gt; &lt;max&gt; &lt;delta&gt;</w:t>
        </w:r>
      </w:ins>
    </w:p>
    <w:p w:rsidR="00F26D64" w:rsidRPr="00213323" w:rsidRDefault="00F26D64" w:rsidP="00F26D64">
      <w:pPr>
        <w:spacing w:after="80"/>
        <w:ind w:left="720"/>
        <w:rPr>
          <w:ins w:id="113" w:author="Author"/>
          <w:lang w:eastAsia="en-US"/>
        </w:rPr>
      </w:pPr>
      <w:proofErr w:type="gramStart"/>
      <w:ins w:id="114" w:author="Author">
        <w:r w:rsidRPr="00213323">
          <w:rPr>
            <w:lang w:eastAsia="en-US"/>
          </w:rPr>
          <w:t>where</w:t>
        </w:r>
        <w:proofErr w:type="gramEnd"/>
        <w:r w:rsidRPr="00213323">
          <w:rPr>
            <w:lang w:eastAsia="en-US"/>
          </w:rPr>
          <w:t xml:space="preserve"> min &lt;= typ &lt;= max and delta is always positive.  After expansion, the expanded values of the parameter are typ + N*delta where N is any positive or negative integer value provided by the EDA tool during the expansion process so that:  min &lt;= expanded values &lt;= max</w:t>
        </w:r>
      </w:ins>
    </w:p>
    <w:p w:rsidR="00F26D64" w:rsidRPr="00213323" w:rsidRDefault="00F26D64" w:rsidP="00F26D64">
      <w:pPr>
        <w:ind w:left="720"/>
        <w:rPr>
          <w:ins w:id="115" w:author="Author"/>
          <w:b/>
        </w:rPr>
      </w:pPr>
      <w:ins w:id="116" w:author="Author">
        <w:r w:rsidRPr="00213323">
          <w:rPr>
            <w:b/>
          </w:rPr>
          <w:t>Steps</w:t>
        </w:r>
        <w:r w:rsidRPr="00213323">
          <w:t xml:space="preserve"> &lt;typ&gt; &lt;min&gt; &lt;max&gt; &lt;# steps&gt;</w:t>
        </w:r>
      </w:ins>
    </w:p>
    <w:p w:rsidR="00F26D64" w:rsidRPr="00213323" w:rsidRDefault="00F26D64" w:rsidP="00F26D64">
      <w:pPr>
        <w:spacing w:after="80"/>
        <w:ind w:firstLine="720"/>
        <w:rPr>
          <w:ins w:id="117" w:author="Author"/>
        </w:rPr>
      </w:pPr>
      <w:ins w:id="118" w:author="Author">
        <w:r w:rsidRPr="00213323">
          <w:t>Treat exactly like Increment with &lt;delta&gt; == (&lt;max&gt;-&lt;min&gt;)/&lt;# steps&gt;</w:t>
        </w:r>
      </w:ins>
    </w:p>
    <w:p w:rsidR="00F26D64" w:rsidRPr="00213323" w:rsidRDefault="00F26D64" w:rsidP="00F26D64">
      <w:pPr>
        <w:ind w:left="720"/>
        <w:rPr>
          <w:ins w:id="119" w:author="Author"/>
          <w:b/>
        </w:rPr>
      </w:pPr>
      <w:ins w:id="120" w:author="Author">
        <w:r w:rsidRPr="00213323">
          <w:rPr>
            <w:b/>
          </w:rPr>
          <w:t>Table</w:t>
        </w:r>
        <w:r w:rsidRPr="00213323">
          <w:t xml:space="preserve"> and optional leaf </w:t>
        </w:r>
        <w:r w:rsidRPr="00213323">
          <w:rPr>
            <w:b/>
          </w:rPr>
          <w:t>Labels</w:t>
        </w:r>
      </w:ins>
    </w:p>
    <w:p w:rsidR="00F26D64" w:rsidRPr="00213323" w:rsidRDefault="00F26D64" w:rsidP="00F26D64">
      <w:pPr>
        <w:spacing w:after="80"/>
        <w:ind w:left="720"/>
        <w:rPr>
          <w:ins w:id="121" w:author="Author"/>
        </w:rPr>
      </w:pPr>
      <w:ins w:id="122" w:author="Author">
        <w:r w:rsidRPr="00213323">
          <w:t>The Format Table states that this parameter consists of one or more columns of data, with each row delimited by parentheses “(</w:t>
        </w:r>
        <w:proofErr w:type="gramStart"/>
        <w:r w:rsidRPr="00213323">
          <w:t>“ and</w:t>
        </w:r>
        <w:proofErr w:type="gramEnd"/>
        <w:r w:rsidRPr="00213323">
          <w:t xml:space="preserve"> “)”.  All rows must contain the same number of entries (columns).  At least one row shall be included.  Default is illegal when Format Table is used.</w:t>
        </w:r>
      </w:ins>
    </w:p>
    <w:p w:rsidR="00F26D64" w:rsidDel="00F26D64" w:rsidRDefault="00F26D64" w:rsidP="001A5F65">
      <w:pPr>
        <w:spacing w:after="80"/>
        <w:rPr>
          <w:del w:id="123" w:author="Author"/>
          <w:i/>
          <w:lang w:eastAsia="en-US"/>
        </w:rPr>
      </w:pPr>
    </w:p>
    <w:p w:rsidR="00F26D64" w:rsidRDefault="00F26D64" w:rsidP="001A5F65">
      <w:pPr>
        <w:spacing w:after="80"/>
        <w:rPr>
          <w:ins w:id="124" w:author="Author"/>
          <w:i/>
          <w:lang w:eastAsia="en-US"/>
        </w:rPr>
      </w:pPr>
    </w:p>
    <w:p w:rsidR="00BA1D0F" w:rsidDel="00F26D64" w:rsidRDefault="00BA1D0F" w:rsidP="001A5F65">
      <w:pPr>
        <w:spacing w:after="80"/>
        <w:rPr>
          <w:ins w:id="125" w:author="Author"/>
          <w:del w:id="126" w:author="Author"/>
          <w:i/>
          <w:lang w:eastAsia="en-US"/>
        </w:rPr>
      </w:pPr>
    </w:p>
    <w:p w:rsidR="00BA1D0F" w:rsidRPr="00BA1D0F" w:rsidRDefault="00BA1D0F" w:rsidP="001A5F65">
      <w:pPr>
        <w:spacing w:after="80"/>
        <w:rPr>
          <w:i/>
          <w:lang w:eastAsia="en-US"/>
          <w:rPrChange w:id="127" w:author="Author">
            <w:rPr>
              <w:b/>
              <w:lang w:eastAsia="en-US"/>
            </w:rPr>
          </w:rPrChange>
        </w:rPr>
      </w:pPr>
      <w:ins w:id="128" w:author="Author">
        <w:r>
          <w:rPr>
            <w:i/>
            <w:lang w:eastAsia="en-US"/>
          </w:rPr>
          <w:t>…to:</w:t>
        </w:r>
      </w:ins>
    </w:p>
    <w:p w:rsidR="00F26D64" w:rsidRDefault="00F26D64" w:rsidP="001A5F65">
      <w:pPr>
        <w:spacing w:after="80"/>
        <w:rPr>
          <w:ins w:id="129" w:author="Author"/>
          <w:b/>
          <w:lang w:eastAsia="en-US"/>
        </w:rPr>
      </w:pPr>
    </w:p>
    <w:p w:rsidR="001A5F65" w:rsidRPr="00213323" w:rsidRDefault="001A5F65" w:rsidP="001A5F65">
      <w:pPr>
        <w:spacing w:after="80"/>
        <w:rPr>
          <w:b/>
          <w:lang w:eastAsia="en-US"/>
        </w:rPr>
      </w:pPr>
      <w:r w:rsidRPr="00213323">
        <w:rPr>
          <w:b/>
          <w:lang w:eastAsia="en-US"/>
        </w:rPr>
        <w:t>Format &lt;</w:t>
      </w:r>
      <w:proofErr w:type="spellStart"/>
      <w:r w:rsidRPr="00213323">
        <w:rPr>
          <w:b/>
          <w:lang w:eastAsia="en-US"/>
        </w:rPr>
        <w:t>data_format</w:t>
      </w:r>
      <w:proofErr w:type="spellEnd"/>
      <w:r w:rsidRPr="00213323">
        <w:rPr>
          <w:b/>
          <w:lang w:eastAsia="en-US"/>
        </w:rPr>
        <w:t>&gt;</w:t>
      </w:r>
      <w:r w:rsidRPr="00213323">
        <w:rPr>
          <w:lang w:eastAsia="en-US"/>
        </w:rPr>
        <w:t xml:space="preserve"> &lt;data&gt;</w:t>
      </w:r>
      <w:r w:rsidRPr="00213323">
        <w:rPr>
          <w:b/>
          <w:lang w:eastAsia="en-US"/>
        </w:rPr>
        <w:t xml:space="preserve"> </w:t>
      </w:r>
      <w:r w:rsidRPr="00213323">
        <w:rPr>
          <w:lang w:eastAsia="en-US"/>
        </w:rPr>
        <w:t>or</w:t>
      </w:r>
      <w:r w:rsidRPr="00213323">
        <w:rPr>
          <w:b/>
          <w:lang w:eastAsia="en-US"/>
        </w:rPr>
        <w:t xml:space="preserve"> &lt;</w:t>
      </w:r>
      <w:proofErr w:type="spellStart"/>
      <w:r w:rsidRPr="00213323">
        <w:rPr>
          <w:b/>
          <w:lang w:eastAsia="en-US"/>
        </w:rPr>
        <w:t>data_format</w:t>
      </w:r>
      <w:proofErr w:type="spellEnd"/>
      <w:r w:rsidRPr="00213323">
        <w:rPr>
          <w:b/>
          <w:lang w:eastAsia="en-US"/>
        </w:rPr>
        <w:t>&gt;</w:t>
      </w:r>
      <w:r w:rsidRPr="00213323">
        <w:rPr>
          <w:lang w:eastAsia="en-US"/>
        </w:rPr>
        <w:t>&lt;data&gt;:</w:t>
      </w:r>
    </w:p>
    <w:p w:rsidR="002375A8" w:rsidRPr="00BA1D0F" w:rsidRDefault="001A5F65" w:rsidP="001A5F65">
      <w:pPr>
        <w:spacing w:after="80"/>
        <w:rPr>
          <w:ins w:id="130" w:author="Author"/>
          <w:lang w:eastAsia="en-US"/>
          <w:rPrChange w:id="131" w:author="Author">
            <w:rPr>
              <w:ins w:id="132" w:author="Author"/>
              <w:color w:val="FF0000"/>
              <w:lang w:eastAsia="en-US"/>
            </w:rPr>
          </w:rPrChange>
        </w:rPr>
      </w:pPr>
      <w:r w:rsidRPr="00BA1D0F">
        <w:rPr>
          <w:lang w:eastAsia="en-US"/>
          <w:rPrChange w:id="133" w:author="Author">
            <w:rPr>
              <w:color w:val="FF0000"/>
              <w:lang w:eastAsia="en-US"/>
            </w:rPr>
          </w:rPrChange>
        </w:rPr>
        <w:t xml:space="preserve">Format defines the context or arrangement of the data being </w:t>
      </w:r>
      <w:del w:id="134" w:author="Author">
        <w:r w:rsidRPr="00BA1D0F" w:rsidDel="002375A8">
          <w:rPr>
            <w:lang w:eastAsia="en-US"/>
            <w:rPrChange w:id="135" w:author="Author">
              <w:rPr>
                <w:color w:val="FF0000"/>
                <w:lang w:eastAsia="en-US"/>
              </w:rPr>
            </w:rPrChange>
          </w:rPr>
          <w:delText xml:space="preserve">passed </w:delText>
        </w:r>
      </w:del>
      <w:ins w:id="136" w:author="Author">
        <w:r w:rsidR="002375A8" w:rsidRPr="00BA1D0F">
          <w:rPr>
            <w:lang w:eastAsia="en-US"/>
            <w:rPrChange w:id="137" w:author="Author">
              <w:rPr>
                <w:color w:val="FF0000"/>
                <w:lang w:eastAsia="en-US"/>
              </w:rPr>
            </w:rPrChange>
          </w:rPr>
          <w:t xml:space="preserve">presented </w:t>
        </w:r>
      </w:ins>
      <w:r w:rsidRPr="00BA1D0F">
        <w:rPr>
          <w:lang w:eastAsia="en-US"/>
          <w:rPrChange w:id="138" w:author="Author">
            <w:rPr>
              <w:color w:val="FF0000"/>
              <w:lang w:eastAsia="en-US"/>
            </w:rPr>
          </w:rPrChange>
        </w:rPr>
        <w:t xml:space="preserve">to the </w:t>
      </w:r>
      <w:del w:id="139" w:author="Author">
        <w:r w:rsidRPr="00BA1D0F" w:rsidDel="00A71E62">
          <w:rPr>
            <w:lang w:eastAsia="en-US"/>
            <w:rPrChange w:id="140" w:author="Author">
              <w:rPr>
                <w:color w:val="FF0000"/>
                <w:lang w:eastAsia="en-US"/>
              </w:rPr>
            </w:rPrChange>
          </w:rPr>
          <w:delText xml:space="preserve">executable model file by </w:delText>
        </w:r>
      </w:del>
      <w:proofErr w:type="spellStart"/>
      <w:r w:rsidRPr="00BA1D0F">
        <w:rPr>
          <w:lang w:eastAsia="en-US"/>
          <w:rPrChange w:id="141" w:author="Author">
            <w:rPr>
              <w:color w:val="FF0000"/>
              <w:lang w:eastAsia="en-US"/>
            </w:rPr>
          </w:rPrChange>
        </w:rPr>
        <w:t>the</w:t>
      </w:r>
      <w:proofErr w:type="spellEnd"/>
      <w:r w:rsidRPr="00BA1D0F">
        <w:rPr>
          <w:lang w:eastAsia="en-US"/>
          <w:rPrChange w:id="142" w:author="Author">
            <w:rPr>
              <w:color w:val="FF0000"/>
              <w:lang w:eastAsia="en-US"/>
            </w:rPr>
          </w:rPrChange>
        </w:rPr>
        <w:t xml:space="preserve"> EDA tool.  For Usage In</w:t>
      </w:r>
      <w:ins w:id="143" w:author="Author">
        <w:del w:id="144" w:author="Author">
          <w:r w:rsidR="00717920" w:rsidRPr="00BA1D0F" w:rsidDel="0081049B">
            <w:rPr>
              <w:lang w:eastAsia="en-US"/>
              <w:rPrChange w:id="145" w:author="Author">
                <w:rPr>
                  <w:color w:val="FF0000"/>
                  <w:lang w:eastAsia="en-US"/>
                </w:rPr>
              </w:rPrChange>
            </w:rPr>
            <w:delText>,</w:delText>
          </w:r>
        </w:del>
      </w:ins>
      <w:r w:rsidRPr="00BA1D0F">
        <w:rPr>
          <w:lang w:eastAsia="en-US"/>
          <w:rPrChange w:id="146" w:author="Author">
            <w:rPr>
              <w:color w:val="FF0000"/>
              <w:lang w:eastAsia="en-US"/>
            </w:rPr>
          </w:rPrChange>
        </w:rPr>
        <w:t xml:space="preserve"> </w:t>
      </w:r>
      <w:ins w:id="147" w:author="Author">
        <w:r w:rsidR="00162E10">
          <w:rPr>
            <w:lang w:eastAsia="en-US"/>
          </w:rPr>
          <w:t xml:space="preserve">and Usage </w:t>
        </w:r>
      </w:ins>
      <w:del w:id="148" w:author="Author">
        <w:r w:rsidRPr="00BA1D0F" w:rsidDel="00717920">
          <w:rPr>
            <w:lang w:eastAsia="en-US"/>
            <w:rPrChange w:id="149" w:author="Author">
              <w:rPr>
                <w:color w:val="FF0000"/>
                <w:lang w:eastAsia="en-US"/>
              </w:rPr>
            </w:rPrChange>
          </w:rPr>
          <w:delText xml:space="preserve">and </w:delText>
        </w:r>
      </w:del>
      <w:proofErr w:type="spellStart"/>
      <w:r w:rsidRPr="00BA1D0F">
        <w:rPr>
          <w:lang w:eastAsia="en-US"/>
          <w:rPrChange w:id="150" w:author="Author">
            <w:rPr>
              <w:color w:val="FF0000"/>
              <w:lang w:eastAsia="en-US"/>
            </w:rPr>
          </w:rPrChange>
        </w:rPr>
        <w:t>InOut</w:t>
      </w:r>
      <w:proofErr w:type="spellEnd"/>
      <w:ins w:id="151" w:author="Author">
        <w:del w:id="152" w:author="Author">
          <w:r w:rsidR="00717920" w:rsidRPr="00BA1D0F" w:rsidDel="00162E10">
            <w:rPr>
              <w:lang w:eastAsia="en-US"/>
              <w:rPrChange w:id="153" w:author="Author">
                <w:rPr>
                  <w:color w:val="FF0000"/>
                  <w:lang w:eastAsia="en-US"/>
                </w:rPr>
              </w:rPrChange>
            </w:rPr>
            <w:delText>, and Dep</w:delText>
          </w:r>
        </w:del>
      </w:ins>
      <w:del w:id="154" w:author="Author">
        <w:r w:rsidRPr="00BA1D0F" w:rsidDel="00162E10">
          <w:rPr>
            <w:lang w:eastAsia="en-US"/>
            <w:rPrChange w:id="155" w:author="Author">
              <w:rPr>
                <w:color w:val="FF0000"/>
                <w:lang w:eastAsia="en-US"/>
              </w:rPr>
            </w:rPrChange>
          </w:rPr>
          <w:delText>,</w:delText>
        </w:r>
      </w:del>
      <w:ins w:id="156" w:author="Author">
        <w:r w:rsidR="00162E10">
          <w:rPr>
            <w:lang w:eastAsia="en-US"/>
          </w:rPr>
          <w:t>,</w:t>
        </w:r>
      </w:ins>
      <w:r w:rsidRPr="00BA1D0F">
        <w:rPr>
          <w:lang w:eastAsia="en-US"/>
          <w:rPrChange w:id="157" w:author="Author">
            <w:rPr>
              <w:color w:val="FF0000"/>
              <w:lang w:eastAsia="en-US"/>
            </w:rPr>
          </w:rPrChange>
        </w:rPr>
        <w:t xml:space="preserve"> the EDA tool may accept data provided by the user</w:t>
      </w:r>
      <w:ins w:id="158" w:author="Author">
        <w:r w:rsidR="001E5E69" w:rsidRPr="00BA1D0F">
          <w:rPr>
            <w:lang w:eastAsia="en-US"/>
            <w:rPrChange w:id="159" w:author="Author">
              <w:rPr>
                <w:color w:val="FF0000"/>
                <w:lang w:eastAsia="en-US"/>
              </w:rPr>
            </w:rPrChange>
          </w:rPr>
          <w:t xml:space="preserve"> </w:t>
        </w:r>
      </w:ins>
      <w:del w:id="160" w:author="Author">
        <w:r w:rsidRPr="00BA1D0F" w:rsidDel="00717920">
          <w:rPr>
            <w:lang w:eastAsia="en-US"/>
            <w:rPrChange w:id="161" w:author="Author">
              <w:rPr>
                <w:color w:val="FF0000"/>
                <w:lang w:eastAsia="en-US"/>
              </w:rPr>
            </w:rPrChange>
          </w:rPr>
          <w:delText xml:space="preserve"> </w:delText>
        </w:r>
      </w:del>
      <w:r w:rsidRPr="00BA1D0F">
        <w:rPr>
          <w:lang w:eastAsia="en-US"/>
          <w:rPrChange w:id="162" w:author="Author">
            <w:rPr>
              <w:color w:val="FF0000"/>
              <w:lang w:eastAsia="en-US"/>
            </w:rPr>
          </w:rPrChange>
        </w:rPr>
        <w:t>according to the Format selected.  Format is required, except for the &lt;</w:t>
      </w:r>
      <w:proofErr w:type="spellStart"/>
      <w:r w:rsidRPr="00BA1D0F">
        <w:rPr>
          <w:lang w:eastAsia="en-US"/>
        </w:rPr>
        <w:t>data_format</w:t>
      </w:r>
      <w:proofErr w:type="spellEnd"/>
      <w:r w:rsidRPr="00BA1D0F">
        <w:rPr>
          <w:lang w:eastAsia="en-US"/>
        </w:rPr>
        <w:t>&gt;</w:t>
      </w:r>
      <w:del w:id="163" w:author="Author">
        <w:r w:rsidRPr="00BA1D0F" w:rsidDel="002375A8">
          <w:rPr>
            <w:lang w:eastAsia="en-US"/>
          </w:rPr>
          <w:delText xml:space="preserve"> </w:delText>
        </w:r>
      </w:del>
      <w:r w:rsidRPr="00BA1D0F">
        <w:rPr>
          <w:lang w:eastAsia="en-US"/>
        </w:rPr>
        <w:t xml:space="preserve"> selection of Value as noted below. The word “Format” as part of the Format &lt;</w:t>
      </w:r>
      <w:proofErr w:type="spellStart"/>
      <w:r w:rsidRPr="00BA1D0F">
        <w:rPr>
          <w:lang w:eastAsia="en-US"/>
        </w:rPr>
        <w:t>data_format</w:t>
      </w:r>
      <w:proofErr w:type="spellEnd"/>
      <w:r w:rsidRPr="00BA1D0F">
        <w:rPr>
          <w:lang w:eastAsia="en-US"/>
        </w:rPr>
        <w:t xml:space="preserve">&gt; &lt;data&gt; sequence is optional.  </w:t>
      </w:r>
      <w:r w:rsidRPr="00BA1D0F">
        <w:rPr>
          <w:lang w:eastAsia="en-US"/>
          <w:rPrChange w:id="164" w:author="Author">
            <w:rPr>
              <w:color w:val="FF0000"/>
              <w:lang w:eastAsia="en-US"/>
            </w:rPr>
          </w:rPrChange>
        </w:rPr>
        <w:t xml:space="preserve">Unless otherwise noted, </w:t>
      </w:r>
      <w:del w:id="165" w:author="Author">
        <w:r w:rsidR="00643964" w:rsidRPr="00BA1D0F" w:rsidDel="00A71E62">
          <w:rPr>
            <w:lang w:eastAsia="en-US"/>
            <w:rPrChange w:id="166" w:author="Author">
              <w:rPr>
                <w:color w:val="FF0000"/>
                <w:lang w:eastAsia="en-US"/>
              </w:rPr>
            </w:rPrChange>
          </w:rPr>
          <w:delText xml:space="preserve">specific </w:delText>
        </w:r>
      </w:del>
      <w:r w:rsidR="00643964" w:rsidRPr="00BA1D0F">
        <w:rPr>
          <w:lang w:eastAsia="en-US"/>
          <w:rPrChange w:id="167" w:author="Author">
            <w:rPr>
              <w:color w:val="FF0000"/>
              <w:lang w:eastAsia="en-US"/>
            </w:rPr>
          </w:rPrChange>
        </w:rPr>
        <w:t xml:space="preserve">Usage Out arguments or data </w:t>
      </w:r>
      <w:ins w:id="168" w:author="Author">
        <w:r w:rsidR="00A71E62" w:rsidRPr="00BA1D0F">
          <w:rPr>
            <w:lang w:eastAsia="en-US"/>
            <w:rPrChange w:id="169" w:author="Author">
              <w:rPr>
                <w:color w:val="FF0000"/>
                <w:lang w:eastAsia="en-US"/>
              </w:rPr>
            </w:rPrChange>
          </w:rPr>
          <w:t xml:space="preserve">of Type Value or Default </w:t>
        </w:r>
      </w:ins>
      <w:r w:rsidR="00643964" w:rsidRPr="00BA1D0F">
        <w:rPr>
          <w:lang w:eastAsia="en-US"/>
          <w:rPrChange w:id="170" w:author="Author">
            <w:rPr>
              <w:color w:val="FF0000"/>
              <w:lang w:eastAsia="en-US"/>
            </w:rPr>
          </w:rPrChange>
        </w:rPr>
        <w:t xml:space="preserve">provided as </w:t>
      </w:r>
      <w:r w:rsidRPr="00BA1D0F">
        <w:rPr>
          <w:lang w:eastAsia="en-US"/>
          <w:rPrChange w:id="171" w:author="Author">
            <w:rPr>
              <w:color w:val="FF0000"/>
              <w:lang w:eastAsia="en-US"/>
            </w:rPr>
          </w:rPrChange>
        </w:rPr>
        <w:t>Format</w:t>
      </w:r>
      <w:r w:rsidR="00643964" w:rsidRPr="00BA1D0F">
        <w:rPr>
          <w:lang w:eastAsia="en-US"/>
          <w:rPrChange w:id="172" w:author="Author">
            <w:rPr>
              <w:color w:val="FF0000"/>
              <w:lang w:eastAsia="en-US"/>
            </w:rPr>
          </w:rPrChange>
        </w:rPr>
        <w:t xml:space="preserve"> are effectively ignored</w:t>
      </w:r>
      <w:ins w:id="173" w:author="Author">
        <w:r w:rsidR="002375A8" w:rsidRPr="00BA1D0F">
          <w:rPr>
            <w:lang w:eastAsia="en-US"/>
            <w:rPrChange w:id="174" w:author="Author">
              <w:rPr>
                <w:color w:val="FF0000"/>
                <w:lang w:eastAsia="en-US"/>
              </w:rPr>
            </w:rPrChange>
          </w:rPr>
          <w:t xml:space="preserve"> by EDA tools.  </w:t>
        </w:r>
      </w:ins>
      <w:del w:id="175" w:author="Author">
        <w:r w:rsidR="00643964" w:rsidRPr="00BA1D0F" w:rsidDel="00A71E62">
          <w:rPr>
            <w:lang w:eastAsia="en-US"/>
            <w:rPrChange w:id="176" w:author="Author">
              <w:rPr>
                <w:color w:val="FF0000"/>
                <w:lang w:eastAsia="en-US"/>
              </w:rPr>
            </w:rPrChange>
          </w:rPr>
          <w:delText xml:space="preserve"> and</w:delText>
        </w:r>
        <w:r w:rsidRPr="00BA1D0F" w:rsidDel="00A71E62">
          <w:rPr>
            <w:lang w:eastAsia="en-US"/>
            <w:rPrChange w:id="177" w:author="Author">
              <w:rPr>
                <w:color w:val="FF0000"/>
                <w:lang w:eastAsia="en-US"/>
              </w:rPr>
            </w:rPrChange>
          </w:rPr>
          <w:delText xml:space="preserve"> will be simply passed by the EDA tool to the executable model file</w:delText>
        </w:r>
        <w:r w:rsidRPr="00BA1D0F" w:rsidDel="002375A8">
          <w:rPr>
            <w:lang w:eastAsia="en-US"/>
            <w:rPrChange w:id="178" w:author="Author">
              <w:rPr>
                <w:color w:val="FF0000"/>
                <w:lang w:eastAsia="en-US"/>
              </w:rPr>
            </w:rPrChange>
          </w:rPr>
          <w:delText xml:space="preserve">.  </w:delText>
        </w:r>
      </w:del>
      <w:r w:rsidRPr="00BA1D0F">
        <w:rPr>
          <w:lang w:eastAsia="en-US"/>
          <w:rPrChange w:id="179" w:author="Author">
            <w:rPr>
              <w:color w:val="FF0000"/>
              <w:lang w:eastAsia="en-US"/>
            </w:rPr>
          </w:rPrChange>
        </w:rPr>
        <w:t xml:space="preserve">However, Format may determine how data </w:t>
      </w:r>
      <w:del w:id="180" w:author="Author">
        <w:r w:rsidRPr="00BA1D0F" w:rsidDel="00A71E62">
          <w:rPr>
            <w:lang w:eastAsia="en-US"/>
            <w:rPrChange w:id="181" w:author="Author">
              <w:rPr>
                <w:color w:val="FF0000"/>
                <w:lang w:eastAsia="en-US"/>
              </w:rPr>
            </w:rPrChange>
          </w:rPr>
          <w:delText xml:space="preserve">received by the EDA tool from the executable model file </w:delText>
        </w:r>
      </w:del>
      <w:r w:rsidRPr="00BA1D0F">
        <w:rPr>
          <w:lang w:eastAsia="en-US"/>
          <w:rPrChange w:id="182" w:author="Author">
            <w:rPr>
              <w:color w:val="FF0000"/>
              <w:lang w:eastAsia="en-US"/>
            </w:rPr>
          </w:rPrChange>
        </w:rPr>
        <w:t>is presented to the user</w:t>
      </w:r>
      <w:ins w:id="183" w:author="Author">
        <w:r w:rsidR="00A71E62" w:rsidRPr="00BA1D0F">
          <w:rPr>
            <w:lang w:eastAsia="en-US"/>
            <w:rPrChange w:id="184" w:author="Author">
              <w:rPr>
                <w:color w:val="FF0000"/>
                <w:lang w:eastAsia="en-US"/>
              </w:rPr>
            </w:rPrChange>
          </w:rPr>
          <w:t xml:space="preserve"> by the EDA tool</w:t>
        </w:r>
        <w:r w:rsidR="00717920" w:rsidRPr="00BA1D0F">
          <w:rPr>
            <w:lang w:eastAsia="en-US"/>
            <w:rPrChange w:id="185" w:author="Author">
              <w:rPr>
                <w:color w:val="FF0000"/>
                <w:lang w:eastAsia="en-US"/>
              </w:rPr>
            </w:rPrChange>
          </w:rPr>
          <w:t>,</w:t>
        </w:r>
        <w:r w:rsidR="00A71E62" w:rsidRPr="00BA1D0F">
          <w:rPr>
            <w:lang w:eastAsia="en-US"/>
            <w:rPrChange w:id="186" w:author="Author">
              <w:rPr>
                <w:color w:val="FF0000"/>
                <w:lang w:eastAsia="en-US"/>
              </w:rPr>
            </w:rPrChange>
          </w:rPr>
          <w:t xml:space="preserve"> </w:t>
        </w:r>
        <w:r w:rsidR="00717920" w:rsidRPr="00BA1D0F">
          <w:rPr>
            <w:lang w:eastAsia="en-US"/>
            <w:rPrChange w:id="187" w:author="Author">
              <w:rPr>
                <w:color w:val="FF0000"/>
                <w:lang w:eastAsia="en-US"/>
              </w:rPr>
            </w:rPrChange>
          </w:rPr>
          <w:t xml:space="preserve">particularly when data is returned by the executable model file </w:t>
        </w:r>
        <w:r w:rsidR="00A71E62" w:rsidRPr="00BA1D0F">
          <w:rPr>
            <w:lang w:eastAsia="en-US"/>
            <w:rPrChange w:id="188" w:author="Author">
              <w:rPr>
                <w:color w:val="FF0000"/>
                <w:lang w:eastAsia="en-US"/>
              </w:rPr>
            </w:rPrChange>
          </w:rPr>
          <w:t>(for example, data of Type Table)</w:t>
        </w:r>
      </w:ins>
      <w:r w:rsidRPr="00BA1D0F">
        <w:rPr>
          <w:lang w:eastAsia="en-US"/>
          <w:rPrChange w:id="189" w:author="Author">
            <w:rPr>
              <w:color w:val="FF0000"/>
              <w:lang w:eastAsia="en-US"/>
            </w:rPr>
          </w:rPrChange>
        </w:rPr>
        <w:t>.</w:t>
      </w:r>
      <w:ins w:id="190" w:author="Author">
        <w:r w:rsidR="002375A8" w:rsidRPr="00BA1D0F">
          <w:rPr>
            <w:lang w:eastAsia="en-US"/>
            <w:rPrChange w:id="191" w:author="Author">
              <w:rPr>
                <w:color w:val="FF0000"/>
                <w:lang w:eastAsia="en-US"/>
              </w:rPr>
            </w:rPrChange>
          </w:rPr>
          <w:t xml:space="preserve"> </w:t>
        </w:r>
      </w:ins>
      <w:r w:rsidRPr="00BA1D0F">
        <w:rPr>
          <w:lang w:eastAsia="en-US"/>
          <w:rPrChange w:id="192" w:author="Author">
            <w:rPr>
              <w:color w:val="FF0000"/>
              <w:lang w:eastAsia="en-US"/>
            </w:rPr>
          </w:rPrChange>
        </w:rPr>
        <w:t xml:space="preserve"> </w:t>
      </w:r>
      <w:ins w:id="193" w:author="Author">
        <w:r w:rsidR="002375A8" w:rsidRPr="00BA1D0F">
          <w:rPr>
            <w:lang w:eastAsia="en-US"/>
            <w:rPrChange w:id="194" w:author="Author">
              <w:rPr>
                <w:color w:val="FF0000"/>
                <w:lang w:eastAsia="en-US"/>
              </w:rPr>
            </w:rPrChange>
          </w:rPr>
          <w:t xml:space="preserve">Data of Usage </w:t>
        </w:r>
        <w:del w:id="195" w:author="Author">
          <w:r w:rsidR="002375A8" w:rsidRPr="00BA1D0F" w:rsidDel="00BA1D0F">
            <w:rPr>
              <w:lang w:eastAsia="en-US"/>
              <w:rPrChange w:id="196" w:author="Author">
                <w:rPr>
                  <w:color w:val="FF0000"/>
                  <w:lang w:eastAsia="en-US"/>
                </w:rPr>
              </w:rPrChange>
            </w:rPr>
            <w:delText>Out</w:delText>
          </w:r>
        </w:del>
        <w:r w:rsidR="00BA1D0F">
          <w:rPr>
            <w:lang w:eastAsia="en-US"/>
          </w:rPr>
          <w:t>Dep</w:t>
        </w:r>
        <w:r w:rsidR="000C02B4" w:rsidRPr="00BA1D0F">
          <w:rPr>
            <w:lang w:eastAsia="en-US"/>
            <w:rPrChange w:id="197" w:author="Author">
              <w:rPr>
                <w:color w:val="FF0000"/>
                <w:lang w:eastAsia="en-US"/>
              </w:rPr>
            </w:rPrChange>
          </w:rPr>
          <w:t xml:space="preserve">, </w:t>
        </w:r>
        <w:r w:rsidR="00BA1D0F">
          <w:rPr>
            <w:lang w:eastAsia="en-US"/>
          </w:rPr>
          <w:t xml:space="preserve">Usage </w:t>
        </w:r>
        <w:del w:id="198" w:author="Author">
          <w:r w:rsidR="000C02B4" w:rsidRPr="00BA1D0F" w:rsidDel="00BA1D0F">
            <w:rPr>
              <w:lang w:eastAsia="en-US"/>
              <w:rPrChange w:id="199" w:author="Author">
                <w:rPr>
                  <w:color w:val="FF0000"/>
                  <w:lang w:eastAsia="en-US"/>
                </w:rPr>
              </w:rPrChange>
            </w:rPr>
            <w:delText>Dep</w:delText>
          </w:r>
        </w:del>
        <w:r w:rsidR="00BA1D0F">
          <w:rPr>
            <w:lang w:eastAsia="en-US"/>
          </w:rPr>
          <w:t>Info</w:t>
        </w:r>
        <w:r w:rsidR="002375A8" w:rsidRPr="00BA1D0F">
          <w:rPr>
            <w:lang w:eastAsia="en-US"/>
            <w:rPrChange w:id="200" w:author="Author">
              <w:rPr>
                <w:color w:val="FF0000"/>
                <w:lang w:eastAsia="en-US"/>
              </w:rPr>
            </w:rPrChange>
          </w:rPr>
          <w:t xml:space="preserve"> </w:t>
        </w:r>
        <w:del w:id="201" w:author="Author">
          <w:r w:rsidR="002375A8" w:rsidRPr="00BA1D0F" w:rsidDel="00BA1D0F">
            <w:rPr>
              <w:lang w:eastAsia="en-US"/>
              <w:rPrChange w:id="202" w:author="Author">
                <w:rPr>
                  <w:color w:val="FF0000"/>
                  <w:lang w:eastAsia="en-US"/>
                </w:rPr>
              </w:rPrChange>
            </w:rPr>
            <w:delText>and</w:delText>
          </w:r>
        </w:del>
        <w:r w:rsidR="00BA1D0F">
          <w:rPr>
            <w:lang w:eastAsia="en-US"/>
          </w:rPr>
          <w:t>or</w:t>
        </w:r>
        <w:r w:rsidR="002375A8" w:rsidRPr="00BA1D0F">
          <w:rPr>
            <w:lang w:eastAsia="en-US"/>
            <w:rPrChange w:id="203" w:author="Author">
              <w:rPr>
                <w:color w:val="FF0000"/>
                <w:lang w:eastAsia="en-US"/>
              </w:rPr>
            </w:rPrChange>
          </w:rPr>
          <w:t xml:space="preserve"> Usage </w:t>
        </w:r>
        <w:del w:id="204" w:author="Author">
          <w:r w:rsidR="002375A8" w:rsidRPr="00BA1D0F" w:rsidDel="00BA1D0F">
            <w:rPr>
              <w:lang w:eastAsia="en-US"/>
              <w:rPrChange w:id="205" w:author="Author">
                <w:rPr>
                  <w:color w:val="FF0000"/>
                  <w:lang w:eastAsia="en-US"/>
                </w:rPr>
              </w:rPrChange>
            </w:rPr>
            <w:delText>Info</w:delText>
          </w:r>
        </w:del>
        <w:r w:rsidR="00BA1D0F">
          <w:rPr>
            <w:lang w:eastAsia="en-US"/>
          </w:rPr>
          <w:t>Out</w:t>
        </w:r>
        <w:r w:rsidR="002375A8" w:rsidRPr="00BA1D0F">
          <w:rPr>
            <w:lang w:eastAsia="en-US"/>
            <w:rPrChange w:id="206" w:author="Author">
              <w:rPr>
                <w:color w:val="FF0000"/>
                <w:lang w:eastAsia="en-US"/>
              </w:rPr>
            </w:rPrChange>
          </w:rPr>
          <w:t xml:space="preserve"> </w:t>
        </w:r>
        <w:del w:id="207" w:author="Author">
          <w:r w:rsidR="002375A8" w:rsidRPr="00BA1D0F" w:rsidDel="00BA1D0F">
            <w:rPr>
              <w:lang w:eastAsia="en-US"/>
              <w:rPrChange w:id="208" w:author="Author">
                <w:rPr>
                  <w:color w:val="FF0000"/>
                  <w:lang w:eastAsia="en-US"/>
                </w:rPr>
              </w:rPrChange>
            </w:rPr>
            <w:delText>are not requir</w:delText>
          </w:r>
          <w:r w:rsidR="000C02B4" w:rsidRPr="00BA1D0F" w:rsidDel="00BA1D0F">
            <w:rPr>
              <w:lang w:eastAsia="en-US"/>
              <w:rPrChange w:id="209" w:author="Author">
                <w:rPr>
                  <w:color w:val="FF0000"/>
                  <w:lang w:eastAsia="en-US"/>
                </w:rPr>
              </w:rPrChange>
            </w:rPr>
            <w:delText>permitt</w:delText>
          </w:r>
          <w:r w:rsidR="002375A8" w:rsidRPr="00BA1D0F" w:rsidDel="00BA1D0F">
            <w:rPr>
              <w:lang w:eastAsia="en-US"/>
              <w:rPrChange w:id="210" w:author="Author">
                <w:rPr>
                  <w:color w:val="FF0000"/>
                  <w:lang w:eastAsia="en-US"/>
                </w:rPr>
              </w:rPrChange>
            </w:rPr>
            <w:delText>ed to</w:delText>
          </w:r>
        </w:del>
        <w:r w:rsidR="00BA1D0F">
          <w:rPr>
            <w:lang w:eastAsia="en-US"/>
          </w:rPr>
          <w:t>shall not</w:t>
        </w:r>
        <w:r w:rsidR="002375A8" w:rsidRPr="00BA1D0F">
          <w:rPr>
            <w:lang w:eastAsia="en-US"/>
            <w:rPrChange w:id="211" w:author="Author">
              <w:rPr>
                <w:color w:val="FF0000"/>
                <w:lang w:eastAsia="en-US"/>
              </w:rPr>
            </w:rPrChange>
          </w:rPr>
          <w:t xml:space="preserve"> be passed </w:t>
        </w:r>
        <w:del w:id="212" w:author="Author">
          <w:r w:rsidR="002375A8" w:rsidRPr="00BA1D0F" w:rsidDel="0081049B">
            <w:rPr>
              <w:lang w:eastAsia="en-US"/>
              <w:rPrChange w:id="213" w:author="Author">
                <w:rPr>
                  <w:color w:val="FF0000"/>
                  <w:lang w:eastAsia="en-US"/>
                </w:rPr>
              </w:rPrChange>
            </w:rPr>
            <w:delText xml:space="preserve">by the EDA tool </w:delText>
          </w:r>
        </w:del>
        <w:r w:rsidR="002375A8" w:rsidRPr="00BA1D0F">
          <w:rPr>
            <w:lang w:eastAsia="en-US"/>
            <w:rPrChange w:id="214" w:author="Author">
              <w:rPr>
                <w:color w:val="FF0000"/>
                <w:lang w:eastAsia="en-US"/>
              </w:rPr>
            </w:rPrChange>
          </w:rPr>
          <w:t>to the executable model file</w:t>
        </w:r>
        <w:r w:rsidR="0081049B" w:rsidRPr="0081049B">
          <w:rPr>
            <w:lang w:eastAsia="en-US"/>
          </w:rPr>
          <w:t xml:space="preserve"> </w:t>
        </w:r>
        <w:r w:rsidR="0081049B" w:rsidRPr="00CC0059">
          <w:rPr>
            <w:lang w:eastAsia="en-US"/>
          </w:rPr>
          <w:t>by the EDA tool</w:t>
        </w:r>
        <w:r w:rsidR="002375A8" w:rsidRPr="00BA1D0F">
          <w:rPr>
            <w:lang w:eastAsia="en-US"/>
            <w:rPrChange w:id="215" w:author="Author">
              <w:rPr>
                <w:color w:val="FF0000"/>
                <w:lang w:eastAsia="en-US"/>
              </w:rPr>
            </w:rPrChange>
          </w:rPr>
          <w:t>, unlike data of Usage In</w:t>
        </w:r>
        <w:r w:rsidR="00BA1D0F">
          <w:rPr>
            <w:lang w:eastAsia="en-US"/>
          </w:rPr>
          <w:t xml:space="preserve"> </w:t>
        </w:r>
        <w:del w:id="216" w:author="Author">
          <w:r w:rsidR="002375A8" w:rsidRPr="00BA1D0F" w:rsidDel="001E5E69">
            <w:rPr>
              <w:lang w:eastAsia="en-US"/>
              <w:rPrChange w:id="217" w:author="Author">
                <w:rPr>
                  <w:color w:val="FF0000"/>
                  <w:lang w:eastAsia="en-US"/>
                </w:rPr>
              </w:rPrChange>
            </w:rPr>
            <w:delText xml:space="preserve"> </w:delText>
          </w:r>
        </w:del>
        <w:r w:rsidR="000C02B4" w:rsidRPr="00BA1D0F">
          <w:rPr>
            <w:lang w:eastAsia="en-US"/>
            <w:rPrChange w:id="218" w:author="Author">
              <w:rPr>
                <w:color w:val="FF0000"/>
                <w:lang w:eastAsia="en-US"/>
              </w:rPr>
            </w:rPrChange>
          </w:rPr>
          <w:t>or</w:t>
        </w:r>
        <w:del w:id="219" w:author="Author">
          <w:r w:rsidR="001E5E69" w:rsidRPr="00BA1D0F" w:rsidDel="000C02B4">
            <w:rPr>
              <w:lang w:eastAsia="en-US"/>
              <w:rPrChange w:id="220" w:author="Author">
                <w:rPr>
                  <w:color w:val="FF0000"/>
                  <w:lang w:eastAsia="en-US"/>
                </w:rPr>
              </w:rPrChange>
            </w:rPr>
            <w:delText>,</w:delText>
          </w:r>
        </w:del>
        <w:r w:rsidR="001E5E69" w:rsidRPr="00BA1D0F">
          <w:rPr>
            <w:lang w:eastAsia="en-US"/>
            <w:rPrChange w:id="221" w:author="Author">
              <w:rPr>
                <w:color w:val="FF0000"/>
                <w:lang w:eastAsia="en-US"/>
              </w:rPr>
            </w:rPrChange>
          </w:rPr>
          <w:t xml:space="preserve"> </w:t>
        </w:r>
        <w:proofErr w:type="spellStart"/>
        <w:r w:rsidR="001E5E69" w:rsidRPr="00BA1D0F">
          <w:rPr>
            <w:lang w:eastAsia="en-US"/>
            <w:rPrChange w:id="222" w:author="Author">
              <w:rPr>
                <w:color w:val="FF0000"/>
                <w:lang w:eastAsia="en-US"/>
              </w:rPr>
            </w:rPrChange>
          </w:rPr>
          <w:t>InOut</w:t>
        </w:r>
        <w:proofErr w:type="spellEnd"/>
        <w:r w:rsidR="001E5E69" w:rsidRPr="00BA1D0F">
          <w:rPr>
            <w:lang w:eastAsia="en-US"/>
            <w:rPrChange w:id="223" w:author="Author">
              <w:rPr>
                <w:color w:val="FF0000"/>
                <w:lang w:eastAsia="en-US"/>
              </w:rPr>
            </w:rPrChange>
          </w:rPr>
          <w:t xml:space="preserve">, </w:t>
        </w:r>
        <w:del w:id="224" w:author="Author">
          <w:r w:rsidR="001E5E69" w:rsidRPr="00BA1D0F" w:rsidDel="000C02B4">
            <w:rPr>
              <w:lang w:eastAsia="en-US"/>
              <w:rPrChange w:id="225" w:author="Author">
                <w:rPr>
                  <w:color w:val="FF0000"/>
                  <w:lang w:eastAsia="en-US"/>
                </w:rPr>
              </w:rPrChange>
            </w:rPr>
            <w:delText xml:space="preserve">or Dep </w:delText>
          </w:r>
          <w:r w:rsidR="002375A8" w:rsidRPr="00BA1D0F" w:rsidDel="001E5E69">
            <w:rPr>
              <w:lang w:eastAsia="en-US"/>
              <w:rPrChange w:id="226" w:author="Author">
                <w:rPr>
                  <w:color w:val="FF0000"/>
                  <w:lang w:eastAsia="en-US"/>
                </w:rPr>
              </w:rPrChange>
            </w:rPr>
            <w:delText xml:space="preserve">or InOut </w:delText>
          </w:r>
        </w:del>
        <w:r w:rsidR="002375A8" w:rsidRPr="00BA1D0F">
          <w:rPr>
            <w:lang w:eastAsia="en-US"/>
            <w:rPrChange w:id="227" w:author="Author">
              <w:rPr>
                <w:color w:val="FF0000"/>
                <w:lang w:eastAsia="en-US"/>
              </w:rPr>
            </w:rPrChange>
          </w:rPr>
          <w:t xml:space="preserve">which shall always be passed to the executable model file by the EDA </w:t>
        </w:r>
        <w:del w:id="228" w:author="Author">
          <w:r w:rsidR="002375A8" w:rsidRPr="00BA1D0F" w:rsidDel="000C02B4">
            <w:rPr>
              <w:lang w:eastAsia="en-US"/>
              <w:rPrChange w:id="229" w:author="Author">
                <w:rPr>
                  <w:color w:val="FF0000"/>
                  <w:lang w:eastAsia="en-US"/>
                </w:rPr>
              </w:rPrChange>
            </w:rPr>
            <w:delText>tool</w:delText>
          </w:r>
          <w:r w:rsidR="001E5E69" w:rsidRPr="00BA1D0F" w:rsidDel="000C02B4">
            <w:rPr>
              <w:lang w:eastAsia="en-US"/>
              <w:rPrChange w:id="230" w:author="Author">
                <w:rPr>
                  <w:color w:val="FF0000"/>
                  <w:lang w:eastAsia="en-US"/>
                </w:rPr>
              </w:rPrChange>
            </w:rPr>
            <w:delText xml:space="preserve"> (in the case of Dep, after resolution of dependent parameters)</w:delText>
          </w:r>
        </w:del>
        <w:r w:rsidR="000C02B4" w:rsidRPr="00BA1D0F">
          <w:rPr>
            <w:lang w:eastAsia="en-US"/>
            <w:rPrChange w:id="231" w:author="Author">
              <w:rPr>
                <w:color w:val="FF0000"/>
                <w:lang w:eastAsia="en-US"/>
              </w:rPr>
            </w:rPrChange>
          </w:rPr>
          <w:t>tool</w:t>
        </w:r>
        <w:r w:rsidR="002375A8" w:rsidRPr="00BA1D0F">
          <w:rPr>
            <w:lang w:eastAsia="en-US"/>
            <w:rPrChange w:id="232" w:author="Author">
              <w:rPr>
                <w:color w:val="FF0000"/>
                <w:lang w:eastAsia="en-US"/>
              </w:rPr>
            </w:rPrChange>
          </w:rPr>
          <w:t xml:space="preserve">.  </w:t>
        </w:r>
      </w:ins>
    </w:p>
    <w:p w:rsidR="001A5F65" w:rsidRPr="00BA1D0F" w:rsidRDefault="001A5F65" w:rsidP="001A5F65">
      <w:pPr>
        <w:spacing w:after="80"/>
        <w:rPr>
          <w:lang w:eastAsia="en-US"/>
        </w:rPr>
      </w:pPr>
      <w:r w:rsidRPr="00BA1D0F">
        <w:rPr>
          <w:lang w:eastAsia="en-US"/>
        </w:rPr>
        <w:t>Valid entries for the &lt;</w:t>
      </w:r>
      <w:proofErr w:type="spellStart"/>
      <w:r w:rsidRPr="00BA1D0F">
        <w:rPr>
          <w:lang w:eastAsia="en-US"/>
        </w:rPr>
        <w:t>data_format</w:t>
      </w:r>
      <w:proofErr w:type="spellEnd"/>
      <w:r w:rsidRPr="00BA1D0F">
        <w:rPr>
          <w:lang w:eastAsia="en-US"/>
        </w:rPr>
        <w:t>&gt; and &lt;data&gt;</w:t>
      </w:r>
      <w:del w:id="233" w:author="Author">
        <w:r w:rsidRPr="00BA1D0F" w:rsidDel="002375A8">
          <w:rPr>
            <w:lang w:eastAsia="en-US"/>
          </w:rPr>
          <w:delText xml:space="preserve"> </w:delText>
        </w:r>
      </w:del>
      <w:r w:rsidRPr="00BA1D0F">
        <w:rPr>
          <w:lang w:eastAsia="en-US"/>
        </w:rPr>
        <w:t xml:space="preserve"> fields are:</w:t>
      </w:r>
    </w:p>
    <w:p w:rsidR="001A5F65" w:rsidRPr="00BA1D0F" w:rsidRDefault="001A5F65" w:rsidP="001A5F65">
      <w:pPr>
        <w:ind w:left="720"/>
        <w:rPr>
          <w:lang w:eastAsia="en-US"/>
        </w:rPr>
      </w:pPr>
      <w:r w:rsidRPr="00BA1D0F">
        <w:rPr>
          <w:b/>
          <w:lang w:eastAsia="en-US"/>
        </w:rPr>
        <w:t xml:space="preserve">Value </w:t>
      </w:r>
      <w:r w:rsidRPr="00BA1D0F">
        <w:rPr>
          <w:lang w:eastAsia="en-US"/>
        </w:rPr>
        <w:t xml:space="preserve">&lt;value&gt; </w:t>
      </w:r>
    </w:p>
    <w:p w:rsidR="001A5F65" w:rsidRPr="00BA1D0F" w:rsidRDefault="001A5F65" w:rsidP="001A5F65">
      <w:pPr>
        <w:spacing w:after="80"/>
        <w:ind w:left="720"/>
        <w:rPr>
          <w:lang w:eastAsia="en-US"/>
        </w:rPr>
      </w:pPr>
      <w:r w:rsidRPr="00BA1D0F">
        <w:rPr>
          <w:lang w:eastAsia="en-US"/>
          <w:rPrChange w:id="234" w:author="Author">
            <w:rPr>
              <w:color w:val="FF0000"/>
              <w:lang w:eastAsia="en-US"/>
            </w:rPr>
          </w:rPrChange>
        </w:rPr>
        <w:t>Value consists of a s</w:t>
      </w:r>
      <w:r w:rsidRPr="00BA1D0F">
        <w:rPr>
          <w:lang w:eastAsia="en-US"/>
        </w:rPr>
        <w:t xml:space="preserve">ingle value </w:t>
      </w:r>
      <w:r w:rsidRPr="00BA1D0F">
        <w:rPr>
          <w:lang w:eastAsia="en-US"/>
          <w:rPrChange w:id="235" w:author="Author">
            <w:rPr>
              <w:color w:val="FF0000"/>
              <w:lang w:eastAsia="en-US"/>
            </w:rPr>
          </w:rPrChange>
        </w:rPr>
        <w:t>of</w:t>
      </w:r>
      <w:r w:rsidRPr="00BA1D0F">
        <w:rPr>
          <w:lang w:eastAsia="en-US"/>
        </w:rPr>
        <w:t xml:space="preserve"> data.  For Usage In and </w:t>
      </w:r>
      <w:proofErr w:type="spellStart"/>
      <w:r w:rsidRPr="00BA1D0F">
        <w:rPr>
          <w:lang w:eastAsia="en-US"/>
          <w:rPrChange w:id="236" w:author="Author">
            <w:rPr>
              <w:color w:val="FF0000"/>
              <w:lang w:eastAsia="en-US"/>
            </w:rPr>
          </w:rPrChange>
        </w:rPr>
        <w:t>InOut</w:t>
      </w:r>
      <w:proofErr w:type="spellEnd"/>
      <w:r w:rsidRPr="00BA1D0F">
        <w:rPr>
          <w:lang w:eastAsia="en-US"/>
          <w:rPrChange w:id="237" w:author="Author">
            <w:rPr>
              <w:color w:val="FF0000"/>
              <w:lang w:eastAsia="en-US"/>
            </w:rPr>
          </w:rPrChange>
        </w:rPr>
        <w:t>, t</w:t>
      </w:r>
      <w:r w:rsidRPr="00BA1D0F">
        <w:rPr>
          <w:lang w:eastAsia="en-US"/>
        </w:rPr>
        <w:t xml:space="preserve">he model maker may provide any value without any restrictions within the constraints of the Type of the variable.  Note that Value and Default (defined below) are mutually exclusive, and shall not be used together for the same parameter. </w:t>
      </w:r>
    </w:p>
    <w:p w:rsidR="001A5F65" w:rsidRPr="00BA1D0F" w:rsidRDefault="001A5F65" w:rsidP="001A5F65">
      <w:pPr>
        <w:ind w:left="720"/>
        <w:rPr>
          <w:b/>
        </w:rPr>
      </w:pPr>
      <w:r w:rsidRPr="00BA1D0F">
        <w:rPr>
          <w:b/>
        </w:rPr>
        <w:t xml:space="preserve">Range </w:t>
      </w:r>
      <w:r w:rsidRPr="00BA1D0F">
        <w:t>&lt;typ value&gt; &lt;min value&gt; &lt;max value&gt;</w:t>
      </w:r>
    </w:p>
    <w:p w:rsidR="001A5F65" w:rsidRPr="00BA1D0F" w:rsidRDefault="001A5F65" w:rsidP="001A5F65">
      <w:pPr>
        <w:spacing w:after="80"/>
        <w:ind w:left="720"/>
      </w:pPr>
      <w:r w:rsidRPr="00BA1D0F">
        <w:t xml:space="preserve">This defines a continuous range for which the user may select, for Usage In and </w:t>
      </w:r>
      <w:proofErr w:type="spellStart"/>
      <w:r w:rsidRPr="00BA1D0F">
        <w:rPr>
          <w:rPrChange w:id="238" w:author="Author">
            <w:rPr>
              <w:color w:val="FF0000"/>
            </w:rPr>
          </w:rPrChange>
        </w:rPr>
        <w:t>InOut</w:t>
      </w:r>
      <w:proofErr w:type="spellEnd"/>
      <w:r w:rsidRPr="00BA1D0F">
        <w:rPr>
          <w:rPrChange w:id="239" w:author="Author">
            <w:rPr>
              <w:color w:val="FF0000"/>
            </w:rPr>
          </w:rPrChange>
        </w:rPr>
        <w:t xml:space="preserve">, </w:t>
      </w:r>
      <w:r w:rsidRPr="00BA1D0F">
        <w:t>any value greater than or equal to &lt;min value&gt; and less than or equal to &lt;max value&gt; within the constraints of the Type of the variable</w:t>
      </w:r>
      <w:r w:rsidRPr="00BA1D0F">
        <w:rPr>
          <w:rPrChange w:id="240" w:author="Author">
            <w:rPr>
              <w:color w:val="FF0000"/>
            </w:rPr>
          </w:rPrChange>
        </w:rPr>
        <w:t>.</w:t>
      </w:r>
    </w:p>
    <w:p w:rsidR="001A5F65" w:rsidRPr="00BA1D0F" w:rsidRDefault="001A5F65" w:rsidP="001A5F65">
      <w:pPr>
        <w:ind w:left="720"/>
      </w:pPr>
      <w:r w:rsidRPr="00BA1D0F">
        <w:rPr>
          <w:b/>
        </w:rPr>
        <w:lastRenderedPageBreak/>
        <w:t>List</w:t>
      </w:r>
      <w:r w:rsidRPr="00BA1D0F">
        <w:t xml:space="preserve"> &lt;default value&gt; &lt;value&gt; &lt;value&gt; &lt;value&gt; ... &lt;value&gt;</w:t>
      </w:r>
    </w:p>
    <w:p w:rsidR="001A5F65" w:rsidRPr="00BA1D0F" w:rsidRDefault="001A5F65" w:rsidP="001A5F65">
      <w:pPr>
        <w:spacing w:after="80"/>
        <w:ind w:left="720"/>
      </w:pPr>
      <w:r w:rsidRPr="00BA1D0F">
        <w:t xml:space="preserve">This defines a discrete set of values from which the user may select, </w:t>
      </w:r>
      <w:r w:rsidRPr="00BA1D0F">
        <w:rPr>
          <w:lang w:eastAsia="en-US"/>
          <w:rPrChange w:id="241" w:author="Author">
            <w:rPr>
              <w:color w:val="FF0000"/>
              <w:lang w:eastAsia="en-US"/>
            </w:rPr>
          </w:rPrChange>
        </w:rPr>
        <w:t xml:space="preserve">for Usage In and </w:t>
      </w:r>
      <w:proofErr w:type="spellStart"/>
      <w:r w:rsidRPr="00BA1D0F">
        <w:rPr>
          <w:lang w:eastAsia="en-US"/>
          <w:rPrChange w:id="242" w:author="Author">
            <w:rPr>
              <w:color w:val="FF0000"/>
              <w:lang w:eastAsia="en-US"/>
            </w:rPr>
          </w:rPrChange>
        </w:rPr>
        <w:t>InOut</w:t>
      </w:r>
      <w:proofErr w:type="spellEnd"/>
      <w:r w:rsidRPr="00BA1D0F">
        <w:rPr>
          <w:lang w:eastAsia="en-US"/>
          <w:rPrChange w:id="243" w:author="Author">
            <w:rPr>
              <w:color w:val="FF0000"/>
              <w:lang w:eastAsia="en-US"/>
            </w:rPr>
          </w:rPrChange>
        </w:rPr>
        <w:t xml:space="preserve">, </w:t>
      </w:r>
      <w:r w:rsidRPr="00BA1D0F">
        <w:t>one value</w:t>
      </w:r>
      <w:r w:rsidRPr="00BA1D0F">
        <w:rPr>
          <w:rPrChange w:id="244" w:author="Author">
            <w:rPr>
              <w:color w:val="FF0000"/>
            </w:rPr>
          </w:rPrChange>
        </w:rPr>
        <w:t>.</w:t>
      </w:r>
    </w:p>
    <w:p w:rsidR="001A5F65" w:rsidRPr="00BA1D0F" w:rsidRDefault="001A5F65" w:rsidP="001A5F65">
      <w:pPr>
        <w:ind w:firstLine="720"/>
      </w:pPr>
      <w:proofErr w:type="spellStart"/>
      <w:r w:rsidRPr="00BA1D0F">
        <w:rPr>
          <w:b/>
        </w:rPr>
        <w:t>List_Tip</w:t>
      </w:r>
      <w:proofErr w:type="spellEnd"/>
      <w:r w:rsidRPr="00BA1D0F">
        <w:t xml:space="preserve"> &lt;</w:t>
      </w:r>
      <w:proofErr w:type="spellStart"/>
      <w:r w:rsidRPr="00BA1D0F">
        <w:t>default_entry</w:t>
      </w:r>
      <w:proofErr w:type="spellEnd"/>
      <w:r w:rsidRPr="00BA1D0F">
        <w:t>&gt;&lt;entry&gt;&lt;entry&gt;&lt;entry&gt;…&lt;entry&gt;</w:t>
      </w:r>
    </w:p>
    <w:p w:rsidR="001A5F65" w:rsidRPr="00BA1D0F" w:rsidRDefault="001A5F65" w:rsidP="001A5F65">
      <w:pPr>
        <w:spacing w:after="80"/>
        <w:ind w:left="720"/>
      </w:pPr>
      <w:r w:rsidRPr="00BA1D0F">
        <w:t xml:space="preserve">This is an optional leaf of a parameter with Format </w:t>
      </w:r>
      <w:r w:rsidRPr="00BA1D0F">
        <w:rPr>
          <w:b/>
        </w:rPr>
        <w:t>List</w:t>
      </w:r>
      <w:r w:rsidRPr="00BA1D0F">
        <w:t xml:space="preserve"> and it is followed by a String entry for each entry in the </w:t>
      </w:r>
      <w:r w:rsidRPr="00BA1D0F">
        <w:rPr>
          <w:b/>
        </w:rPr>
        <w:t>List</w:t>
      </w:r>
      <w:r w:rsidRPr="00BA1D0F">
        <w:t xml:space="preserve">. The number of entries in </w:t>
      </w:r>
      <w:proofErr w:type="spellStart"/>
      <w:r w:rsidRPr="00BA1D0F">
        <w:t>List_Tip</w:t>
      </w:r>
      <w:proofErr w:type="spellEnd"/>
      <w:r w:rsidRPr="00BA1D0F">
        <w:t xml:space="preserve"> </w:t>
      </w:r>
      <w:del w:id="245" w:author="Author">
        <w:r w:rsidRPr="00BA1D0F" w:rsidDel="00BA1D0F">
          <w:rPr>
            <w:strike/>
            <w:rPrChange w:id="246" w:author="Author">
              <w:rPr>
                <w:strike/>
                <w:color w:val="FF0000"/>
              </w:rPr>
            </w:rPrChange>
          </w:rPr>
          <w:delText>must</w:delText>
        </w:r>
        <w:r w:rsidRPr="00BA1D0F" w:rsidDel="00BA1D0F">
          <w:rPr>
            <w:rPrChange w:id="247" w:author="Author">
              <w:rPr>
                <w:color w:val="FF0000"/>
              </w:rPr>
            </w:rPrChange>
          </w:rPr>
          <w:delText xml:space="preserve"> </w:delText>
        </w:r>
      </w:del>
      <w:r w:rsidRPr="00BA1D0F">
        <w:rPr>
          <w:rPrChange w:id="248" w:author="Author">
            <w:rPr>
              <w:color w:val="FF0000"/>
            </w:rPr>
          </w:rPrChange>
        </w:rPr>
        <w:t xml:space="preserve">shall </w:t>
      </w:r>
      <w:r w:rsidRPr="00BA1D0F">
        <w:t xml:space="preserve">be the same as the number of entries in </w:t>
      </w:r>
      <w:r w:rsidRPr="00BA1D0F">
        <w:rPr>
          <w:b/>
        </w:rPr>
        <w:t>List</w:t>
      </w:r>
      <w:r w:rsidRPr="00BA1D0F">
        <w:t>. The n</w:t>
      </w:r>
      <w:r w:rsidRPr="00BA1D0F">
        <w:rPr>
          <w:vertAlign w:val="superscript"/>
        </w:rPr>
        <w:t>th</w:t>
      </w:r>
      <w:r w:rsidRPr="00BA1D0F">
        <w:t xml:space="preserve"> entry in </w:t>
      </w:r>
      <w:proofErr w:type="spellStart"/>
      <w:r w:rsidRPr="00BA1D0F">
        <w:t>List_Tip</w:t>
      </w:r>
      <w:proofErr w:type="spellEnd"/>
      <w:r w:rsidRPr="00BA1D0F">
        <w:t xml:space="preserve"> shall correspond to the n</w:t>
      </w:r>
      <w:r w:rsidRPr="00BA1D0F">
        <w:rPr>
          <w:vertAlign w:val="superscript"/>
        </w:rPr>
        <w:t>th</w:t>
      </w:r>
      <w:r w:rsidRPr="00BA1D0F">
        <w:t xml:space="preserve"> entry in </w:t>
      </w:r>
      <w:r w:rsidRPr="00BA1D0F">
        <w:rPr>
          <w:b/>
        </w:rPr>
        <w:t>List</w:t>
      </w:r>
      <w:r w:rsidRPr="00BA1D0F">
        <w:t xml:space="preserve">.  Quoted null entries are not permitted. All entries in </w:t>
      </w:r>
      <w:proofErr w:type="spellStart"/>
      <w:r w:rsidRPr="00BA1D0F">
        <w:t>List_Tip</w:t>
      </w:r>
      <w:proofErr w:type="spellEnd"/>
      <w:r w:rsidRPr="00BA1D0F">
        <w:t xml:space="preserve"> shall be unique, except that if two entries in </w:t>
      </w:r>
      <w:r w:rsidRPr="00BA1D0F">
        <w:rPr>
          <w:b/>
        </w:rPr>
        <w:t>List</w:t>
      </w:r>
      <w:r w:rsidRPr="00BA1D0F">
        <w:t xml:space="preserve"> are the same, then the corresponding </w:t>
      </w:r>
      <w:proofErr w:type="spellStart"/>
      <w:r w:rsidRPr="00BA1D0F">
        <w:t>List_Tip</w:t>
      </w:r>
      <w:proofErr w:type="spellEnd"/>
      <w:r w:rsidRPr="00BA1D0F">
        <w:t xml:space="preserve"> entries </w:t>
      </w:r>
      <w:del w:id="249" w:author="Author">
        <w:r w:rsidRPr="00BA1D0F" w:rsidDel="00BA1D0F">
          <w:rPr>
            <w:strike/>
            <w:rPrChange w:id="250" w:author="Author">
              <w:rPr>
                <w:strike/>
                <w:color w:val="FF0000"/>
              </w:rPr>
            </w:rPrChange>
          </w:rPr>
          <w:delText>must</w:delText>
        </w:r>
        <w:r w:rsidRPr="00BA1D0F" w:rsidDel="00BA1D0F">
          <w:delText xml:space="preserve"> </w:delText>
        </w:r>
      </w:del>
      <w:r w:rsidRPr="00BA1D0F">
        <w:rPr>
          <w:rPrChange w:id="251" w:author="Author">
            <w:rPr>
              <w:color w:val="FF0000"/>
            </w:rPr>
          </w:rPrChange>
        </w:rPr>
        <w:t xml:space="preserve">shall </w:t>
      </w:r>
      <w:r w:rsidRPr="00BA1D0F">
        <w:t xml:space="preserve">also be the same.  List is required for </w:t>
      </w:r>
      <w:proofErr w:type="spellStart"/>
      <w:r w:rsidRPr="00BA1D0F">
        <w:t>List_Tip</w:t>
      </w:r>
      <w:proofErr w:type="spellEnd"/>
      <w:r w:rsidRPr="00BA1D0F">
        <w:t xml:space="preserve"> to be entered, and the word Format before </w:t>
      </w:r>
      <w:proofErr w:type="spellStart"/>
      <w:r w:rsidRPr="00BA1D0F">
        <w:t>List_Tip</w:t>
      </w:r>
      <w:proofErr w:type="spellEnd"/>
      <w:r w:rsidRPr="00BA1D0F">
        <w:t xml:space="preserve"> as in (Format </w:t>
      </w:r>
      <w:proofErr w:type="spellStart"/>
      <w:r w:rsidRPr="00BA1D0F">
        <w:t>List_</w:t>
      </w:r>
      <w:proofErr w:type="gramStart"/>
      <w:r w:rsidRPr="00BA1D0F">
        <w:t>Tip</w:t>
      </w:r>
      <w:proofErr w:type="spellEnd"/>
      <w:r w:rsidRPr="00BA1D0F">
        <w:t xml:space="preserve"> ,</w:t>
      </w:r>
      <w:proofErr w:type="gramEnd"/>
      <w:r w:rsidRPr="00BA1D0F">
        <w:t>,,) is not allowed.</w:t>
      </w:r>
    </w:p>
    <w:p w:rsidR="001A5F65" w:rsidRPr="00BA1D0F" w:rsidRDefault="001A5F65" w:rsidP="001A5F65">
      <w:pPr>
        <w:spacing w:after="80"/>
        <w:ind w:firstLine="720"/>
      </w:pPr>
      <w:r w:rsidRPr="00BA1D0F">
        <w:t>Example:</w:t>
      </w:r>
    </w:p>
    <w:p w:rsidR="001A5F65" w:rsidRPr="00BA1D0F" w:rsidRDefault="001A5F65" w:rsidP="001A5F65">
      <w:pPr>
        <w:spacing w:after="80"/>
        <w:rPr>
          <w:rFonts w:ascii="Courier New" w:hAnsi="Courier New" w:cs="Courier New"/>
          <w:sz w:val="20"/>
          <w:szCs w:val="20"/>
        </w:rPr>
      </w:pPr>
      <w:r w:rsidRPr="00BA1D0F">
        <w:rPr>
          <w:rFonts w:ascii="Courier New" w:hAnsi="Courier New" w:cs="Courier New"/>
          <w:sz w:val="20"/>
          <w:szCs w:val="20"/>
        </w:rPr>
        <w:t xml:space="preserve">  </w:t>
      </w:r>
      <w:r w:rsidRPr="00BA1D0F">
        <w:rPr>
          <w:rFonts w:ascii="Courier New" w:hAnsi="Courier New" w:cs="Courier New"/>
          <w:sz w:val="20"/>
          <w:szCs w:val="20"/>
        </w:rPr>
        <w:tab/>
        <w:t>(Strength (Usage In) (Type Integer) (Description "Strength of Driver")</w:t>
      </w:r>
    </w:p>
    <w:p w:rsidR="001A5F65" w:rsidRPr="00BA1D0F" w:rsidRDefault="001A5F65" w:rsidP="001A5F65">
      <w:pPr>
        <w:spacing w:after="80"/>
        <w:rPr>
          <w:rFonts w:ascii="Courier New" w:hAnsi="Courier New" w:cs="Courier New"/>
          <w:sz w:val="20"/>
          <w:szCs w:val="20"/>
        </w:rPr>
      </w:pPr>
      <w:r w:rsidRPr="00BA1D0F">
        <w:rPr>
          <w:rFonts w:ascii="Courier New" w:hAnsi="Courier New" w:cs="Courier New"/>
          <w:sz w:val="20"/>
          <w:szCs w:val="20"/>
        </w:rPr>
        <w:t xml:space="preserve">  </w:t>
      </w:r>
      <w:r w:rsidRPr="00BA1D0F">
        <w:rPr>
          <w:rFonts w:ascii="Courier New" w:hAnsi="Courier New" w:cs="Courier New"/>
          <w:sz w:val="20"/>
          <w:szCs w:val="20"/>
        </w:rPr>
        <w:tab/>
      </w:r>
      <w:r w:rsidRPr="00BA1D0F">
        <w:rPr>
          <w:rFonts w:ascii="Courier New" w:hAnsi="Courier New" w:cs="Courier New"/>
          <w:sz w:val="20"/>
          <w:szCs w:val="20"/>
        </w:rPr>
        <w:tab/>
        <w:t>(List 0 1 2 3 4) (Default 2)</w:t>
      </w:r>
    </w:p>
    <w:p w:rsidR="001A5F65" w:rsidRPr="00BA1D0F" w:rsidRDefault="001A5F65" w:rsidP="001A5F65">
      <w:pPr>
        <w:spacing w:after="80"/>
        <w:rPr>
          <w:rFonts w:ascii="Courier New" w:hAnsi="Courier New" w:cs="Courier New"/>
          <w:sz w:val="20"/>
          <w:szCs w:val="20"/>
        </w:rPr>
      </w:pPr>
      <w:r w:rsidRPr="00BA1D0F">
        <w:rPr>
          <w:rFonts w:ascii="Courier New" w:hAnsi="Courier New" w:cs="Courier New"/>
          <w:sz w:val="20"/>
          <w:szCs w:val="20"/>
        </w:rPr>
        <w:t xml:space="preserve">     </w:t>
      </w:r>
      <w:r w:rsidRPr="00BA1D0F">
        <w:rPr>
          <w:rFonts w:ascii="Courier New" w:hAnsi="Courier New" w:cs="Courier New"/>
          <w:sz w:val="20"/>
          <w:szCs w:val="20"/>
        </w:rPr>
        <w:tab/>
      </w:r>
      <w:r w:rsidRPr="00BA1D0F">
        <w:rPr>
          <w:rFonts w:ascii="Courier New" w:hAnsi="Courier New" w:cs="Courier New"/>
          <w:sz w:val="20"/>
          <w:szCs w:val="20"/>
        </w:rPr>
        <w:tab/>
        <w:t>(</w:t>
      </w:r>
      <w:proofErr w:type="spellStart"/>
      <w:r w:rsidRPr="00BA1D0F">
        <w:rPr>
          <w:rFonts w:ascii="Courier New" w:hAnsi="Courier New" w:cs="Courier New"/>
          <w:sz w:val="20"/>
          <w:szCs w:val="20"/>
        </w:rPr>
        <w:t>List_Tip</w:t>
      </w:r>
      <w:proofErr w:type="spellEnd"/>
      <w:r w:rsidRPr="00BA1D0F">
        <w:rPr>
          <w:rFonts w:ascii="Courier New" w:hAnsi="Courier New" w:cs="Courier New"/>
          <w:sz w:val="20"/>
          <w:szCs w:val="20"/>
        </w:rPr>
        <w:t xml:space="preserve"> "Extra Weak" "Weak" "Nominal" "Strong" "Extra Strong"))</w:t>
      </w:r>
    </w:p>
    <w:p w:rsidR="001A5F65" w:rsidRPr="00BA1D0F" w:rsidRDefault="001A5F65" w:rsidP="001A5F65">
      <w:r w:rsidRPr="00BA1D0F">
        <w:rPr>
          <w:b/>
        </w:rPr>
        <w:tab/>
        <w:t xml:space="preserve">Corner </w:t>
      </w:r>
      <w:r w:rsidRPr="00BA1D0F">
        <w:t>&lt;typ value&gt; &lt;slow value&gt; &lt;fast value&gt;</w:t>
      </w:r>
    </w:p>
    <w:p w:rsidR="001A5F65" w:rsidRPr="00BA1D0F" w:rsidRDefault="001A5F65" w:rsidP="001A5F65">
      <w:pPr>
        <w:spacing w:after="80"/>
        <w:ind w:left="720"/>
      </w:pPr>
      <w:r w:rsidRPr="00BA1D0F">
        <w:t xml:space="preserve">Corner is not allowed with Usage Out parameters.  </w:t>
      </w:r>
      <w:r w:rsidRPr="00BA1D0F">
        <w:rPr>
          <w:lang w:eastAsia="en-US"/>
          <w:rPrChange w:id="252" w:author="Author">
            <w:rPr>
              <w:color w:val="FF0000"/>
              <w:lang w:eastAsia="en-US"/>
            </w:rPr>
          </w:rPrChange>
        </w:rPr>
        <w:t xml:space="preserve">For Usage In and </w:t>
      </w:r>
      <w:proofErr w:type="spellStart"/>
      <w:r w:rsidRPr="00BA1D0F">
        <w:rPr>
          <w:lang w:eastAsia="en-US"/>
          <w:rPrChange w:id="253" w:author="Author">
            <w:rPr>
              <w:color w:val="FF0000"/>
              <w:lang w:eastAsia="en-US"/>
            </w:rPr>
          </w:rPrChange>
        </w:rPr>
        <w:t>InOut</w:t>
      </w:r>
      <w:proofErr w:type="spellEnd"/>
      <w:r w:rsidRPr="00BA1D0F">
        <w:rPr>
          <w:lang w:eastAsia="en-US"/>
          <w:rPrChange w:id="254" w:author="Author">
            <w:rPr>
              <w:color w:val="FF0000"/>
              <w:lang w:eastAsia="en-US"/>
            </w:rPr>
          </w:rPrChange>
        </w:rPr>
        <w:t>, t</w:t>
      </w:r>
      <w:r w:rsidRPr="00BA1D0F">
        <w:t>he selection of one value is automatically carried out by the EDA tool based on its internal simulation corner setting</w:t>
      </w:r>
      <w:r w:rsidRPr="00BA1D0F">
        <w:rPr>
          <w:rPrChange w:id="255" w:author="Author">
            <w:rPr>
              <w:color w:val="FF0000"/>
            </w:rPr>
          </w:rPrChange>
        </w:rPr>
        <w:t>.</w:t>
      </w:r>
    </w:p>
    <w:p w:rsidR="001A5F65" w:rsidRPr="00BA1D0F" w:rsidRDefault="001A5F65" w:rsidP="001A5F65">
      <w:pPr>
        <w:ind w:left="720"/>
        <w:rPr>
          <w:b/>
        </w:rPr>
      </w:pPr>
      <w:r w:rsidRPr="00BA1D0F">
        <w:rPr>
          <w:b/>
        </w:rPr>
        <w:t>Increment</w:t>
      </w:r>
      <w:r w:rsidRPr="00BA1D0F">
        <w:t xml:space="preserve"> &lt;typ&gt; &lt;min&gt; &lt;max&gt; &lt;delta&gt;</w:t>
      </w:r>
    </w:p>
    <w:p w:rsidR="001A5F65" w:rsidRPr="00BA1D0F" w:rsidRDefault="001A5F65" w:rsidP="001A5F65">
      <w:pPr>
        <w:spacing w:after="80"/>
        <w:ind w:left="720"/>
        <w:rPr>
          <w:lang w:eastAsia="en-US"/>
        </w:rPr>
      </w:pPr>
      <w:r w:rsidRPr="00BA1D0F">
        <w:rPr>
          <w:lang w:eastAsia="en-US"/>
          <w:rPrChange w:id="256" w:author="Author">
            <w:rPr>
              <w:color w:val="FF0000"/>
              <w:lang w:eastAsia="en-US"/>
            </w:rPr>
          </w:rPrChange>
        </w:rPr>
        <w:t xml:space="preserve">The Increment Format defines a range of discrete integer values which can be swept by the EDA tool using a specified value (“delta”), </w:t>
      </w:r>
      <w:r w:rsidRPr="00BA1D0F">
        <w:rPr>
          <w:lang w:eastAsia="en-US"/>
        </w:rPr>
        <w:t>where min &lt;= typ &lt;= max and delta is always positive.  After expansion, the expanded values of the parameter are typ + N*delta where N is any positive or negative integer value provided by the EDA tool during the expansion process so that:  min &lt;= expanded values &lt;= max</w:t>
      </w:r>
      <w:r w:rsidRPr="00BA1D0F">
        <w:rPr>
          <w:rPrChange w:id="257" w:author="Author">
            <w:rPr>
              <w:color w:val="FF0000"/>
            </w:rPr>
          </w:rPrChange>
        </w:rPr>
        <w:t>.</w:t>
      </w:r>
    </w:p>
    <w:p w:rsidR="001A5F65" w:rsidRPr="00BA1D0F" w:rsidRDefault="001A5F65" w:rsidP="001A5F65">
      <w:pPr>
        <w:ind w:left="720"/>
        <w:rPr>
          <w:b/>
        </w:rPr>
      </w:pPr>
      <w:r w:rsidRPr="00BA1D0F">
        <w:rPr>
          <w:b/>
        </w:rPr>
        <w:t>Steps</w:t>
      </w:r>
      <w:r w:rsidRPr="00BA1D0F">
        <w:t xml:space="preserve"> &lt;typ&gt; &lt;min&gt; &lt;max&gt; &lt;# steps&gt;</w:t>
      </w:r>
    </w:p>
    <w:p w:rsidR="001A5F65" w:rsidRPr="00BA1D0F" w:rsidRDefault="001A5F65" w:rsidP="001A5F65">
      <w:pPr>
        <w:spacing w:after="80"/>
        <w:ind w:left="720"/>
      </w:pPr>
      <w:r w:rsidRPr="00BA1D0F">
        <w:rPr>
          <w:rPrChange w:id="258" w:author="Author">
            <w:rPr>
              <w:color w:val="FF0000"/>
            </w:rPr>
          </w:rPrChange>
        </w:rPr>
        <w:t>The Steps Format operates</w:t>
      </w:r>
      <w:del w:id="259" w:author="Author">
        <w:r w:rsidRPr="00BA1D0F" w:rsidDel="00BA1D0F">
          <w:rPr>
            <w:rPrChange w:id="260" w:author="Author">
              <w:rPr>
                <w:color w:val="FF0000"/>
              </w:rPr>
            </w:rPrChange>
          </w:rPr>
          <w:delText xml:space="preserve"> </w:delText>
        </w:r>
        <w:r w:rsidRPr="00BA1D0F" w:rsidDel="00BA1D0F">
          <w:rPr>
            <w:rPrChange w:id="261" w:author="Author">
              <w:rPr>
                <w:strike/>
                <w:color w:val="FF0000"/>
              </w:rPr>
            </w:rPrChange>
          </w:rPr>
          <w:delText>Treat</w:delText>
        </w:r>
        <w:r w:rsidRPr="00BA1D0F" w:rsidDel="00BA1D0F">
          <w:rPr>
            <w:rPrChange w:id="262" w:author="Author">
              <w:rPr>
                <w:color w:val="FF0000"/>
              </w:rPr>
            </w:rPrChange>
          </w:rPr>
          <w:delText xml:space="preserve"> </w:delText>
        </w:r>
      </w:del>
      <w:ins w:id="263" w:author="Author">
        <w:r w:rsidR="00BA1D0F" w:rsidRPr="00BA1D0F">
          <w:rPr>
            <w:rPrChange w:id="264" w:author="Author">
              <w:rPr>
                <w:strike/>
              </w:rPr>
            </w:rPrChange>
          </w:rPr>
          <w:t xml:space="preserve"> </w:t>
        </w:r>
      </w:ins>
      <w:r w:rsidRPr="00BA1D0F">
        <w:t>exactly like Increment with &lt;delta&gt; == (&lt;max&gt;-&lt;min&gt;)/&lt;# steps&gt;</w:t>
      </w:r>
    </w:p>
    <w:p w:rsidR="001A5F65" w:rsidRPr="00BA1D0F" w:rsidRDefault="001A5F65" w:rsidP="001A5F65">
      <w:pPr>
        <w:ind w:left="720"/>
        <w:rPr>
          <w:b/>
        </w:rPr>
      </w:pPr>
      <w:r w:rsidRPr="00BA1D0F">
        <w:rPr>
          <w:b/>
        </w:rPr>
        <w:t>Table</w:t>
      </w:r>
      <w:r w:rsidRPr="00BA1D0F">
        <w:t xml:space="preserve"> and optional leaf </w:t>
      </w:r>
      <w:r w:rsidRPr="00BA1D0F">
        <w:rPr>
          <w:b/>
        </w:rPr>
        <w:t>Labels</w:t>
      </w:r>
    </w:p>
    <w:p w:rsidR="001A5F65" w:rsidRPr="00BA1D0F" w:rsidRDefault="001A5F65" w:rsidP="001A5F65">
      <w:pPr>
        <w:spacing w:after="80"/>
        <w:ind w:left="720"/>
      </w:pPr>
      <w:r w:rsidRPr="00BA1D0F">
        <w:t xml:space="preserve">The Format Table </w:t>
      </w:r>
      <w:del w:id="265" w:author="Author">
        <w:r w:rsidRPr="00BA1D0F" w:rsidDel="00BA1D0F">
          <w:rPr>
            <w:strike/>
            <w:rPrChange w:id="266" w:author="Author">
              <w:rPr>
                <w:strike/>
                <w:color w:val="FF0000"/>
              </w:rPr>
            </w:rPrChange>
          </w:rPr>
          <w:delText>states that this parameter</w:delText>
        </w:r>
        <w:r w:rsidRPr="00BA1D0F" w:rsidDel="00BA1D0F">
          <w:rPr>
            <w:rPrChange w:id="267" w:author="Author">
              <w:rPr>
                <w:color w:val="FF0000"/>
              </w:rPr>
            </w:rPrChange>
          </w:rPr>
          <w:delText xml:space="preserve"> </w:delText>
        </w:r>
      </w:del>
      <w:r w:rsidRPr="00BA1D0F">
        <w:t>consists of one or more columns of data, with each row delimited by parentheses “(</w:t>
      </w:r>
      <w:proofErr w:type="gramStart"/>
      <w:r w:rsidRPr="00BA1D0F">
        <w:t>“ and</w:t>
      </w:r>
      <w:proofErr w:type="gramEnd"/>
      <w:r w:rsidRPr="00BA1D0F">
        <w:t xml:space="preserve"> “)”.  All rows </w:t>
      </w:r>
      <w:del w:id="268" w:author="Author">
        <w:r w:rsidRPr="00BA1D0F" w:rsidDel="00BA1D0F">
          <w:rPr>
            <w:strike/>
            <w:rPrChange w:id="269" w:author="Author">
              <w:rPr>
                <w:strike/>
                <w:color w:val="FF0000"/>
              </w:rPr>
            </w:rPrChange>
          </w:rPr>
          <w:delText>must</w:delText>
        </w:r>
        <w:r w:rsidRPr="00BA1D0F" w:rsidDel="00BA1D0F">
          <w:delText xml:space="preserve"> </w:delText>
        </w:r>
      </w:del>
      <w:r w:rsidRPr="00BA1D0F">
        <w:rPr>
          <w:rPrChange w:id="270" w:author="Author">
            <w:rPr>
              <w:color w:val="FF0000"/>
            </w:rPr>
          </w:rPrChange>
        </w:rPr>
        <w:t>shall</w:t>
      </w:r>
      <w:r w:rsidRPr="00BA1D0F">
        <w:t xml:space="preserve"> contain the same number of entries (columns).  At least one row shall be included.  Default is illegal when Format Table is used.</w:t>
      </w:r>
    </w:p>
    <w:p w:rsidR="001A5F65" w:rsidRDefault="001A5F65" w:rsidP="001B23D0">
      <w:pPr>
        <w:pStyle w:val="HTMLPreformatted"/>
        <w:pBdr>
          <w:bottom w:val="single" w:sz="12" w:space="1" w:color="auto"/>
        </w:pBdr>
        <w:spacing w:before="0"/>
        <w:rPr>
          <w:rFonts w:ascii="Times New Roman" w:hAnsi="Times New Roman" w:cs="Times New Roman"/>
          <w:sz w:val="24"/>
          <w:szCs w:val="24"/>
        </w:rPr>
      </w:pPr>
    </w:p>
    <w:p w:rsidR="001A5F65" w:rsidRPr="00175664" w:rsidRDefault="001A5F65" w:rsidP="001B23D0">
      <w:pPr>
        <w:pStyle w:val="HTMLPreformatted"/>
        <w:pBdr>
          <w:bottom w:val="single" w:sz="12" w:space="1" w:color="auto"/>
        </w:pBdr>
        <w:spacing w:before="0"/>
        <w:rPr>
          <w:rFonts w:ascii="Times New Roman" w:hAnsi="Times New Roman" w:cs="Times New Roman"/>
          <w:sz w:val="24"/>
          <w:szCs w:val="24"/>
        </w:rPr>
      </w:pPr>
    </w:p>
    <w:p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rsidR="001B23D0" w:rsidRPr="00175664" w:rsidRDefault="001A5F65" w:rsidP="001B23D0">
      <w:r>
        <w:t>The need for this BIRD was explained in BUG 183</w:t>
      </w:r>
      <w:ins w:id="271" w:author="Author">
        <w:r w:rsidR="00D204C6">
          <w:t xml:space="preserve"> (</w:t>
        </w:r>
        <w:r w:rsidR="00D204C6">
          <w:fldChar w:fldCharType="begin"/>
        </w:r>
        <w:r w:rsidR="00D204C6">
          <w:instrText xml:space="preserve"> HYPERLINK "</w:instrText>
        </w:r>
        <w:r w:rsidR="00D204C6" w:rsidRPr="00D204C6">
          <w:instrText>http://www.ibis.org/bugs/ibischk/bug183.txt</w:instrText>
        </w:r>
        <w:r w:rsidR="00D204C6">
          <w:instrText xml:space="preserve">" </w:instrText>
        </w:r>
        <w:r w:rsidR="00D204C6">
          <w:fldChar w:fldCharType="separate"/>
        </w:r>
        <w:r w:rsidR="00D204C6" w:rsidRPr="00C60772">
          <w:rPr>
            <w:rStyle w:val="Hyperlink"/>
          </w:rPr>
          <w:t>http://www.ibis.org/bugs/ibischk/bug183.txt</w:t>
        </w:r>
        <w:r w:rsidR="00D204C6">
          <w:fldChar w:fldCharType="end"/>
        </w:r>
        <w:r w:rsidR="00D204C6">
          <w:t xml:space="preserve">).  </w:t>
        </w:r>
      </w:ins>
      <w:del w:id="272" w:author="Author">
        <w:r w:rsidDel="00D204C6">
          <w:delText>.</w:delText>
        </w:r>
      </w:del>
      <w:ins w:id="273" w:author="Author">
        <w:del w:id="274" w:author="Author">
          <w:r w:rsidR="00F26D64" w:rsidDel="00D204C6">
            <w:delText xml:space="preserve">  </w:delText>
          </w:r>
        </w:del>
        <w:r w:rsidR="00F26D64">
          <w:t>The document was reviewed and contains edits from the participants in IBIS-ATM meetings held in November</w:t>
        </w:r>
        <w:r w:rsidR="0081049B">
          <w:t xml:space="preserve"> and December</w:t>
        </w:r>
        <w:r w:rsidR="00F26D64">
          <w:t>, 2016.</w:t>
        </w:r>
      </w:ins>
    </w:p>
    <w:bookmarkEnd w:id="0"/>
    <w:bookmarkEnd w:id="1"/>
    <w:bookmarkEnd w:id="2"/>
    <w:p w:rsidR="005F6AFC" w:rsidRPr="00175664" w:rsidRDefault="005F6AFC" w:rsidP="00F33DBA">
      <w:pPr>
        <w:pStyle w:val="HTMLPreformatted"/>
        <w:rPr>
          <w:rFonts w:ascii="Times New Roman" w:hAnsi="Times New Roman" w:cs="Times New Roman"/>
          <w:sz w:val="24"/>
          <w:szCs w:val="24"/>
        </w:rPr>
      </w:pPr>
    </w:p>
    <w:sectPr w:rsidR="005F6AFC" w:rsidRPr="00175664"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009" w:rsidRDefault="00743009">
      <w:r>
        <w:separator/>
      </w:r>
    </w:p>
  </w:endnote>
  <w:endnote w:type="continuationSeparator" w:id="0">
    <w:p w:rsidR="00743009" w:rsidRDefault="00743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995344">
      <w:rPr>
        <w:rStyle w:val="PageNumber"/>
        <w:noProof/>
        <w:szCs w:val="20"/>
      </w:rPr>
      <w:t>4</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009" w:rsidRDefault="00743009">
      <w:r>
        <w:separator/>
      </w:r>
    </w:p>
  </w:footnote>
  <w:footnote w:type="continuationSeparator" w:id="0">
    <w:p w:rsidR="00743009" w:rsidRDefault="00743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1"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9"/>
  </w:num>
  <w:num w:numId="13">
    <w:abstractNumId w:val="13"/>
  </w:num>
  <w:num w:numId="14">
    <w:abstractNumId w:val="53"/>
  </w:num>
  <w:num w:numId="15">
    <w:abstractNumId w:val="8"/>
  </w:num>
  <w:num w:numId="16">
    <w:abstractNumId w:val="11"/>
  </w:num>
  <w:num w:numId="17">
    <w:abstractNumId w:val="52"/>
  </w:num>
  <w:num w:numId="18">
    <w:abstractNumId w:val="38"/>
  </w:num>
  <w:num w:numId="19">
    <w:abstractNumId w:val="22"/>
  </w:num>
  <w:num w:numId="20">
    <w:abstractNumId w:val="30"/>
  </w:num>
  <w:num w:numId="21">
    <w:abstractNumId w:val="42"/>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50"/>
  </w:num>
  <w:num w:numId="27">
    <w:abstractNumId w:val="33"/>
  </w:num>
  <w:num w:numId="28">
    <w:abstractNumId w:val="33"/>
    <w:lvlOverride w:ilvl="0">
      <w:startOverride w:val="1"/>
    </w:lvlOverride>
  </w:num>
  <w:num w:numId="29">
    <w:abstractNumId w:val="33"/>
    <w:lvlOverride w:ilvl="0">
      <w:startOverride w:val="1"/>
    </w:lvlOverride>
  </w:num>
  <w:num w:numId="30">
    <w:abstractNumId w:val="19"/>
  </w:num>
  <w:num w:numId="31">
    <w:abstractNumId w:val="33"/>
    <w:lvlOverride w:ilvl="0">
      <w:startOverride w:val="1"/>
    </w:lvlOverride>
  </w:num>
  <w:num w:numId="32">
    <w:abstractNumId w:val="33"/>
    <w:lvlOverride w:ilvl="0">
      <w:startOverride w:val="1"/>
    </w:lvlOverride>
  </w:num>
  <w:num w:numId="33">
    <w:abstractNumId w:val="27"/>
  </w:num>
  <w:num w:numId="34">
    <w:abstractNumId w:val="29"/>
  </w:num>
  <w:num w:numId="35">
    <w:abstractNumId w:val="18"/>
  </w:num>
  <w:num w:numId="36">
    <w:abstractNumId w:val="13"/>
    <w:lvlOverride w:ilvl="0">
      <w:startOverride w:val="1"/>
    </w:lvlOverride>
  </w:num>
  <w:num w:numId="37">
    <w:abstractNumId w:val="44"/>
  </w:num>
  <w:num w:numId="38">
    <w:abstractNumId w:val="51"/>
  </w:num>
  <w:num w:numId="39">
    <w:abstractNumId w:val="15"/>
  </w:num>
  <w:num w:numId="40">
    <w:abstractNumId w:val="13"/>
    <w:lvlOverride w:ilvl="0">
      <w:startOverride w:val="1"/>
    </w:lvlOverride>
  </w:num>
  <w:num w:numId="41">
    <w:abstractNumId w:val="53"/>
    <w:lvlOverride w:ilvl="0">
      <w:startOverride w:val="1"/>
    </w:lvlOverride>
  </w:num>
  <w:num w:numId="42">
    <w:abstractNumId w:val="31"/>
  </w:num>
  <w:num w:numId="43">
    <w:abstractNumId w:val="41"/>
  </w:num>
  <w:num w:numId="44">
    <w:abstractNumId w:val="47"/>
  </w:num>
  <w:num w:numId="45">
    <w:abstractNumId w:val="46"/>
  </w:num>
  <w:num w:numId="46">
    <w:abstractNumId w:val="43"/>
  </w:num>
  <w:num w:numId="47">
    <w:abstractNumId w:val="26"/>
  </w:num>
  <w:num w:numId="48">
    <w:abstractNumId w:val="37"/>
  </w:num>
  <w:num w:numId="49">
    <w:abstractNumId w:val="20"/>
  </w:num>
  <w:num w:numId="50">
    <w:abstractNumId w:val="10"/>
  </w:num>
  <w:num w:numId="51">
    <w:abstractNumId w:val="23"/>
  </w:num>
  <w:num w:numId="52">
    <w:abstractNumId w:val="54"/>
  </w:num>
  <w:num w:numId="53">
    <w:abstractNumId w:val="28"/>
  </w:num>
  <w:num w:numId="54">
    <w:abstractNumId w:val="24"/>
  </w:num>
  <w:num w:numId="55">
    <w:abstractNumId w:val="48"/>
  </w:num>
  <w:num w:numId="56">
    <w:abstractNumId w:val="16"/>
  </w:num>
  <w:num w:numId="57">
    <w:abstractNumId w:val="21"/>
  </w:num>
  <w:num w:numId="58">
    <w:abstractNumId w:val="40"/>
  </w:num>
  <w:num w:numId="59">
    <w:abstractNumId w:val="49"/>
  </w:num>
  <w:num w:numId="60">
    <w:abstractNumId w:val="12"/>
  </w:num>
  <w:num w:numId="61">
    <w:abstractNumId w:val="14"/>
  </w:num>
  <w:num w:numId="62">
    <w:abstractNumId w:val="55"/>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num>
  <w:num w:numId="65">
    <w:abstractNumId w:val="45"/>
  </w:num>
  <w:num w:numId="66">
    <w:abstractNumId w:val="25"/>
  </w:num>
  <w:num w:numId="67">
    <w:abstractNumId w:val="17"/>
  </w:num>
  <w:num w:numId="68">
    <w:abstractNumId w:val="32"/>
  </w:num>
  <w:num w:numId="69">
    <w:abstractNumId w:val="3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4A6F"/>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2B4"/>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C64"/>
    <w:rsid w:val="00161ADC"/>
    <w:rsid w:val="00162555"/>
    <w:rsid w:val="00162E10"/>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5F65"/>
    <w:rsid w:val="001A6F76"/>
    <w:rsid w:val="001B0663"/>
    <w:rsid w:val="001B132B"/>
    <w:rsid w:val="001B1392"/>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5E69"/>
    <w:rsid w:val="001E7A31"/>
    <w:rsid w:val="001F054C"/>
    <w:rsid w:val="001F109C"/>
    <w:rsid w:val="001F20B5"/>
    <w:rsid w:val="001F5165"/>
    <w:rsid w:val="001F5F9F"/>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375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37813"/>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37B5"/>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964"/>
    <w:rsid w:val="00643A30"/>
    <w:rsid w:val="006455F3"/>
    <w:rsid w:val="00645A67"/>
    <w:rsid w:val="00645FFF"/>
    <w:rsid w:val="0064667C"/>
    <w:rsid w:val="00646AC9"/>
    <w:rsid w:val="006477CE"/>
    <w:rsid w:val="00652ED6"/>
    <w:rsid w:val="0065307C"/>
    <w:rsid w:val="00656045"/>
    <w:rsid w:val="0065644A"/>
    <w:rsid w:val="00656EE5"/>
    <w:rsid w:val="00662FC7"/>
    <w:rsid w:val="0066354B"/>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403F"/>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3DF"/>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5E1"/>
    <w:rsid w:val="0071693C"/>
    <w:rsid w:val="00717920"/>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009"/>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6C1C"/>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800FFE"/>
    <w:rsid w:val="00803A2A"/>
    <w:rsid w:val="0080767F"/>
    <w:rsid w:val="0081049B"/>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4B64"/>
    <w:rsid w:val="0097518A"/>
    <w:rsid w:val="00977F8E"/>
    <w:rsid w:val="009813B8"/>
    <w:rsid w:val="00982A33"/>
    <w:rsid w:val="0098344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95344"/>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E62"/>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1D0F"/>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381B"/>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03FD"/>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6100"/>
    <w:rsid w:val="00D03E8C"/>
    <w:rsid w:val="00D0625E"/>
    <w:rsid w:val="00D06A09"/>
    <w:rsid w:val="00D07194"/>
    <w:rsid w:val="00D125E7"/>
    <w:rsid w:val="00D13BE9"/>
    <w:rsid w:val="00D14F49"/>
    <w:rsid w:val="00D17085"/>
    <w:rsid w:val="00D204C6"/>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0CB0"/>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169AA"/>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26D64"/>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B5AEA-0A97-4FC5-B33F-225BB69FF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1401</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9369</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2016-12-06T20:49:00Z</dcterms:created>
  <dcterms:modified xsi:type="dcterms:W3CDTF">2016-12-06T22:42:00Z</dcterms:modified>
</cp:coreProperties>
</file>