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DBA" w:rsidRPr="00E13F7C" w:rsidRDefault="00B71144" w:rsidP="00437890">
      <w:pPr>
        <w:pStyle w:val="HTMLPreformatted"/>
        <w:jc w:val="center"/>
        <w:rPr>
          <w:rFonts w:ascii="Times New Roman" w:hAnsi="Times New Roman" w:cs="Times New Roman"/>
          <w:b/>
          <w:sz w:val="22"/>
          <w:szCs w:val="22"/>
        </w:rPr>
      </w:pPr>
      <w:bookmarkStart w:id="0" w:name="_Toc203975853"/>
      <w:bookmarkStart w:id="1" w:name="_Toc203976274"/>
      <w:bookmarkStart w:id="2" w:name="_Toc203976412"/>
      <w:r w:rsidRPr="00E13F7C">
        <w:rPr>
          <w:rFonts w:ascii="Times New Roman" w:hAnsi="Times New Roman" w:cs="Times New Roman"/>
          <w:b/>
          <w:sz w:val="22"/>
          <w:szCs w:val="22"/>
        </w:rPr>
        <w:t>BUFFER ISSUE RESOLUTION DOCUMENT (BIRD)</w:t>
      </w:r>
    </w:p>
    <w:p w:rsidR="00F33DBA" w:rsidRPr="00E13F7C" w:rsidRDefault="00F33DBA" w:rsidP="00F33DBA">
      <w:pPr>
        <w:pStyle w:val="HTMLPreformatted"/>
        <w:rPr>
          <w:rFonts w:ascii="Times New Roman" w:hAnsi="Times New Roman" w:cs="Times New Roman"/>
          <w:sz w:val="22"/>
          <w:szCs w:val="22"/>
        </w:rPr>
      </w:pPr>
    </w:p>
    <w:p w:rsidR="002348F2" w:rsidRPr="00E13F7C" w:rsidRDefault="002348F2"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 xml:space="preserve">BIRD NUMBER: </w:t>
      </w:r>
      <w:r w:rsidRPr="00E13F7C">
        <w:rPr>
          <w:rFonts w:ascii="Times New Roman" w:hAnsi="Times New Roman" w:cs="Times New Roman"/>
          <w:b/>
          <w:sz w:val="22"/>
          <w:szCs w:val="22"/>
        </w:rPr>
        <w:tab/>
      </w:r>
      <w:r w:rsidR="00E95A59" w:rsidRPr="00E13F7C">
        <w:rPr>
          <w:rFonts w:ascii="Times New Roman" w:hAnsi="Times New Roman" w:cs="Times New Roman"/>
          <w:sz w:val="22"/>
          <w:szCs w:val="22"/>
        </w:rPr>
        <w:t>TBD</w:t>
      </w:r>
      <w:r w:rsidR="000B3563">
        <w:rPr>
          <w:rFonts w:ascii="Times New Roman" w:hAnsi="Times New Roman" w:cs="Times New Roman"/>
          <w:sz w:val="22"/>
          <w:szCs w:val="22"/>
        </w:rPr>
        <w:t xml:space="preserve"> Draft </w:t>
      </w:r>
      <w:r w:rsidR="002140DC">
        <w:rPr>
          <w:rFonts w:ascii="Times New Roman" w:hAnsi="Times New Roman" w:cs="Times New Roman"/>
          <w:sz w:val="22"/>
          <w:szCs w:val="22"/>
        </w:rPr>
        <w:t>5</w:t>
      </w:r>
    </w:p>
    <w:p w:rsidR="00F33DBA" w:rsidRPr="00E13F7C" w:rsidRDefault="00B71144"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ISSUE TITLE:</w:t>
      </w:r>
      <w:r w:rsidRPr="00E13F7C">
        <w:rPr>
          <w:rFonts w:ascii="Times New Roman" w:hAnsi="Times New Roman" w:cs="Times New Roman"/>
          <w:sz w:val="22"/>
          <w:szCs w:val="22"/>
        </w:rPr>
        <w:t xml:space="preserve">   </w:t>
      </w:r>
      <w:r w:rsidRPr="00E13F7C">
        <w:rPr>
          <w:rFonts w:ascii="Times New Roman" w:hAnsi="Times New Roman" w:cs="Times New Roman"/>
          <w:sz w:val="22"/>
          <w:szCs w:val="22"/>
        </w:rPr>
        <w:tab/>
      </w:r>
      <w:r w:rsidR="00E95A59" w:rsidRPr="00E13F7C">
        <w:rPr>
          <w:rFonts w:ascii="Times New Roman" w:hAnsi="Times New Roman" w:cs="Times New Roman"/>
          <w:sz w:val="22"/>
          <w:szCs w:val="22"/>
        </w:rPr>
        <w:t xml:space="preserve">File </w:t>
      </w:r>
      <w:r w:rsidR="00E60871" w:rsidRPr="00E13F7C">
        <w:rPr>
          <w:rFonts w:ascii="Times New Roman" w:hAnsi="Times New Roman" w:cs="Times New Roman"/>
          <w:sz w:val="22"/>
          <w:szCs w:val="22"/>
        </w:rPr>
        <w:t>Naming</w:t>
      </w:r>
      <w:r w:rsidR="00E95A59" w:rsidRPr="00E13F7C">
        <w:rPr>
          <w:rFonts w:ascii="Times New Roman" w:hAnsi="Times New Roman" w:cs="Times New Roman"/>
          <w:sz w:val="22"/>
          <w:szCs w:val="22"/>
        </w:rPr>
        <w:t xml:space="preserve"> Rules</w:t>
      </w:r>
    </w:p>
    <w:p w:rsidR="00435FA3" w:rsidRPr="00E13F7C" w:rsidRDefault="00B71144" w:rsidP="00435FA3">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 xml:space="preserve">REQUESTOR:  </w:t>
      </w:r>
      <w:r w:rsidRPr="00E13F7C">
        <w:rPr>
          <w:rFonts w:ascii="Times New Roman" w:hAnsi="Times New Roman" w:cs="Times New Roman"/>
          <w:sz w:val="22"/>
          <w:szCs w:val="22"/>
        </w:rPr>
        <w:t xml:space="preserve">   </w:t>
      </w:r>
      <w:r w:rsidR="000954EC" w:rsidRPr="00E13F7C">
        <w:rPr>
          <w:rFonts w:ascii="Times New Roman" w:hAnsi="Times New Roman" w:cs="Times New Roman"/>
          <w:sz w:val="22"/>
          <w:szCs w:val="22"/>
        </w:rPr>
        <w:tab/>
      </w:r>
      <w:r w:rsidR="00435FA3" w:rsidRPr="00E13F7C">
        <w:rPr>
          <w:rFonts w:ascii="Times New Roman" w:hAnsi="Times New Roman" w:cs="Times New Roman"/>
          <w:sz w:val="22"/>
          <w:szCs w:val="22"/>
        </w:rPr>
        <w:t>Walter Katz, Signal Integrity Software, Inc</w:t>
      </w:r>
      <w:r w:rsidR="005D2A7D" w:rsidRPr="00E13F7C">
        <w:rPr>
          <w:rFonts w:ascii="Times New Roman" w:hAnsi="Times New Roman" w:cs="Times New Roman"/>
          <w:sz w:val="22"/>
          <w:szCs w:val="22"/>
        </w:rPr>
        <w:t>;</w:t>
      </w:r>
    </w:p>
    <w:p w:rsidR="00131AAB" w:rsidRPr="00E13F7C" w:rsidRDefault="00216351" w:rsidP="00E95A59">
      <w:pPr>
        <w:pStyle w:val="HTMLPreformatted"/>
        <w:spacing w:before="60"/>
        <w:rPr>
          <w:rFonts w:ascii="Times New Roman" w:hAnsi="Times New Roman" w:cs="Times New Roman"/>
          <w:sz w:val="22"/>
          <w:szCs w:val="22"/>
        </w:rPr>
      </w:pPr>
      <w:r w:rsidRPr="00E13F7C">
        <w:rPr>
          <w:rFonts w:ascii="Times New Roman" w:hAnsi="Times New Roman" w:cs="Times New Roman"/>
          <w:sz w:val="22"/>
          <w:szCs w:val="22"/>
        </w:rPr>
        <w:tab/>
      </w:r>
      <w:r w:rsidRPr="00E13F7C">
        <w:rPr>
          <w:rFonts w:ascii="Times New Roman" w:hAnsi="Times New Roman" w:cs="Times New Roman"/>
          <w:sz w:val="22"/>
          <w:szCs w:val="22"/>
        </w:rPr>
        <w:tab/>
      </w:r>
      <w:r w:rsidRPr="00E13F7C">
        <w:rPr>
          <w:rFonts w:ascii="Times New Roman" w:hAnsi="Times New Roman" w:cs="Times New Roman"/>
          <w:sz w:val="22"/>
          <w:szCs w:val="22"/>
        </w:rPr>
        <w:tab/>
      </w:r>
    </w:p>
    <w:p w:rsidR="00F33DBA" w:rsidRPr="00E13F7C" w:rsidRDefault="00B71144"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DATE SUBMITTED:</w:t>
      </w:r>
      <w:r w:rsidRPr="00E13F7C">
        <w:rPr>
          <w:rFonts w:ascii="Times New Roman" w:hAnsi="Times New Roman" w:cs="Times New Roman"/>
          <w:sz w:val="22"/>
          <w:szCs w:val="22"/>
        </w:rPr>
        <w:tab/>
      </w:r>
      <w:r w:rsidR="00E95A59" w:rsidRPr="00E13F7C">
        <w:rPr>
          <w:rFonts w:ascii="Times New Roman" w:hAnsi="Times New Roman" w:cs="Times New Roman"/>
          <w:sz w:val="22"/>
          <w:szCs w:val="22"/>
        </w:rPr>
        <w:t>November</w:t>
      </w:r>
      <w:r w:rsidR="00AD3C1D" w:rsidRPr="00E13F7C">
        <w:rPr>
          <w:rFonts w:ascii="Times New Roman" w:hAnsi="Times New Roman" w:cs="Times New Roman"/>
          <w:sz w:val="22"/>
          <w:szCs w:val="22"/>
        </w:rPr>
        <w:t xml:space="preserve"> </w:t>
      </w:r>
      <w:r w:rsidR="00E95A59" w:rsidRPr="00E13F7C">
        <w:rPr>
          <w:rFonts w:ascii="Times New Roman" w:hAnsi="Times New Roman" w:cs="Times New Roman"/>
          <w:sz w:val="22"/>
          <w:szCs w:val="22"/>
        </w:rPr>
        <w:t>2016</w:t>
      </w:r>
    </w:p>
    <w:p w:rsidR="00FF1F59" w:rsidRPr="00E13F7C" w:rsidRDefault="00FF1F59"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DATE REVISED:</w:t>
      </w:r>
      <w:r w:rsidRPr="00E13F7C">
        <w:rPr>
          <w:rFonts w:ascii="Times New Roman" w:hAnsi="Times New Roman" w:cs="Times New Roman"/>
          <w:sz w:val="22"/>
          <w:szCs w:val="22"/>
        </w:rPr>
        <w:tab/>
      </w:r>
    </w:p>
    <w:p w:rsidR="00FF1F59" w:rsidRPr="00E13F7C" w:rsidRDefault="00FF1F59"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DATE ACCEPTED:</w:t>
      </w:r>
      <w:r w:rsidR="00026894" w:rsidRPr="00E13F7C">
        <w:rPr>
          <w:rFonts w:ascii="Times New Roman" w:hAnsi="Times New Roman" w:cs="Times New Roman"/>
          <w:b/>
          <w:sz w:val="22"/>
          <w:szCs w:val="22"/>
        </w:rPr>
        <w:tab/>
      </w:r>
    </w:p>
    <w:p w:rsidR="00EA7086" w:rsidRPr="00E13F7C" w:rsidRDefault="00EA7086" w:rsidP="001B23D0">
      <w:pPr>
        <w:pStyle w:val="HTMLPreformatted"/>
        <w:pBdr>
          <w:bottom w:val="single" w:sz="12" w:space="1" w:color="auto"/>
        </w:pBdr>
        <w:spacing w:before="0"/>
        <w:rPr>
          <w:rFonts w:ascii="Times New Roman" w:hAnsi="Times New Roman" w:cs="Times New Roman"/>
          <w:sz w:val="22"/>
          <w:szCs w:val="22"/>
        </w:rPr>
      </w:pPr>
    </w:p>
    <w:p w:rsidR="00EA7086" w:rsidRPr="00E13F7C" w:rsidRDefault="00090538"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DEFINITION</w:t>
      </w:r>
      <w:r w:rsidR="00EA7086" w:rsidRPr="00E13F7C">
        <w:rPr>
          <w:rFonts w:ascii="Times New Roman" w:hAnsi="Times New Roman" w:cs="Times New Roman"/>
          <w:b/>
          <w:sz w:val="22"/>
          <w:szCs w:val="22"/>
        </w:rPr>
        <w:t xml:space="preserve"> OF THE ISSUE:</w:t>
      </w:r>
    </w:p>
    <w:p w:rsidR="00A06454" w:rsidRPr="00E13F7C" w:rsidRDefault="00E95A59" w:rsidP="00E95A59">
      <w:pPr>
        <w:pStyle w:val="PlainText"/>
        <w:rPr>
          <w:rFonts w:ascii="Times New Roman" w:hAnsi="Times New Roman" w:cs="Times New Roman"/>
          <w:sz w:val="22"/>
          <w:szCs w:val="22"/>
        </w:rPr>
      </w:pPr>
      <w:r w:rsidRPr="00E13F7C">
        <w:rPr>
          <w:rFonts w:ascii="Times New Roman" w:hAnsi="Times New Roman" w:cs="Times New Roman"/>
          <w:sz w:val="22"/>
          <w:szCs w:val="22"/>
        </w:rPr>
        <w:t xml:space="preserve">IBIS AMI modeling, and Interconnect Modeling may result in a large number of supporting files. This BIRD replaces the restriction that all files referenced by the .ibs file be restricted to the directory containing the IBIS file, to files referenced by the .ibs file shall be </w:t>
      </w:r>
      <w:r w:rsidR="00E60871" w:rsidRPr="00E13F7C">
        <w:rPr>
          <w:rFonts w:ascii="Times New Roman" w:hAnsi="Times New Roman" w:cs="Times New Roman"/>
          <w:sz w:val="22"/>
          <w:szCs w:val="22"/>
        </w:rPr>
        <w:t>either</w:t>
      </w:r>
      <w:r w:rsidRPr="00E13F7C">
        <w:rPr>
          <w:rFonts w:ascii="Times New Roman" w:hAnsi="Times New Roman" w:cs="Times New Roman"/>
          <w:sz w:val="22"/>
          <w:szCs w:val="22"/>
        </w:rPr>
        <w:t xml:space="preserve"> in the same directory as the .ibs file or in a directory structure below the directory containing the .ibs file. </w:t>
      </w:r>
    </w:p>
    <w:p w:rsidR="00E95A59" w:rsidRPr="00E13F7C" w:rsidRDefault="002D0F41" w:rsidP="00E95A59">
      <w:pPr>
        <w:pStyle w:val="PlainText"/>
        <w:rPr>
          <w:rFonts w:ascii="Times New Roman" w:hAnsi="Times New Roman" w:cs="Times New Roman"/>
          <w:sz w:val="22"/>
          <w:szCs w:val="22"/>
        </w:rPr>
      </w:pPr>
      <w:r w:rsidRPr="00E13F7C">
        <w:rPr>
          <w:rFonts w:ascii="Times New Roman" w:hAnsi="Times New Roman" w:cs="Times New Roman"/>
          <w:sz w:val="22"/>
          <w:szCs w:val="22"/>
        </w:rPr>
        <w:t xml:space="preserve">In </w:t>
      </w:r>
      <w:r w:rsidR="00E60871" w:rsidRPr="00E13F7C">
        <w:rPr>
          <w:rFonts w:ascii="Times New Roman" w:hAnsi="Times New Roman" w:cs="Times New Roman"/>
          <w:sz w:val="22"/>
          <w:szCs w:val="22"/>
        </w:rPr>
        <w:t>addition</w:t>
      </w:r>
      <w:r w:rsidRPr="00E13F7C">
        <w:rPr>
          <w:rFonts w:ascii="Times New Roman" w:hAnsi="Times New Roman" w:cs="Times New Roman"/>
          <w:sz w:val="22"/>
          <w:szCs w:val="22"/>
        </w:rPr>
        <w:t xml:space="preserve">, this BIRD relaxes other constraints on file names such as allowing both upper and lower case </w:t>
      </w:r>
      <w:r w:rsidR="00E60871" w:rsidRPr="00E13F7C">
        <w:rPr>
          <w:rFonts w:ascii="Times New Roman" w:hAnsi="Times New Roman" w:cs="Times New Roman"/>
          <w:sz w:val="22"/>
          <w:szCs w:val="22"/>
        </w:rPr>
        <w:t>letters</w:t>
      </w:r>
      <w:r w:rsidRPr="00E13F7C">
        <w:rPr>
          <w:rFonts w:ascii="Times New Roman" w:hAnsi="Times New Roman" w:cs="Times New Roman"/>
          <w:sz w:val="22"/>
          <w:szCs w:val="22"/>
        </w:rPr>
        <w:t xml:space="preserve"> and </w:t>
      </w:r>
      <w:r w:rsidR="00E60871" w:rsidRPr="00E13F7C">
        <w:rPr>
          <w:rFonts w:ascii="Times New Roman" w:hAnsi="Times New Roman" w:cs="Times New Roman"/>
          <w:sz w:val="22"/>
          <w:szCs w:val="22"/>
        </w:rPr>
        <w:t>allowing</w:t>
      </w:r>
      <w:r w:rsidRPr="00E13F7C">
        <w:rPr>
          <w:rFonts w:ascii="Times New Roman" w:hAnsi="Times New Roman" w:cs="Times New Roman"/>
          <w:sz w:val="22"/>
          <w:szCs w:val="22"/>
        </w:rPr>
        <w:t xml:space="preserve"> longer file names.</w:t>
      </w:r>
    </w:p>
    <w:p w:rsidR="00EA7086" w:rsidRPr="00E13F7C" w:rsidRDefault="00EA7086" w:rsidP="003D0272">
      <w:pPr>
        <w:rPr>
          <w:sz w:val="22"/>
          <w:szCs w:val="22"/>
        </w:rPr>
      </w:pPr>
      <w:r w:rsidRPr="00E13F7C">
        <w:rPr>
          <w:sz w:val="22"/>
          <w:szCs w:val="22"/>
        </w:rPr>
        <w:t>The IBIS specification must meet these requirements:</w:t>
      </w:r>
    </w:p>
    <w:tbl>
      <w:tblPr>
        <w:tblStyle w:val="TableGrid"/>
        <w:tblW w:w="5000" w:type="pct"/>
        <w:tblLook w:val="04A0" w:firstRow="1" w:lastRow="0" w:firstColumn="1" w:lastColumn="0" w:noHBand="0" w:noVBand="1"/>
      </w:tblPr>
      <w:tblGrid>
        <w:gridCol w:w="4855"/>
        <w:gridCol w:w="4725"/>
      </w:tblGrid>
      <w:tr w:rsidR="003A6909" w:rsidRPr="00E13F7C" w:rsidTr="00437890">
        <w:tc>
          <w:tcPr>
            <w:tcW w:w="2534" w:type="pct"/>
          </w:tcPr>
          <w:p w:rsidR="00EA7086" w:rsidRPr="00E13F7C" w:rsidRDefault="00EA7086" w:rsidP="00861476">
            <w:pPr>
              <w:pStyle w:val="TableCaption"/>
              <w:spacing w:before="60" w:after="60"/>
              <w:rPr>
                <w:sz w:val="22"/>
                <w:szCs w:val="22"/>
              </w:rPr>
            </w:pPr>
            <w:r w:rsidRPr="00E13F7C">
              <w:rPr>
                <w:sz w:val="22"/>
                <w:szCs w:val="22"/>
              </w:rPr>
              <w:t>Requirement</w:t>
            </w:r>
          </w:p>
        </w:tc>
        <w:tc>
          <w:tcPr>
            <w:tcW w:w="2466" w:type="pct"/>
          </w:tcPr>
          <w:p w:rsidR="00EA7086" w:rsidRPr="00E13F7C" w:rsidRDefault="00EA7086" w:rsidP="00861476">
            <w:pPr>
              <w:pStyle w:val="TableCaption"/>
              <w:spacing w:before="60" w:after="60"/>
              <w:rPr>
                <w:sz w:val="22"/>
                <w:szCs w:val="22"/>
              </w:rPr>
            </w:pPr>
            <w:r w:rsidRPr="00E13F7C">
              <w:rPr>
                <w:sz w:val="22"/>
                <w:szCs w:val="22"/>
              </w:rPr>
              <w:t>Notes</w:t>
            </w:r>
          </w:p>
        </w:tc>
      </w:tr>
      <w:tr w:rsidR="003A6909" w:rsidRPr="00E13F7C" w:rsidTr="00437890">
        <w:tc>
          <w:tcPr>
            <w:tcW w:w="2534" w:type="pct"/>
          </w:tcPr>
          <w:p w:rsidR="00EA7086" w:rsidRPr="00E13F7C" w:rsidRDefault="00026853" w:rsidP="002D0F41">
            <w:pPr>
              <w:pStyle w:val="HTMLPreformatted"/>
              <w:numPr>
                <w:ilvl w:val="0"/>
                <w:numId w:val="67"/>
              </w:numPr>
              <w:spacing w:before="60" w:after="60"/>
              <w:rPr>
                <w:rFonts w:ascii="Times New Roman" w:hAnsi="Times New Roman" w:cs="Times New Roman"/>
                <w:sz w:val="22"/>
                <w:szCs w:val="22"/>
              </w:rPr>
            </w:pPr>
            <w:r w:rsidRPr="00E13F7C">
              <w:rPr>
                <w:rFonts w:ascii="Times New Roman" w:hAnsi="Times New Roman" w:cs="Times New Roman"/>
                <w:sz w:val="22"/>
                <w:szCs w:val="22"/>
              </w:rPr>
              <w:t>E</w:t>
            </w:r>
            <w:r w:rsidR="00437890" w:rsidRPr="00E13F7C">
              <w:rPr>
                <w:rFonts w:ascii="Times New Roman" w:hAnsi="Times New Roman" w:cs="Times New Roman"/>
                <w:sz w:val="22"/>
                <w:szCs w:val="22"/>
              </w:rPr>
              <w:t>nable</w:t>
            </w:r>
            <w:r w:rsidR="003D0272" w:rsidRPr="00E13F7C">
              <w:rPr>
                <w:rFonts w:ascii="Times New Roman" w:hAnsi="Times New Roman" w:cs="Times New Roman"/>
                <w:sz w:val="22"/>
                <w:szCs w:val="22"/>
              </w:rPr>
              <w:t xml:space="preserve"> </w:t>
            </w:r>
            <w:r w:rsidR="002D0F41" w:rsidRPr="00E13F7C">
              <w:rPr>
                <w:rFonts w:ascii="Times New Roman" w:hAnsi="Times New Roman" w:cs="Times New Roman"/>
                <w:sz w:val="22"/>
                <w:szCs w:val="22"/>
              </w:rPr>
              <w:t>file nam</w:t>
            </w:r>
            <w:r w:rsidR="00E60871">
              <w:rPr>
                <w:rFonts w:ascii="Times New Roman" w:hAnsi="Times New Roman" w:cs="Times New Roman"/>
                <w:sz w:val="22"/>
                <w:szCs w:val="22"/>
              </w:rPr>
              <w:t>es that are up to 256 characters</w:t>
            </w:r>
            <w:r w:rsidR="002D0F41" w:rsidRPr="00E13F7C">
              <w:rPr>
                <w:rFonts w:ascii="Times New Roman" w:hAnsi="Times New Roman" w:cs="Times New Roman"/>
                <w:sz w:val="22"/>
                <w:szCs w:val="22"/>
              </w:rPr>
              <w:t xml:space="preserve"> in length.</w:t>
            </w:r>
            <w:r w:rsidR="00437890" w:rsidRPr="00E13F7C">
              <w:rPr>
                <w:rFonts w:ascii="Times New Roman" w:hAnsi="Times New Roman" w:cs="Times New Roman"/>
                <w:sz w:val="22"/>
                <w:szCs w:val="22"/>
              </w:rPr>
              <w:t xml:space="preserve"> </w:t>
            </w:r>
          </w:p>
        </w:tc>
        <w:tc>
          <w:tcPr>
            <w:tcW w:w="2466" w:type="pct"/>
          </w:tcPr>
          <w:p w:rsidR="00EA7086" w:rsidRPr="00E13F7C" w:rsidRDefault="00D36B65" w:rsidP="00094836">
            <w:pPr>
              <w:pStyle w:val="HTMLPreformatted"/>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IBIS in general will need to </w:t>
            </w:r>
            <w:r w:rsidR="00E60871" w:rsidRPr="00E13F7C">
              <w:rPr>
                <w:rFonts w:ascii="Times New Roman" w:hAnsi="Times New Roman" w:cs="Times New Roman"/>
                <w:sz w:val="22"/>
                <w:szCs w:val="22"/>
              </w:rPr>
              <w:t>increase</w:t>
            </w:r>
            <w:r w:rsidRPr="00E13F7C">
              <w:rPr>
                <w:rFonts w:ascii="Times New Roman" w:hAnsi="Times New Roman" w:cs="Times New Roman"/>
                <w:sz w:val="22"/>
                <w:szCs w:val="22"/>
              </w:rPr>
              <w:t xml:space="preserve"> its rule on the number of characters in </w:t>
            </w:r>
            <w:r w:rsidR="00E60871" w:rsidRPr="00E13F7C">
              <w:rPr>
                <w:rFonts w:ascii="Times New Roman" w:hAnsi="Times New Roman" w:cs="Times New Roman"/>
                <w:sz w:val="22"/>
                <w:szCs w:val="22"/>
              </w:rPr>
              <w:t>each</w:t>
            </w:r>
            <w:r w:rsidRPr="00E13F7C">
              <w:rPr>
                <w:rFonts w:ascii="Times New Roman" w:hAnsi="Times New Roman" w:cs="Times New Roman"/>
                <w:sz w:val="22"/>
                <w:szCs w:val="22"/>
              </w:rPr>
              <w:t xml:space="preserve"> line.</w:t>
            </w:r>
          </w:p>
        </w:tc>
      </w:tr>
      <w:tr w:rsidR="003A6909" w:rsidRPr="00E13F7C" w:rsidTr="00437890">
        <w:tc>
          <w:tcPr>
            <w:tcW w:w="2534" w:type="pct"/>
          </w:tcPr>
          <w:p w:rsidR="003D0272" w:rsidRPr="00E13F7C" w:rsidRDefault="002D0F41" w:rsidP="002D0F41">
            <w:pPr>
              <w:pStyle w:val="HTMLPreformatted"/>
              <w:numPr>
                <w:ilvl w:val="0"/>
                <w:numId w:val="67"/>
              </w:numPr>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Enable files to be defined and located in a Hierarchical structure either in the same directory of the IBIS file or in a directory </w:t>
            </w:r>
            <w:r w:rsidR="00E60871" w:rsidRPr="00E13F7C">
              <w:rPr>
                <w:rFonts w:ascii="Times New Roman" w:hAnsi="Times New Roman" w:cs="Times New Roman"/>
                <w:sz w:val="22"/>
                <w:szCs w:val="22"/>
              </w:rPr>
              <w:t>directly</w:t>
            </w:r>
            <w:r w:rsidRPr="00E13F7C">
              <w:rPr>
                <w:rFonts w:ascii="Times New Roman" w:hAnsi="Times New Roman" w:cs="Times New Roman"/>
                <w:sz w:val="22"/>
                <w:szCs w:val="22"/>
              </w:rPr>
              <w:t xml:space="preserve"> below it.</w:t>
            </w:r>
          </w:p>
          <w:p w:rsidR="002D0F41" w:rsidRPr="00E13F7C" w:rsidRDefault="002D0F41" w:rsidP="002D0F41">
            <w:pPr>
              <w:pStyle w:val="HTMLPreformatted"/>
              <w:spacing w:before="60" w:after="60"/>
              <w:rPr>
                <w:rFonts w:ascii="Times New Roman" w:hAnsi="Times New Roman" w:cs="Times New Roman"/>
                <w:sz w:val="22"/>
                <w:szCs w:val="22"/>
              </w:rPr>
            </w:pPr>
          </w:p>
        </w:tc>
        <w:tc>
          <w:tcPr>
            <w:tcW w:w="2466" w:type="pct"/>
          </w:tcPr>
          <w:p w:rsidR="00EA7086" w:rsidRPr="00E13F7C" w:rsidRDefault="00D36B65" w:rsidP="00094836">
            <w:pPr>
              <w:pStyle w:val="HTMLPreformatted"/>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AMI supporting files, and </w:t>
            </w:r>
            <w:r w:rsidR="00E60871" w:rsidRPr="00E13F7C">
              <w:rPr>
                <w:rFonts w:ascii="Times New Roman" w:hAnsi="Times New Roman" w:cs="Times New Roman"/>
                <w:sz w:val="22"/>
                <w:szCs w:val="22"/>
              </w:rPr>
              <w:t>Interconnect</w:t>
            </w:r>
            <w:r w:rsidRPr="00E13F7C">
              <w:rPr>
                <w:rFonts w:ascii="Times New Roman" w:hAnsi="Times New Roman" w:cs="Times New Roman"/>
                <w:sz w:val="22"/>
                <w:szCs w:val="22"/>
              </w:rPr>
              <w:t xml:space="preserve"> Model supporting files can be organized in a directory structure that makes it simple for IC vendors to organize and deliver their IBIS models to their customers.</w:t>
            </w:r>
          </w:p>
        </w:tc>
      </w:tr>
      <w:tr w:rsidR="003A6909" w:rsidRPr="00E13F7C" w:rsidTr="00437890">
        <w:tc>
          <w:tcPr>
            <w:tcW w:w="2534" w:type="pct"/>
          </w:tcPr>
          <w:p w:rsidR="003067AE" w:rsidRPr="00E13F7C" w:rsidRDefault="00117298" w:rsidP="003D0272">
            <w:pPr>
              <w:pStyle w:val="HTMLPreformatted"/>
              <w:numPr>
                <w:ilvl w:val="0"/>
                <w:numId w:val="67"/>
              </w:numPr>
              <w:spacing w:before="60" w:after="60"/>
              <w:rPr>
                <w:rFonts w:ascii="Times New Roman" w:hAnsi="Times New Roman" w:cs="Times New Roman"/>
                <w:sz w:val="22"/>
                <w:szCs w:val="22"/>
              </w:rPr>
            </w:pPr>
            <w:r>
              <w:rPr>
                <w:rFonts w:ascii="Times New Roman" w:hAnsi="Times New Roman" w:cs="Times New Roman"/>
                <w:sz w:val="22"/>
                <w:szCs w:val="22"/>
              </w:rPr>
              <w:t>Enable file names with both lower and upper case characters,</w:t>
            </w:r>
          </w:p>
        </w:tc>
        <w:tc>
          <w:tcPr>
            <w:tcW w:w="2466" w:type="pct"/>
          </w:tcPr>
          <w:p w:rsidR="003067AE" w:rsidRPr="00E13F7C" w:rsidRDefault="00E60871" w:rsidP="00094836">
            <w:pPr>
              <w:pStyle w:val="HTMLPreformatted"/>
              <w:spacing w:before="60" w:after="60"/>
              <w:rPr>
                <w:rFonts w:ascii="Times New Roman" w:hAnsi="Times New Roman" w:cs="Times New Roman"/>
                <w:sz w:val="22"/>
                <w:szCs w:val="22"/>
              </w:rPr>
            </w:pPr>
            <w:r>
              <w:rPr>
                <w:rFonts w:ascii="Times New Roman" w:hAnsi="Times New Roman" w:cs="Times New Roman"/>
                <w:sz w:val="22"/>
                <w:szCs w:val="22"/>
              </w:rPr>
              <w:t>IBI</w:t>
            </w:r>
            <w:r w:rsidR="00117298">
              <w:rPr>
                <w:rFonts w:ascii="Times New Roman" w:hAnsi="Times New Roman" w:cs="Times New Roman"/>
                <w:sz w:val="22"/>
                <w:szCs w:val="22"/>
              </w:rPr>
              <w:t xml:space="preserve">S should allow similar file </w:t>
            </w:r>
            <w:r>
              <w:rPr>
                <w:rFonts w:ascii="Times New Roman" w:hAnsi="Times New Roman" w:cs="Times New Roman"/>
                <w:sz w:val="22"/>
                <w:szCs w:val="22"/>
              </w:rPr>
              <w:t>naming</w:t>
            </w:r>
            <w:r w:rsidR="00117298">
              <w:rPr>
                <w:rFonts w:ascii="Times New Roman" w:hAnsi="Times New Roman" w:cs="Times New Roman"/>
                <w:sz w:val="22"/>
                <w:szCs w:val="22"/>
              </w:rPr>
              <w:t xml:space="preserve"> rules as modern day tools and specifications.</w:t>
            </w:r>
          </w:p>
        </w:tc>
      </w:tr>
      <w:tr w:rsidR="003A6909" w:rsidRPr="00E13F7C" w:rsidTr="00437890">
        <w:tc>
          <w:tcPr>
            <w:tcW w:w="2534" w:type="pct"/>
          </w:tcPr>
          <w:p w:rsidR="0032261F" w:rsidRPr="00E13F7C" w:rsidRDefault="000B3563" w:rsidP="000B3563">
            <w:pPr>
              <w:pStyle w:val="HTMLPreformatted"/>
              <w:numPr>
                <w:ilvl w:val="0"/>
                <w:numId w:val="67"/>
              </w:numPr>
              <w:spacing w:before="60" w:after="60"/>
              <w:rPr>
                <w:rFonts w:ascii="Times New Roman" w:hAnsi="Times New Roman" w:cs="Times New Roman"/>
                <w:sz w:val="22"/>
                <w:szCs w:val="22"/>
              </w:rPr>
            </w:pPr>
            <w:r>
              <w:rPr>
                <w:rFonts w:ascii="Times New Roman" w:hAnsi="Times New Roman" w:cs="Times New Roman"/>
                <w:sz w:val="22"/>
                <w:szCs w:val="22"/>
              </w:rPr>
              <w:t>Enable file names do define a directory</w:t>
            </w:r>
          </w:p>
        </w:tc>
        <w:tc>
          <w:tcPr>
            <w:tcW w:w="2466" w:type="pct"/>
          </w:tcPr>
          <w:p w:rsidR="0032261F" w:rsidRPr="00E13F7C" w:rsidRDefault="0032261F" w:rsidP="00094836">
            <w:pPr>
              <w:pStyle w:val="HTMLPreformatted"/>
              <w:spacing w:before="60" w:after="60"/>
              <w:rPr>
                <w:rFonts w:ascii="Times New Roman" w:hAnsi="Times New Roman" w:cs="Times New Roman"/>
                <w:sz w:val="22"/>
                <w:szCs w:val="22"/>
              </w:rPr>
            </w:pPr>
          </w:p>
        </w:tc>
      </w:tr>
      <w:tr w:rsidR="003A6909" w:rsidRPr="00E13F7C" w:rsidTr="00437890">
        <w:tc>
          <w:tcPr>
            <w:tcW w:w="2534" w:type="pct"/>
          </w:tcPr>
          <w:p w:rsidR="00A57412" w:rsidRPr="00E13F7C" w:rsidRDefault="00A57412" w:rsidP="003D0272">
            <w:pPr>
              <w:pStyle w:val="HTMLPreformatted"/>
              <w:numPr>
                <w:ilvl w:val="0"/>
                <w:numId w:val="67"/>
              </w:numPr>
              <w:spacing w:before="60" w:after="60"/>
              <w:rPr>
                <w:rFonts w:ascii="Times New Roman" w:hAnsi="Times New Roman" w:cs="Times New Roman"/>
                <w:sz w:val="22"/>
                <w:szCs w:val="22"/>
              </w:rPr>
            </w:pPr>
          </w:p>
        </w:tc>
        <w:tc>
          <w:tcPr>
            <w:tcW w:w="2466" w:type="pct"/>
          </w:tcPr>
          <w:p w:rsidR="00A57412" w:rsidRPr="00E13F7C" w:rsidRDefault="00A57412" w:rsidP="00094836">
            <w:pPr>
              <w:pStyle w:val="HTMLPreformatted"/>
              <w:spacing w:before="60" w:after="60"/>
              <w:rPr>
                <w:rFonts w:ascii="Times New Roman" w:hAnsi="Times New Roman" w:cs="Times New Roman"/>
                <w:sz w:val="22"/>
                <w:szCs w:val="22"/>
              </w:rPr>
            </w:pPr>
          </w:p>
        </w:tc>
      </w:tr>
      <w:tr w:rsidR="00E13F7C" w:rsidRPr="00E13F7C" w:rsidTr="00437890">
        <w:tc>
          <w:tcPr>
            <w:tcW w:w="2534" w:type="pct"/>
          </w:tcPr>
          <w:p w:rsidR="00F520C8" w:rsidRPr="00E13F7C" w:rsidRDefault="00F520C8" w:rsidP="00C51135">
            <w:pPr>
              <w:pStyle w:val="HTMLPreformatted"/>
              <w:numPr>
                <w:ilvl w:val="0"/>
                <w:numId w:val="67"/>
              </w:numPr>
              <w:spacing w:before="60" w:after="60"/>
              <w:rPr>
                <w:rFonts w:ascii="Times New Roman" w:hAnsi="Times New Roman" w:cs="Times New Roman"/>
                <w:sz w:val="22"/>
                <w:szCs w:val="22"/>
              </w:rPr>
            </w:pPr>
          </w:p>
        </w:tc>
        <w:tc>
          <w:tcPr>
            <w:tcW w:w="2466" w:type="pct"/>
          </w:tcPr>
          <w:p w:rsidR="004650BA" w:rsidRPr="00E13F7C" w:rsidRDefault="004650BA" w:rsidP="00094836">
            <w:pPr>
              <w:pStyle w:val="HTMLPreformatted"/>
              <w:spacing w:before="60" w:after="60"/>
              <w:rPr>
                <w:rFonts w:ascii="Times New Roman" w:hAnsi="Times New Roman" w:cs="Times New Roman"/>
                <w:sz w:val="22"/>
                <w:szCs w:val="22"/>
              </w:rPr>
            </w:pPr>
          </w:p>
        </w:tc>
      </w:tr>
    </w:tbl>
    <w:p w:rsidR="00EA7086" w:rsidRPr="00E13F7C" w:rsidRDefault="00EA7086" w:rsidP="00090538">
      <w:pPr>
        <w:rPr>
          <w:sz w:val="22"/>
          <w:szCs w:val="22"/>
        </w:rPr>
      </w:pPr>
    </w:p>
    <w:p w:rsidR="002348F2" w:rsidRPr="00E13F7C" w:rsidRDefault="002348F2"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440CAA" w:rsidRPr="00E13F7C" w:rsidRDefault="001B23D0"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 xml:space="preserve">SUMMARY OF </w:t>
      </w:r>
      <w:r w:rsidR="002A23E1" w:rsidRPr="00E13F7C">
        <w:rPr>
          <w:rFonts w:ascii="Times New Roman" w:hAnsi="Times New Roman" w:cs="Times New Roman"/>
          <w:b/>
          <w:sz w:val="22"/>
          <w:szCs w:val="22"/>
        </w:rPr>
        <w:t>PROPOSED CHANGES</w:t>
      </w:r>
      <w:r w:rsidR="00B71144" w:rsidRPr="00E13F7C">
        <w:rPr>
          <w:rFonts w:ascii="Times New Roman" w:hAnsi="Times New Roman" w:cs="Times New Roman"/>
          <w:b/>
          <w:sz w:val="22"/>
          <w:szCs w:val="22"/>
        </w:rPr>
        <w:t>:</w:t>
      </w:r>
    </w:p>
    <w:p w:rsidR="00094836" w:rsidRPr="00E13F7C" w:rsidRDefault="00CF1827" w:rsidP="003D0272">
      <w:pPr>
        <w:rPr>
          <w:sz w:val="22"/>
          <w:szCs w:val="22"/>
        </w:rPr>
      </w:pPr>
      <w:r w:rsidRPr="00E13F7C">
        <w:rPr>
          <w:sz w:val="22"/>
          <w:szCs w:val="22"/>
        </w:rPr>
        <w:lastRenderedPageBreak/>
        <w:t>For review purposes, the proposed changes are summarized as follows:</w:t>
      </w:r>
    </w:p>
    <w:tbl>
      <w:tblPr>
        <w:tblStyle w:val="TableGrid"/>
        <w:tblW w:w="5000" w:type="pct"/>
        <w:tblLayout w:type="fixed"/>
        <w:tblLook w:val="04A0" w:firstRow="1" w:lastRow="0" w:firstColumn="1" w:lastColumn="0" w:noHBand="0" w:noVBand="1"/>
      </w:tblPr>
      <w:tblGrid>
        <w:gridCol w:w="3955"/>
        <w:gridCol w:w="2431"/>
        <w:gridCol w:w="3194"/>
      </w:tblGrid>
      <w:tr w:rsidR="003A6909" w:rsidRPr="00E13F7C" w:rsidTr="003D0272">
        <w:tc>
          <w:tcPr>
            <w:tcW w:w="2064" w:type="pct"/>
          </w:tcPr>
          <w:p w:rsidR="00861476" w:rsidRPr="00E13F7C" w:rsidRDefault="00F95A55" w:rsidP="00861476">
            <w:pPr>
              <w:pStyle w:val="TableCaption"/>
              <w:spacing w:before="60" w:after="60"/>
              <w:rPr>
                <w:sz w:val="22"/>
                <w:szCs w:val="22"/>
              </w:rPr>
            </w:pPr>
            <w:r w:rsidRPr="00E13F7C">
              <w:rPr>
                <w:sz w:val="22"/>
                <w:szCs w:val="22"/>
              </w:rPr>
              <w:t>Specification Item</w:t>
            </w:r>
          </w:p>
        </w:tc>
        <w:tc>
          <w:tcPr>
            <w:tcW w:w="1269" w:type="pct"/>
          </w:tcPr>
          <w:p w:rsidR="00861476" w:rsidRPr="00E13F7C" w:rsidRDefault="00861476" w:rsidP="00861476">
            <w:pPr>
              <w:pStyle w:val="TableCaption"/>
              <w:spacing w:before="60" w:after="60"/>
              <w:rPr>
                <w:sz w:val="22"/>
                <w:szCs w:val="22"/>
              </w:rPr>
            </w:pPr>
            <w:r w:rsidRPr="00E13F7C">
              <w:rPr>
                <w:sz w:val="22"/>
                <w:szCs w:val="22"/>
              </w:rPr>
              <w:t>New/Modified</w:t>
            </w:r>
            <w:r w:rsidR="0009560E" w:rsidRPr="00E13F7C">
              <w:rPr>
                <w:sz w:val="22"/>
                <w:szCs w:val="22"/>
              </w:rPr>
              <w:t>/Other</w:t>
            </w:r>
          </w:p>
        </w:tc>
        <w:tc>
          <w:tcPr>
            <w:tcW w:w="1668" w:type="pct"/>
          </w:tcPr>
          <w:p w:rsidR="00861476" w:rsidRPr="00E13F7C" w:rsidRDefault="00861476" w:rsidP="00861476">
            <w:pPr>
              <w:pStyle w:val="TableCaption"/>
              <w:spacing w:before="60" w:after="60"/>
              <w:rPr>
                <w:sz w:val="22"/>
                <w:szCs w:val="22"/>
              </w:rPr>
            </w:pPr>
            <w:r w:rsidRPr="00E13F7C">
              <w:rPr>
                <w:sz w:val="22"/>
                <w:szCs w:val="22"/>
              </w:rPr>
              <w:t>Notes</w:t>
            </w:r>
          </w:p>
        </w:tc>
      </w:tr>
      <w:tr w:rsidR="00E13F7C" w:rsidRPr="00E13F7C" w:rsidTr="003D0272">
        <w:tc>
          <w:tcPr>
            <w:tcW w:w="2064" w:type="pct"/>
          </w:tcPr>
          <w:p w:rsidR="003D0272" w:rsidRPr="00E13F7C" w:rsidRDefault="00D36B65" w:rsidP="003D0272">
            <w:pPr>
              <w:pStyle w:val="HTMLPreformatted"/>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Change the file naming rules in paragraph 3 and the IBIS File line length limits in Paragraph 4 of the GENERAL </w:t>
            </w:r>
            <w:r w:rsidR="00E60871" w:rsidRPr="00E13F7C">
              <w:rPr>
                <w:rFonts w:ascii="Times New Roman" w:hAnsi="Times New Roman" w:cs="Times New Roman"/>
                <w:sz w:val="22"/>
                <w:szCs w:val="22"/>
              </w:rPr>
              <w:t>SYNTAX</w:t>
            </w:r>
            <w:r w:rsidRPr="00E13F7C">
              <w:rPr>
                <w:rFonts w:ascii="Times New Roman" w:hAnsi="Times New Roman" w:cs="Times New Roman"/>
                <w:sz w:val="22"/>
                <w:szCs w:val="22"/>
              </w:rPr>
              <w:t xml:space="preserve"> RULES AND </w:t>
            </w:r>
            <w:r w:rsidR="00E60871" w:rsidRPr="00E13F7C">
              <w:rPr>
                <w:rFonts w:ascii="Times New Roman" w:hAnsi="Times New Roman" w:cs="Times New Roman"/>
                <w:sz w:val="22"/>
                <w:szCs w:val="22"/>
              </w:rPr>
              <w:t>GUIDE</w:t>
            </w:r>
            <w:r w:rsidR="00E60871">
              <w:rPr>
                <w:rFonts w:ascii="Times New Roman" w:hAnsi="Times New Roman" w:cs="Times New Roman"/>
                <w:sz w:val="22"/>
                <w:szCs w:val="22"/>
              </w:rPr>
              <w:t>LI</w:t>
            </w:r>
            <w:r w:rsidR="00E60871" w:rsidRPr="00E13F7C">
              <w:rPr>
                <w:rFonts w:ascii="Times New Roman" w:hAnsi="Times New Roman" w:cs="Times New Roman"/>
                <w:sz w:val="22"/>
                <w:szCs w:val="22"/>
              </w:rPr>
              <w:t>NES</w:t>
            </w:r>
            <w:r w:rsidRPr="00E13F7C">
              <w:rPr>
                <w:rFonts w:ascii="Times New Roman" w:hAnsi="Times New Roman" w:cs="Times New Roman"/>
                <w:sz w:val="22"/>
                <w:szCs w:val="22"/>
              </w:rPr>
              <w:t>,</w:t>
            </w:r>
          </w:p>
          <w:p w:rsidR="008726D9" w:rsidRPr="00E13F7C" w:rsidRDefault="008726D9" w:rsidP="003D0272">
            <w:pPr>
              <w:pStyle w:val="HTMLPreformatted"/>
              <w:spacing w:before="60" w:after="60"/>
              <w:rPr>
                <w:rFonts w:ascii="Times New Roman" w:hAnsi="Times New Roman" w:cs="Times New Roman"/>
                <w:sz w:val="22"/>
                <w:szCs w:val="22"/>
              </w:rPr>
            </w:pPr>
          </w:p>
        </w:tc>
        <w:tc>
          <w:tcPr>
            <w:tcW w:w="1269" w:type="pct"/>
          </w:tcPr>
          <w:p w:rsidR="00861476" w:rsidRPr="00E13F7C" w:rsidRDefault="00861476" w:rsidP="00094836">
            <w:pPr>
              <w:pStyle w:val="HTMLPreformatted"/>
              <w:spacing w:before="60" w:after="60"/>
              <w:rPr>
                <w:rFonts w:ascii="Times New Roman" w:hAnsi="Times New Roman" w:cs="Times New Roman"/>
                <w:sz w:val="22"/>
                <w:szCs w:val="22"/>
              </w:rPr>
            </w:pPr>
          </w:p>
        </w:tc>
        <w:tc>
          <w:tcPr>
            <w:tcW w:w="1668" w:type="pct"/>
          </w:tcPr>
          <w:p w:rsidR="00861476" w:rsidRPr="00E13F7C" w:rsidRDefault="00861476" w:rsidP="00094836">
            <w:pPr>
              <w:pStyle w:val="HTMLPreformatted"/>
              <w:spacing w:before="60" w:after="60"/>
              <w:rPr>
                <w:rFonts w:ascii="Times New Roman" w:hAnsi="Times New Roman" w:cs="Times New Roman"/>
                <w:sz w:val="22"/>
                <w:szCs w:val="22"/>
              </w:rPr>
            </w:pPr>
          </w:p>
        </w:tc>
      </w:tr>
    </w:tbl>
    <w:p w:rsidR="003F151C" w:rsidRPr="00E13F7C" w:rsidRDefault="003F151C" w:rsidP="00CF1827">
      <w:pPr>
        <w:pStyle w:val="HTMLPreformatted"/>
        <w:pBdr>
          <w:bottom w:val="single" w:sz="12" w:space="1" w:color="auto"/>
        </w:pBdr>
        <w:spacing w:before="0"/>
        <w:rPr>
          <w:rFonts w:ascii="Times New Roman" w:hAnsi="Times New Roman" w:cs="Times New Roman"/>
          <w:sz w:val="22"/>
          <w:szCs w:val="22"/>
        </w:rPr>
      </w:pPr>
    </w:p>
    <w:p w:rsidR="003F151C" w:rsidRPr="00E13F7C" w:rsidRDefault="003F151C" w:rsidP="00CF1827">
      <w:pPr>
        <w:pStyle w:val="HTMLPreformatted"/>
        <w:pBdr>
          <w:bottom w:val="single" w:sz="12" w:space="1" w:color="auto"/>
        </w:pBdr>
        <w:spacing w:before="0"/>
        <w:rPr>
          <w:rFonts w:ascii="Times New Roman" w:hAnsi="Times New Roman" w:cs="Times New Roman"/>
          <w:sz w:val="22"/>
          <w:szCs w:val="22"/>
        </w:rPr>
      </w:pPr>
    </w:p>
    <w:p w:rsidR="00CF1827" w:rsidRPr="00E13F7C" w:rsidRDefault="00CF1827" w:rsidP="00CF1827">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PROPOSED CHANGES:</w:t>
      </w:r>
    </w:p>
    <w:p w:rsidR="004D6F8D" w:rsidRPr="00E13F7C" w:rsidRDefault="004D6F8D" w:rsidP="004D6F8D">
      <w:pPr>
        <w:rPr>
          <w:sz w:val="22"/>
          <w:szCs w:val="22"/>
        </w:rPr>
      </w:pPr>
    </w:p>
    <w:p w:rsidR="00D36B65" w:rsidRPr="00E13F7C" w:rsidRDefault="00D36B65" w:rsidP="004D6F8D">
      <w:pPr>
        <w:rPr>
          <w:sz w:val="22"/>
          <w:szCs w:val="22"/>
        </w:rPr>
      </w:pPr>
      <w:r w:rsidRPr="00E13F7C">
        <w:rPr>
          <w:sz w:val="22"/>
          <w:szCs w:val="22"/>
        </w:rPr>
        <w:t>Replace the following two paragraphs on page 9 of the IBIS specification</w:t>
      </w:r>
    </w:p>
    <w:p w:rsidR="00D36B65" w:rsidRPr="00E13F7C" w:rsidRDefault="00D36B65" w:rsidP="004D6F8D">
      <w:pPr>
        <w:rPr>
          <w:sz w:val="22"/>
          <w:szCs w:val="22"/>
        </w:rPr>
      </w:pPr>
    </w:p>
    <w:p w:rsidR="00D36B65" w:rsidRPr="00E13F7C" w:rsidRDefault="00D36B65" w:rsidP="00D36B65">
      <w:pPr>
        <w:pStyle w:val="ListNumber"/>
        <w:rPr>
          <w:sz w:val="22"/>
          <w:szCs w:val="22"/>
        </w:rPr>
      </w:pPr>
      <w:bookmarkStart w:id="3" w:name="_Ref300060814"/>
      <w:r w:rsidRPr="00E13F7C">
        <w:rPr>
          <w:sz w:val="22"/>
          <w:szCs w:val="22"/>
        </w:rPr>
        <w:t>To facilitate portability between operating systems, file names used in a .ibs file must only have lower case characters.  File names should have a basename of no more than forty (40) characters followed by a period (“.”), followed by a file name extension of no more than three characters.  The file name and extension must use characters from the set (space, “ ”, 0x20 is not included):</w:t>
      </w:r>
      <w:bookmarkEnd w:id="3"/>
    </w:p>
    <w:p w:rsidR="00D36B65" w:rsidRPr="00E13F7C" w:rsidRDefault="00D36B65" w:rsidP="00D36B65">
      <w:pPr>
        <w:pStyle w:val="ListContinue2"/>
        <w:spacing w:after="0"/>
        <w:contextualSpacing w:val="0"/>
        <w:rPr>
          <w:sz w:val="22"/>
          <w:szCs w:val="22"/>
        </w:rPr>
      </w:pPr>
      <w:r w:rsidRPr="00E13F7C">
        <w:rPr>
          <w:sz w:val="22"/>
          <w:szCs w:val="22"/>
        </w:rPr>
        <w:t>a b c d e f g h i j k l m n o p q r s t u v w x y z</w:t>
      </w:r>
    </w:p>
    <w:p w:rsidR="00D36B65" w:rsidRPr="00E13F7C" w:rsidRDefault="00D36B65" w:rsidP="00D36B65">
      <w:pPr>
        <w:pStyle w:val="ListContinue2"/>
        <w:spacing w:after="80"/>
        <w:contextualSpacing w:val="0"/>
        <w:rPr>
          <w:sz w:val="22"/>
          <w:szCs w:val="22"/>
        </w:rPr>
      </w:pPr>
      <w:r w:rsidRPr="00E13F7C">
        <w:rPr>
          <w:sz w:val="22"/>
          <w:szCs w:val="22"/>
        </w:rPr>
        <w:t>0 1 2 3 4 5 6 7 8 9 _ ^ $ ~ ! # % &amp; - { } ) ( @ ‘ `</w:t>
      </w:r>
    </w:p>
    <w:p w:rsidR="00D36B65" w:rsidRPr="00E13F7C" w:rsidRDefault="00D36B65" w:rsidP="00D36B65">
      <w:pPr>
        <w:pStyle w:val="ListContinue"/>
        <w:spacing w:after="80"/>
        <w:rPr>
          <w:sz w:val="22"/>
          <w:szCs w:val="22"/>
        </w:rPr>
      </w:pPr>
      <w:r w:rsidRPr="00E13F7C">
        <w:rPr>
          <w:sz w:val="22"/>
          <w:szCs w:val="22"/>
        </w:rPr>
        <w:t>The file name and extension are recommended to be lower case on systems that support such names.</w:t>
      </w:r>
    </w:p>
    <w:p w:rsidR="00D36B65" w:rsidRPr="00E13F7C" w:rsidRDefault="00D36B65" w:rsidP="00D36B65">
      <w:pPr>
        <w:pStyle w:val="ListNumber"/>
        <w:spacing w:before="0" w:after="80"/>
        <w:contextualSpacing w:val="0"/>
        <w:rPr>
          <w:sz w:val="22"/>
          <w:szCs w:val="22"/>
        </w:rPr>
      </w:pPr>
      <w:r w:rsidRPr="00E13F7C">
        <w:rPr>
          <w:sz w:val="22"/>
          <w:szCs w:val="22"/>
        </w:rPr>
        <w:t>A line of the file may have at most 120 characters, followed by a line termination sequence.  The line termination sequence must be one of the following two sequences: a linefeed character or a carriage return followed by linefeed character.</w:t>
      </w:r>
    </w:p>
    <w:p w:rsidR="00D36B65" w:rsidRPr="00E13F7C" w:rsidRDefault="00D36B65" w:rsidP="004D6F8D">
      <w:pPr>
        <w:rPr>
          <w:sz w:val="22"/>
          <w:szCs w:val="22"/>
        </w:rPr>
      </w:pPr>
    </w:p>
    <w:p w:rsidR="001D794B" w:rsidRPr="00E13F7C" w:rsidRDefault="00D36B65" w:rsidP="00D36B65">
      <w:pPr>
        <w:rPr>
          <w:sz w:val="22"/>
          <w:szCs w:val="22"/>
        </w:rPr>
      </w:pPr>
      <w:r w:rsidRPr="00E13F7C">
        <w:rPr>
          <w:sz w:val="22"/>
          <w:szCs w:val="22"/>
        </w:rPr>
        <w:t>To:</w:t>
      </w:r>
    </w:p>
    <w:p w:rsidR="003A6909" w:rsidRPr="00E13F7C" w:rsidRDefault="003A6909" w:rsidP="00D36B65">
      <w:pPr>
        <w:rPr>
          <w:sz w:val="22"/>
          <w:szCs w:val="22"/>
        </w:rPr>
      </w:pPr>
    </w:p>
    <w:p w:rsidR="003A6909" w:rsidRPr="00E13F7C" w:rsidRDefault="003A6909" w:rsidP="003A6909">
      <w:pPr>
        <w:pStyle w:val="m3586669054949200212m-7283102889556349906msolistnumber"/>
        <w:spacing w:after="80" w:afterAutospacing="0"/>
        <w:rPr>
          <w:sz w:val="22"/>
          <w:szCs w:val="22"/>
        </w:rPr>
      </w:pPr>
      <w:bookmarkStart w:id="4" w:name="m_3586669054949200212_m_-728310288955634"/>
      <w:r w:rsidRPr="00E13F7C">
        <w:rPr>
          <w:sz w:val="22"/>
          <w:szCs w:val="22"/>
        </w:rPr>
        <w:t>3.   File names should be no more than two hundred and fifty six (256) characters. The file name must use characters from the following set</w:t>
      </w:r>
      <w:bookmarkEnd w:id="4"/>
      <w:r w:rsidRPr="00E13F7C">
        <w:rPr>
          <w:sz w:val="22"/>
          <w:szCs w:val="22"/>
        </w:rPr>
        <w:t xml:space="preserve"> (space, “ ”, 0x20 is not included): </w:t>
      </w:r>
    </w:p>
    <w:p w:rsidR="003A6909" w:rsidRPr="00E13F7C" w:rsidRDefault="003A6909" w:rsidP="003A6909">
      <w:pPr>
        <w:pStyle w:val="m3586669054949200212m-7283102889556349906msolistcontinue2"/>
        <w:spacing w:beforeAutospacing="0" w:after="0" w:afterAutospacing="0"/>
        <w:ind w:left="1080"/>
        <w:rPr>
          <w:sz w:val="22"/>
          <w:szCs w:val="22"/>
        </w:rPr>
      </w:pPr>
      <w:r w:rsidRPr="00E13F7C">
        <w:rPr>
          <w:sz w:val="22"/>
          <w:szCs w:val="22"/>
        </w:rPr>
        <w:t>a b c d e f g h i j k l m n o p q r s t u v w x y z</w:t>
      </w:r>
    </w:p>
    <w:p w:rsidR="003A6909" w:rsidRPr="00E13F7C" w:rsidRDefault="003A6909" w:rsidP="003A6909">
      <w:pPr>
        <w:pStyle w:val="m3586669054949200212m-7283102889556349906msolistcontinue2"/>
        <w:spacing w:beforeAutospacing="0" w:after="0" w:afterAutospacing="0"/>
        <w:ind w:left="1080"/>
        <w:rPr>
          <w:sz w:val="22"/>
          <w:szCs w:val="22"/>
        </w:rPr>
      </w:pPr>
      <w:r w:rsidRPr="00E13F7C">
        <w:rPr>
          <w:sz w:val="22"/>
          <w:szCs w:val="22"/>
        </w:rPr>
        <w:t>A B C D E F G H I J K L M N O P Q R S T U V W X Y Z</w:t>
      </w:r>
    </w:p>
    <w:p w:rsidR="003A6909" w:rsidRPr="00E13F7C" w:rsidRDefault="003A6909" w:rsidP="003A6909">
      <w:pPr>
        <w:pStyle w:val="m3586669054949200212m-7283102889556349906msolistcontinue2"/>
        <w:spacing w:beforeAutospacing="0" w:after="80" w:afterAutospacing="0"/>
        <w:ind w:left="1080"/>
        <w:rPr>
          <w:sz w:val="22"/>
          <w:szCs w:val="22"/>
        </w:rPr>
      </w:pPr>
      <w:r w:rsidRPr="00E13F7C">
        <w:rPr>
          <w:sz w:val="22"/>
          <w:szCs w:val="22"/>
        </w:rPr>
        <w:t>0 1 2 3 4 5 6 7 8 9 _ ^ $ ~ ! # % &amp; - { } ) ( @ ‘ ` . /</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Note that files names in the Windows operating system are case insensitive and case preserving , while file names in Linux operating systems are case sensitive.</w:t>
      </w:r>
      <w:r w:rsidRPr="00E13F7C">
        <w:rPr>
          <w:sz w:val="22"/>
          <w:szCs w:val="22"/>
          <w:lang w:val="en"/>
        </w:rPr>
        <w:t xml:space="preserve"> When a </w:t>
      </w:r>
      <w:hyperlink r:id="rId8" w:tooltip="Computer" w:history="1">
        <w:r w:rsidRPr="00E13F7C">
          <w:rPr>
            <w:rStyle w:val="Hyperlink"/>
            <w:color w:val="auto"/>
            <w:sz w:val="22"/>
            <w:szCs w:val="22"/>
            <w:u w:val="none"/>
            <w:lang w:val="en"/>
          </w:rPr>
          <w:t>computer</w:t>
        </w:r>
      </w:hyperlink>
      <w:r w:rsidRPr="00E13F7C">
        <w:rPr>
          <w:sz w:val="22"/>
          <w:szCs w:val="22"/>
          <w:lang w:val="en"/>
        </w:rPr>
        <w:t xml:space="preserve"> </w:t>
      </w:r>
      <w:hyperlink r:id="rId9" w:tooltip="File system" w:history="1">
        <w:r w:rsidRPr="00E13F7C">
          <w:rPr>
            <w:rStyle w:val="Hyperlink"/>
            <w:color w:val="auto"/>
            <w:sz w:val="22"/>
            <w:szCs w:val="22"/>
            <w:u w:val="none"/>
            <w:lang w:val="en"/>
          </w:rPr>
          <w:t>file system</w:t>
        </w:r>
      </w:hyperlink>
      <w:r w:rsidRPr="00E13F7C">
        <w:rPr>
          <w:sz w:val="22"/>
          <w:szCs w:val="22"/>
          <w:lang w:val="en"/>
        </w:rPr>
        <w:t xml:space="preserve"> stores file names, the computer may keep or discard </w:t>
      </w:r>
      <w:hyperlink r:id="rId10" w:tooltip="Letter case" w:history="1">
        <w:r w:rsidRPr="00E13F7C">
          <w:rPr>
            <w:rStyle w:val="Hyperlink"/>
            <w:color w:val="auto"/>
            <w:sz w:val="22"/>
            <w:szCs w:val="22"/>
            <w:u w:val="none"/>
            <w:lang w:val="en"/>
          </w:rPr>
          <w:t>case</w:t>
        </w:r>
      </w:hyperlink>
      <w:r w:rsidRPr="00E13F7C">
        <w:rPr>
          <w:sz w:val="22"/>
          <w:szCs w:val="22"/>
          <w:lang w:val="en"/>
        </w:rPr>
        <w:t xml:space="preserve"> information. When the case is stored, it is called </w:t>
      </w:r>
      <w:r w:rsidRPr="00E13F7C">
        <w:rPr>
          <w:b/>
          <w:bCs/>
          <w:sz w:val="22"/>
          <w:szCs w:val="22"/>
          <w:lang w:val="en"/>
        </w:rPr>
        <w:t>case preservation</w:t>
      </w:r>
      <w:r w:rsidRPr="00E13F7C">
        <w:rPr>
          <w:sz w:val="22"/>
          <w:szCs w:val="22"/>
          <w:lang w:val="en"/>
        </w:rPr>
        <w:t>.</w:t>
      </w:r>
      <w:r w:rsidRPr="00E13F7C">
        <w:rPr>
          <w:sz w:val="22"/>
          <w:szCs w:val="22"/>
        </w:rPr>
        <w:t xml:space="preserve">File names in IBIS files should be case sensitive so that the IBIS file and the files it references will work properly on both Windows and Linux operating systems. The “/” character is used to delineate </w:t>
      </w:r>
      <w:r w:rsidR="002A43A6">
        <w:rPr>
          <w:sz w:val="22"/>
          <w:szCs w:val="22"/>
        </w:rPr>
        <w:t>directories</w:t>
      </w:r>
      <w:r w:rsidRPr="00E13F7C">
        <w:rPr>
          <w:sz w:val="22"/>
          <w:szCs w:val="22"/>
        </w:rPr>
        <w:t xml:space="preserve"> in a file name. The character sequence “..</w:t>
      </w:r>
      <w:ins w:id="5" w:author="Author">
        <w:r w:rsidR="003F1A5A">
          <w:rPr>
            <w:sz w:val="22"/>
            <w:szCs w:val="22"/>
          </w:rPr>
          <w:t>/</w:t>
        </w:r>
      </w:ins>
      <w:r w:rsidRPr="00E13F7C">
        <w:rPr>
          <w:sz w:val="22"/>
          <w:szCs w:val="22"/>
        </w:rPr>
        <w:t>” is not permitted</w:t>
      </w:r>
      <w:ins w:id="6" w:author="Author">
        <w:r w:rsidR="003F1A5A">
          <w:rPr>
            <w:sz w:val="22"/>
            <w:szCs w:val="22"/>
          </w:rPr>
          <w:t>, except that it is permitted if generated by the EDA tool</w:t>
        </w:r>
      </w:ins>
      <w:r w:rsidRPr="00E13F7C">
        <w:rPr>
          <w:sz w:val="22"/>
          <w:szCs w:val="22"/>
        </w:rPr>
        <w:t>. The first character of a file name shall not be “/”</w:t>
      </w:r>
      <w:ins w:id="7" w:author="Author">
        <w:r w:rsidR="003F1A5A">
          <w:rPr>
            <w:sz w:val="22"/>
            <w:szCs w:val="22"/>
          </w:rPr>
          <w:t>, except that it is permitted if generated by the EDA tool</w:t>
        </w:r>
        <w:r w:rsidR="003F1A5A" w:rsidRPr="00E13F7C">
          <w:rPr>
            <w:sz w:val="22"/>
            <w:szCs w:val="22"/>
          </w:rPr>
          <w:t>.</w:t>
        </w:r>
      </w:ins>
      <w:r w:rsidRPr="00E13F7C">
        <w:rPr>
          <w:sz w:val="22"/>
          <w:szCs w:val="22"/>
        </w:rPr>
        <w:t>.</w:t>
      </w:r>
      <w:r w:rsidR="00EC743A">
        <w:rPr>
          <w:sz w:val="22"/>
          <w:szCs w:val="22"/>
        </w:rPr>
        <w:t xml:space="preserve"> </w:t>
      </w:r>
      <w:r w:rsidR="00EC743A" w:rsidRPr="00E13F7C">
        <w:rPr>
          <w:sz w:val="22"/>
          <w:szCs w:val="22"/>
        </w:rPr>
        <w:t xml:space="preserve">The </w:t>
      </w:r>
      <w:r w:rsidR="00EC743A">
        <w:rPr>
          <w:sz w:val="22"/>
          <w:szCs w:val="22"/>
        </w:rPr>
        <w:t>last</w:t>
      </w:r>
      <w:r w:rsidR="00EC743A" w:rsidRPr="00E13F7C">
        <w:rPr>
          <w:sz w:val="22"/>
          <w:szCs w:val="22"/>
        </w:rPr>
        <w:t xml:space="preserve"> character of a file name shall not be “/”. </w:t>
      </w:r>
      <w:r w:rsidRPr="00E13F7C">
        <w:rPr>
          <w:sz w:val="22"/>
          <w:szCs w:val="22"/>
        </w:rPr>
        <w:t xml:space="preserve">The EDA tool is responsible for making any </w:t>
      </w:r>
      <w:r w:rsidRPr="00E13F7C">
        <w:rPr>
          <w:sz w:val="22"/>
          <w:szCs w:val="22"/>
        </w:rPr>
        <w:lastRenderedPageBreak/>
        <w:t xml:space="preserve">operating system-specific adjustments (for example, replacing forward slashes "/" with backslashes "\") if necessary. </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The characters after the last “.”  are considered the file name extension. There are places in this document that specify the file name extension for specific files types (e.g. .ibs, .pkg, and .ami). These extensions are case sensitive.</w:t>
      </w:r>
    </w:p>
    <w:p w:rsidR="003A6909" w:rsidRDefault="003A6909" w:rsidP="003A6909">
      <w:pPr>
        <w:pStyle w:val="m3586669054949200212m-7283102889556349906msolistcontinue"/>
        <w:spacing w:after="80" w:afterAutospacing="0"/>
        <w:rPr>
          <w:ins w:id="8" w:author="Author"/>
          <w:sz w:val="22"/>
          <w:szCs w:val="22"/>
        </w:rPr>
      </w:pPr>
      <w:r w:rsidRPr="00E13F7C">
        <w:rPr>
          <w:sz w:val="22"/>
          <w:szCs w:val="22"/>
        </w:rPr>
        <w:t>“file name” shall mean the name of the file, including the path relative to the directory containing the file that references the “file name”.  A “fil</w:t>
      </w:r>
      <w:r w:rsidR="002A43A6">
        <w:rPr>
          <w:sz w:val="22"/>
          <w:szCs w:val="22"/>
        </w:rPr>
        <w:t xml:space="preserve">e name” may </w:t>
      </w:r>
      <w:del w:id="9" w:author="Author">
        <w:r w:rsidR="002A43A6" w:rsidDel="008E0AEB">
          <w:rPr>
            <w:sz w:val="22"/>
            <w:szCs w:val="22"/>
          </w:rPr>
          <w:delText xml:space="preserve">also </w:delText>
        </w:r>
      </w:del>
      <w:ins w:id="10" w:author="Author">
        <w:r w:rsidR="008E0AEB">
          <w:rPr>
            <w:sz w:val="22"/>
            <w:szCs w:val="22"/>
          </w:rPr>
          <w:t>not</w:t>
        </w:r>
        <w:r w:rsidR="008E0AEB">
          <w:rPr>
            <w:sz w:val="22"/>
            <w:szCs w:val="22"/>
          </w:rPr>
          <w:t xml:space="preserve"> </w:t>
        </w:r>
      </w:ins>
      <w:r w:rsidR="002A43A6">
        <w:rPr>
          <w:sz w:val="22"/>
          <w:szCs w:val="22"/>
        </w:rPr>
        <w:t>be a directory.</w:t>
      </w:r>
    </w:p>
    <w:p w:rsidR="008E0AEB" w:rsidRPr="00E13F7C" w:rsidRDefault="008E0AEB" w:rsidP="003A6909">
      <w:pPr>
        <w:pStyle w:val="m3586669054949200212m-7283102889556349906msolistcontinue"/>
        <w:spacing w:after="80" w:afterAutospacing="0"/>
        <w:rPr>
          <w:sz w:val="22"/>
          <w:szCs w:val="22"/>
        </w:rPr>
      </w:pPr>
      <w:ins w:id="11" w:author="Author">
        <w:r>
          <w:rPr>
            <w:sz w:val="22"/>
            <w:szCs w:val="22"/>
          </w:rPr>
          <w:t>Directory (path) names follow the same rules as file names, except that they shall be the name</w:t>
        </w:r>
        <w:bookmarkStart w:id="12" w:name="_GoBack"/>
        <w:bookmarkEnd w:id="12"/>
        <w:r>
          <w:rPr>
            <w:sz w:val="22"/>
            <w:szCs w:val="22"/>
          </w:rPr>
          <w:t xml:space="preserve"> of a directory.</w:t>
        </w:r>
      </w:ins>
    </w:p>
    <w:p w:rsidR="00E13F7C" w:rsidRPr="00E13F7C" w:rsidRDefault="00E13F7C" w:rsidP="003A6909">
      <w:pPr>
        <w:pStyle w:val="m3586669054949200212m-7283102889556349906msolistcontinue"/>
        <w:spacing w:after="80" w:afterAutospacing="0"/>
        <w:rPr>
          <w:sz w:val="22"/>
          <w:szCs w:val="22"/>
        </w:rPr>
      </w:pPr>
      <w:r w:rsidRPr="00E13F7C">
        <w:rPr>
          <w:sz w:val="22"/>
          <w:szCs w:val="22"/>
        </w:rPr>
        <w:t>Example file names defined inside</w:t>
      </w:r>
      <w:r w:rsidR="003A6909" w:rsidRPr="00E13F7C">
        <w:rPr>
          <w:sz w:val="22"/>
          <w:szCs w:val="22"/>
        </w:rPr>
        <w:t xml:space="preserve"> </w:t>
      </w:r>
      <w:r w:rsidRPr="00E13F7C">
        <w:rPr>
          <w:sz w:val="22"/>
          <w:szCs w:val="22"/>
        </w:rPr>
        <w:t xml:space="preserve">of </w:t>
      </w:r>
      <w:r w:rsidR="003A6909" w:rsidRPr="00E13F7C">
        <w:rPr>
          <w:sz w:val="22"/>
          <w:szCs w:val="22"/>
        </w:rPr>
        <w:t>IBIS file xyz.ibs</w:t>
      </w:r>
      <w:r w:rsidRPr="00E13F7C">
        <w:rPr>
          <w:sz w:val="22"/>
          <w:szCs w:val="22"/>
        </w:rPr>
        <w:t>:</w:t>
      </w:r>
    </w:p>
    <w:p w:rsidR="00E13F7C" w:rsidRPr="00E13F7C" w:rsidRDefault="003A6909" w:rsidP="00E13F7C">
      <w:pPr>
        <w:pStyle w:val="m3586669054949200212m-7283102889556349906msolistcontinue"/>
        <w:spacing w:after="80" w:afterAutospacing="0"/>
        <w:ind w:left="720"/>
        <w:contextualSpacing/>
        <w:rPr>
          <w:sz w:val="22"/>
          <w:szCs w:val="22"/>
        </w:rPr>
      </w:pPr>
      <w:r w:rsidRPr="00E13F7C">
        <w:rPr>
          <w:sz w:val="22"/>
          <w:szCs w:val="22"/>
        </w:rPr>
        <w:t xml:space="preserve">xyz/ami/Tx/Tx.ami </w:t>
      </w:r>
    </w:p>
    <w:p w:rsidR="003A6909" w:rsidRPr="00E13F7C" w:rsidRDefault="003A6909" w:rsidP="00E13F7C">
      <w:pPr>
        <w:pStyle w:val="m3586669054949200212m-7283102889556349906msolistcontinue"/>
        <w:spacing w:after="80" w:afterAutospacing="0"/>
        <w:ind w:left="720"/>
        <w:contextualSpacing/>
        <w:rPr>
          <w:sz w:val="22"/>
          <w:szCs w:val="22"/>
        </w:rPr>
      </w:pPr>
      <w:r w:rsidRPr="00E13F7C">
        <w:rPr>
          <w:sz w:val="22"/>
          <w:szCs w:val="22"/>
        </w:rPr>
        <w:t>xyz/ami/Tx/Tx.dll</w:t>
      </w:r>
    </w:p>
    <w:p w:rsidR="003A6909" w:rsidRPr="00E13F7C" w:rsidRDefault="003A6909" w:rsidP="00E13F7C">
      <w:pPr>
        <w:pStyle w:val="Exampletext"/>
        <w:ind w:left="720"/>
        <w:contextualSpacing/>
        <w:rPr>
          <w:rFonts w:ascii="Times New Roman" w:hAnsi="Times New Roman" w:cs="Times New Roman"/>
          <w:sz w:val="22"/>
          <w:szCs w:val="22"/>
        </w:rPr>
      </w:pPr>
      <w:r w:rsidRPr="00E13F7C">
        <w:rPr>
          <w:rFonts w:ascii="Times New Roman" w:hAnsi="Times New Roman" w:cs="Times New Roman"/>
          <w:sz w:val="22"/>
          <w:szCs w:val="22"/>
        </w:rPr>
        <w:t>xyz/interconnect/xyz_uncoupled/xyz_uncoupled.ims</w:t>
      </w:r>
    </w:p>
    <w:p w:rsidR="003A6909" w:rsidRPr="00E13F7C" w:rsidRDefault="003A6909" w:rsidP="00E13F7C">
      <w:pPr>
        <w:pStyle w:val="Exampletext"/>
        <w:ind w:left="720"/>
        <w:contextualSpacing/>
        <w:rPr>
          <w:rFonts w:ascii="Times New Roman" w:hAnsi="Times New Roman" w:cs="Times New Roman"/>
          <w:sz w:val="22"/>
          <w:szCs w:val="22"/>
        </w:rPr>
      </w:pPr>
      <w:r w:rsidRPr="00E13F7C">
        <w:rPr>
          <w:rFonts w:ascii="Times New Roman" w:hAnsi="Times New Roman" w:cs="Times New Roman"/>
          <w:sz w:val="22"/>
          <w:szCs w:val="22"/>
        </w:rPr>
        <w:t>xyz_coupled xyz/interconnect/xyz_coupled/xyz_coupled.ims</w:t>
      </w:r>
    </w:p>
    <w:p w:rsidR="003A6909" w:rsidRPr="00E13F7C" w:rsidRDefault="003A6909" w:rsidP="003A6909">
      <w:pPr>
        <w:pStyle w:val="Exampletext"/>
        <w:rPr>
          <w:rFonts w:ascii="Times New Roman" w:hAnsi="Times New Roman" w:cs="Times New Roman"/>
          <w:sz w:val="22"/>
          <w:szCs w:val="22"/>
        </w:rPr>
      </w:pPr>
    </w:p>
    <w:p w:rsidR="003A6909" w:rsidRPr="00E13F7C" w:rsidRDefault="00E13F7C" w:rsidP="003A6909">
      <w:pPr>
        <w:pStyle w:val="Exampletext"/>
        <w:contextualSpacing/>
        <w:rPr>
          <w:rFonts w:ascii="Times New Roman" w:hAnsi="Times New Roman" w:cs="Times New Roman"/>
          <w:sz w:val="22"/>
          <w:szCs w:val="22"/>
        </w:rPr>
      </w:pPr>
      <w:r w:rsidRPr="00E13F7C">
        <w:rPr>
          <w:rFonts w:ascii="Times New Roman" w:hAnsi="Times New Roman" w:cs="Times New Roman"/>
          <w:sz w:val="22"/>
          <w:szCs w:val="22"/>
        </w:rPr>
        <w:t>Example file names defined inside of file xyz/interconnect/xyz_uncoupled/xyz_uncoupled.ims</w:t>
      </w:r>
    </w:p>
    <w:p w:rsidR="003A6909" w:rsidRPr="00E13F7C" w:rsidRDefault="003A6909" w:rsidP="00E13F7C">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File_TS snp/DQ1.s2p</w:t>
      </w: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3A6909">
      <w:pPr>
        <w:pStyle w:val="Exampletext"/>
        <w:rPr>
          <w:rFonts w:ascii="Times New Roman" w:hAnsi="Times New Roman" w:cs="Times New Roman"/>
          <w:sz w:val="22"/>
          <w:szCs w:val="22"/>
        </w:rPr>
      </w:pPr>
      <w:r w:rsidRPr="00E13F7C">
        <w:rPr>
          <w:rFonts w:ascii="Times New Roman" w:hAnsi="Times New Roman" w:cs="Times New Roman"/>
          <w:sz w:val="22"/>
          <w:szCs w:val="22"/>
        </w:rPr>
        <w:t>If xyz.ibs is in the directory IBIS, then the</w:t>
      </w:r>
      <w:r w:rsidR="00E13F7C">
        <w:rPr>
          <w:rFonts w:ascii="Times New Roman" w:hAnsi="Times New Roman" w:cs="Times New Roman"/>
          <w:sz w:val="22"/>
          <w:szCs w:val="22"/>
        </w:rPr>
        <w:t>se files</w:t>
      </w:r>
      <w:r w:rsidRPr="00E13F7C">
        <w:rPr>
          <w:rFonts w:ascii="Times New Roman" w:hAnsi="Times New Roman" w:cs="Times New Roman"/>
          <w:sz w:val="22"/>
          <w:szCs w:val="22"/>
        </w:rPr>
        <w:t xml:space="preserve"> </w:t>
      </w:r>
      <w:r w:rsidR="00E13F7C">
        <w:rPr>
          <w:rFonts w:ascii="Times New Roman" w:hAnsi="Times New Roman" w:cs="Times New Roman"/>
          <w:sz w:val="22"/>
          <w:szCs w:val="22"/>
        </w:rPr>
        <w:t xml:space="preserve">and directories </w:t>
      </w:r>
      <w:r w:rsidRPr="00E13F7C">
        <w:rPr>
          <w:rFonts w:ascii="Times New Roman" w:hAnsi="Times New Roman" w:cs="Times New Roman"/>
          <w:sz w:val="22"/>
          <w:szCs w:val="22"/>
        </w:rPr>
        <w:t>will be in the following directories:</w:t>
      </w: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xyz.ibs</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ami</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interconnect</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IBIS/xyz/ami</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Tx.ami</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Tx.dll</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xyz_uncoupled</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xyz_coupled</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IBIS/xyz/interconnect/xyz_uncoupled</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xyx_uncoupled.ims</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snp</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IBIS/xyz/interconnect/xyz_uncoupled/snp</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lastRenderedPageBreak/>
        <w:t xml:space="preserve">DQ1.s2p </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IBIS/xyz/interconnect/xyz_coupled</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xyx_coupled.ims</w:t>
      </w: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3A6909">
      <w:pPr>
        <w:pStyle w:val="Exampletext"/>
        <w:rPr>
          <w:rFonts w:ascii="Times New Roman" w:hAnsi="Times New Roman" w:cs="Times New Roman"/>
          <w:sz w:val="22"/>
          <w:szCs w:val="22"/>
        </w:rPr>
      </w:pPr>
      <w:r w:rsidRPr="00E13F7C">
        <w:rPr>
          <w:rFonts w:ascii="Times New Roman" w:hAnsi="Times New Roman" w:cs="Times New Roman"/>
          <w:sz w:val="22"/>
          <w:szCs w:val="22"/>
        </w:rPr>
        <w:t xml:space="preserve">Note that </w:t>
      </w:r>
      <w:r w:rsidR="00E13F7C">
        <w:rPr>
          <w:rFonts w:ascii="Times New Roman" w:hAnsi="Times New Roman" w:cs="Times New Roman"/>
          <w:sz w:val="22"/>
          <w:szCs w:val="22"/>
        </w:rPr>
        <w:t>when a “</w:t>
      </w:r>
      <w:r w:rsidRPr="00E13F7C">
        <w:rPr>
          <w:rFonts w:ascii="Times New Roman" w:hAnsi="Times New Roman" w:cs="Times New Roman"/>
          <w:sz w:val="22"/>
          <w:szCs w:val="22"/>
        </w:rPr>
        <w:t>file name</w:t>
      </w:r>
      <w:r w:rsidR="00E13F7C">
        <w:rPr>
          <w:rFonts w:ascii="Times New Roman" w:hAnsi="Times New Roman" w:cs="Times New Roman"/>
          <w:sz w:val="22"/>
          <w:szCs w:val="22"/>
        </w:rPr>
        <w:t xml:space="preserve">” </w:t>
      </w:r>
      <w:r w:rsidRPr="00E13F7C">
        <w:rPr>
          <w:rFonts w:ascii="Times New Roman" w:hAnsi="Times New Roman" w:cs="Times New Roman"/>
          <w:sz w:val="22"/>
          <w:szCs w:val="22"/>
        </w:rPr>
        <w:t xml:space="preserve"> </w:t>
      </w:r>
      <w:r w:rsidR="00E13F7C">
        <w:rPr>
          <w:rFonts w:ascii="Times New Roman" w:hAnsi="Times New Roman" w:cs="Times New Roman"/>
          <w:sz w:val="22"/>
          <w:szCs w:val="22"/>
        </w:rPr>
        <w:t>is referenced inside of a “source file” the location of that “</w:t>
      </w:r>
      <w:r w:rsidR="00E13F7C" w:rsidRPr="00E13F7C">
        <w:rPr>
          <w:rFonts w:ascii="Times New Roman" w:hAnsi="Times New Roman" w:cs="Times New Roman"/>
          <w:sz w:val="22"/>
          <w:szCs w:val="22"/>
        </w:rPr>
        <w:t>file name</w:t>
      </w:r>
      <w:r w:rsidR="00E13F7C">
        <w:rPr>
          <w:rFonts w:ascii="Times New Roman" w:hAnsi="Times New Roman" w:cs="Times New Roman"/>
          <w:sz w:val="22"/>
          <w:szCs w:val="22"/>
        </w:rPr>
        <w:t>”</w:t>
      </w:r>
      <w:r w:rsidRPr="00E13F7C">
        <w:rPr>
          <w:rFonts w:ascii="Times New Roman" w:hAnsi="Times New Roman" w:cs="Times New Roman"/>
          <w:sz w:val="22"/>
          <w:szCs w:val="22"/>
        </w:rPr>
        <w:t xml:space="preserve"> shall always be r</w:t>
      </w:r>
      <w:r w:rsidR="00E13F7C">
        <w:rPr>
          <w:rFonts w:ascii="Times New Roman" w:hAnsi="Times New Roman" w:cs="Times New Roman"/>
          <w:sz w:val="22"/>
          <w:szCs w:val="22"/>
        </w:rPr>
        <w:t>elative to the location of the “source file”.</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 xml:space="preserve">The space character remains an illegal file name character. When an IBIS file is delivered all supporting files shall either be in the same directory as the IBIS file, or in </w:t>
      </w:r>
      <w:r w:rsidR="002A43A6">
        <w:rPr>
          <w:sz w:val="22"/>
          <w:szCs w:val="22"/>
        </w:rPr>
        <w:t>directories</w:t>
      </w:r>
      <w:r w:rsidRPr="00E13F7C">
        <w:rPr>
          <w:sz w:val="22"/>
          <w:szCs w:val="22"/>
        </w:rPr>
        <w:t xml:space="preserve"> below this directory. Absolute files names (e.g. that begin with // or C:) are not permitted. Users and EDA tools may choose to move supporting files into other directories</w:t>
      </w:r>
      <w:r w:rsidR="00E13F7C">
        <w:rPr>
          <w:sz w:val="22"/>
          <w:szCs w:val="22"/>
        </w:rPr>
        <w:t xml:space="preserve"> that are not located below the location of the “source file”. These </w:t>
      </w:r>
      <w:r w:rsidRPr="00E13F7C">
        <w:rPr>
          <w:sz w:val="22"/>
          <w:szCs w:val="22"/>
        </w:rPr>
        <w:t xml:space="preserve">files may be put on a tool specific search path or </w:t>
      </w:r>
      <w:r w:rsidR="00CE5E41">
        <w:rPr>
          <w:sz w:val="22"/>
          <w:szCs w:val="22"/>
        </w:rPr>
        <w:t>have added</w:t>
      </w:r>
      <w:r w:rsidRPr="00E13F7C">
        <w:rPr>
          <w:sz w:val="22"/>
          <w:szCs w:val="22"/>
        </w:rPr>
        <w:t xml:space="preserve"> symbolic links. The IBIS parser </w:t>
      </w:r>
      <w:r w:rsidR="00CE5E41">
        <w:rPr>
          <w:sz w:val="22"/>
          <w:szCs w:val="22"/>
        </w:rPr>
        <w:t>may</w:t>
      </w:r>
      <w:r w:rsidRPr="00E13F7C">
        <w:rPr>
          <w:sz w:val="22"/>
          <w:szCs w:val="22"/>
        </w:rPr>
        <w:t xml:space="preserve"> report such non-stand</w:t>
      </w:r>
      <w:r w:rsidR="00CE5E41">
        <w:rPr>
          <w:sz w:val="22"/>
          <w:szCs w:val="22"/>
        </w:rPr>
        <w:t>ard file names as either errors or</w:t>
      </w:r>
      <w:r w:rsidRPr="00E13F7C">
        <w:rPr>
          <w:sz w:val="22"/>
          <w:szCs w:val="22"/>
        </w:rPr>
        <w:t xml:space="preserve"> warnings</w:t>
      </w:r>
      <w:r w:rsidR="00CE5E41">
        <w:rPr>
          <w:sz w:val="22"/>
          <w:szCs w:val="22"/>
        </w:rPr>
        <w:t>.</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Furthermore, lower-case file_name entries are recommended to avoid possible conflicts with file naming conventions under different operating systems. Case differences between otherwise identical file</w:t>
      </w:r>
      <w:r w:rsidR="00CE5E41">
        <w:rPr>
          <w:sz w:val="22"/>
          <w:szCs w:val="22"/>
        </w:rPr>
        <w:t xml:space="preserve"> </w:t>
      </w:r>
      <w:r w:rsidRPr="00E13F7C">
        <w:rPr>
          <w:sz w:val="22"/>
          <w:szCs w:val="22"/>
        </w:rPr>
        <w:t xml:space="preserve">name entries should be avoided. </w:t>
      </w:r>
    </w:p>
    <w:p w:rsidR="003A6909" w:rsidRPr="00E13F7C" w:rsidRDefault="003A6909" w:rsidP="00D36B65">
      <w:pPr>
        <w:rPr>
          <w:sz w:val="22"/>
          <w:szCs w:val="22"/>
        </w:rPr>
      </w:pPr>
    </w:p>
    <w:p w:rsidR="003A6909" w:rsidRPr="00E13F7C" w:rsidRDefault="003A6909" w:rsidP="003A6909">
      <w:pPr>
        <w:pStyle w:val="ListNumber"/>
        <w:numPr>
          <w:ilvl w:val="0"/>
          <w:numId w:val="77"/>
        </w:numPr>
        <w:spacing w:before="0" w:after="80"/>
        <w:contextualSpacing w:val="0"/>
        <w:rPr>
          <w:sz w:val="22"/>
          <w:szCs w:val="22"/>
        </w:rPr>
      </w:pPr>
      <w:r w:rsidRPr="00E13F7C">
        <w:rPr>
          <w:sz w:val="22"/>
          <w:szCs w:val="22"/>
        </w:rPr>
        <w:t>A line of the file may have at most 1024 characters, followed by a line termination sequence.  The line termination sequence must be one of the following two sequences: a linefeed character or a carriage return followed by linefeed character.</w:t>
      </w:r>
    </w:p>
    <w:p w:rsidR="00CE267C" w:rsidRPr="00E13F7C" w:rsidRDefault="00CE267C" w:rsidP="00CE267C">
      <w:pPr>
        <w:pStyle w:val="Keyword"/>
        <w:spacing w:before="0" w:after="80"/>
        <w:rPr>
          <w:sz w:val="22"/>
          <w:szCs w:val="22"/>
        </w:rPr>
      </w:pPr>
    </w:p>
    <w:p w:rsidR="004D6F8D" w:rsidRPr="00E13F7C" w:rsidRDefault="004D6F8D" w:rsidP="004D6F8D">
      <w:pPr>
        <w:pStyle w:val="Keyword"/>
        <w:spacing w:before="0" w:after="80"/>
        <w:jc w:val="center"/>
        <w:rPr>
          <w:b/>
          <w:sz w:val="22"/>
          <w:szCs w:val="22"/>
        </w:rPr>
      </w:pPr>
    </w:p>
    <w:p w:rsidR="002A43A6" w:rsidRDefault="002A43A6" w:rsidP="002A43A6">
      <w:pPr>
        <w:pStyle w:val="Default"/>
        <w:rPr>
          <w:b/>
          <w:bCs/>
          <w:sz w:val="23"/>
          <w:szCs w:val="23"/>
        </w:rPr>
      </w:pPr>
      <w:r>
        <w:t>Change to  </w:t>
      </w:r>
      <w:r>
        <w:rPr>
          <w:i/>
          <w:iCs/>
          <w:sz w:val="23"/>
          <w:szCs w:val="23"/>
        </w:rPr>
        <w:t xml:space="preserve">Keyword: </w:t>
      </w:r>
      <w:r>
        <w:rPr>
          <w:b/>
          <w:bCs/>
          <w:sz w:val="23"/>
          <w:szCs w:val="23"/>
        </w:rPr>
        <w:t xml:space="preserve">[File Name] </w:t>
      </w:r>
    </w:p>
    <w:p w:rsidR="002A43A6" w:rsidRDefault="002A43A6" w:rsidP="002A43A6">
      <w:pPr>
        <w:pStyle w:val="Default"/>
        <w:ind w:left="720"/>
        <w:rPr>
          <w:sz w:val="23"/>
          <w:szCs w:val="23"/>
        </w:rPr>
      </w:pPr>
      <w:r>
        <w:rPr>
          <w:b/>
          <w:bCs/>
          <w:sz w:val="23"/>
          <w:szCs w:val="23"/>
        </w:rPr>
        <w:t>Currently</w:t>
      </w:r>
    </w:p>
    <w:p w:rsidR="002A43A6" w:rsidRDefault="002A43A6" w:rsidP="002A43A6">
      <w:pPr>
        <w:pStyle w:val="Default"/>
        <w:ind w:left="1440"/>
        <w:rPr>
          <w:sz w:val="23"/>
          <w:szCs w:val="23"/>
        </w:rPr>
      </w:pPr>
      <w:r>
        <w:rPr>
          <w:i/>
          <w:iCs/>
          <w:sz w:val="23"/>
          <w:szCs w:val="23"/>
        </w:rPr>
        <w:t xml:space="preserve">Keyword: </w:t>
      </w:r>
      <w:r>
        <w:rPr>
          <w:b/>
          <w:bCs/>
          <w:sz w:val="23"/>
          <w:szCs w:val="23"/>
        </w:rPr>
        <w:t xml:space="preserve">[File Name] </w:t>
      </w:r>
    </w:p>
    <w:p w:rsidR="002A43A6" w:rsidRDefault="002A43A6" w:rsidP="002A43A6">
      <w:pPr>
        <w:pStyle w:val="Default"/>
        <w:ind w:left="1440"/>
        <w:rPr>
          <w:sz w:val="23"/>
          <w:szCs w:val="23"/>
        </w:rPr>
      </w:pPr>
      <w:r>
        <w:rPr>
          <w:i/>
          <w:iCs/>
          <w:sz w:val="23"/>
          <w:szCs w:val="23"/>
        </w:rPr>
        <w:t xml:space="preserve">Required: </w:t>
      </w:r>
      <w:r>
        <w:rPr>
          <w:sz w:val="23"/>
          <w:szCs w:val="23"/>
        </w:rPr>
        <w:t xml:space="preserve">Yes </w:t>
      </w:r>
    </w:p>
    <w:p w:rsidR="002A43A6" w:rsidRDefault="002A43A6" w:rsidP="002A43A6">
      <w:pPr>
        <w:pStyle w:val="Default"/>
        <w:ind w:left="1440"/>
        <w:rPr>
          <w:sz w:val="23"/>
          <w:szCs w:val="23"/>
        </w:rPr>
      </w:pPr>
      <w:r>
        <w:rPr>
          <w:i/>
          <w:iCs/>
          <w:sz w:val="23"/>
          <w:szCs w:val="23"/>
        </w:rPr>
        <w:t xml:space="preserve">Description: </w:t>
      </w:r>
      <w:r>
        <w:rPr>
          <w:sz w:val="23"/>
          <w:szCs w:val="23"/>
        </w:rPr>
        <w:t xml:space="preserve">Specifies the name of the .ibs file. </w:t>
      </w:r>
    </w:p>
    <w:p w:rsidR="002A43A6" w:rsidRDefault="002A43A6" w:rsidP="002A43A6">
      <w:pPr>
        <w:pStyle w:val="PlainText"/>
        <w:ind w:left="1440"/>
        <w:rPr>
          <w:sz w:val="23"/>
          <w:szCs w:val="23"/>
        </w:rPr>
      </w:pPr>
      <w:r>
        <w:rPr>
          <w:i/>
          <w:iCs/>
          <w:sz w:val="23"/>
          <w:szCs w:val="23"/>
        </w:rPr>
        <w:t xml:space="preserve">Usage Rules: </w:t>
      </w:r>
      <w:r>
        <w:rPr>
          <w:sz w:val="23"/>
          <w:szCs w:val="23"/>
        </w:rPr>
        <w:t>The file name must conform to the rules in paragraph 3 of Section 3, "GENERAL SYNTAX RULES AND GUIDELINES". In addition, the file name must use the extension “.ibs”, “.pkg”, or “.ebd”. The file name must be the actual name of the file.</w:t>
      </w:r>
    </w:p>
    <w:p w:rsidR="002A43A6" w:rsidRDefault="002A43A6" w:rsidP="002A43A6">
      <w:pPr>
        <w:pStyle w:val="PlainText"/>
        <w:ind w:left="720"/>
        <w:rPr>
          <w:sz w:val="23"/>
          <w:szCs w:val="23"/>
        </w:rPr>
      </w:pPr>
      <w:r>
        <w:rPr>
          <w:sz w:val="23"/>
          <w:szCs w:val="23"/>
        </w:rPr>
        <w:t>Change to</w:t>
      </w:r>
    </w:p>
    <w:p w:rsidR="002A43A6" w:rsidRDefault="002A43A6" w:rsidP="002A43A6">
      <w:pPr>
        <w:pStyle w:val="Default"/>
        <w:ind w:left="1440"/>
        <w:rPr>
          <w:sz w:val="23"/>
          <w:szCs w:val="23"/>
        </w:rPr>
      </w:pPr>
      <w:r>
        <w:rPr>
          <w:i/>
          <w:iCs/>
          <w:sz w:val="23"/>
          <w:szCs w:val="23"/>
        </w:rPr>
        <w:t xml:space="preserve">Keyword: </w:t>
      </w:r>
      <w:r>
        <w:rPr>
          <w:b/>
          <w:bCs/>
          <w:sz w:val="23"/>
          <w:szCs w:val="23"/>
        </w:rPr>
        <w:t xml:space="preserve">[File Name] </w:t>
      </w:r>
    </w:p>
    <w:p w:rsidR="002A43A6" w:rsidRDefault="002A43A6" w:rsidP="002A43A6">
      <w:pPr>
        <w:pStyle w:val="Default"/>
        <w:ind w:left="1440"/>
        <w:rPr>
          <w:sz w:val="23"/>
          <w:szCs w:val="23"/>
        </w:rPr>
      </w:pPr>
      <w:r>
        <w:rPr>
          <w:i/>
          <w:iCs/>
          <w:sz w:val="23"/>
          <w:szCs w:val="23"/>
        </w:rPr>
        <w:t xml:space="preserve">Required: </w:t>
      </w:r>
      <w:r>
        <w:rPr>
          <w:sz w:val="23"/>
          <w:szCs w:val="23"/>
        </w:rPr>
        <w:t xml:space="preserve">Yes </w:t>
      </w:r>
    </w:p>
    <w:p w:rsidR="002A43A6" w:rsidRDefault="002A43A6" w:rsidP="002A43A6">
      <w:pPr>
        <w:pStyle w:val="Default"/>
        <w:ind w:left="1440"/>
        <w:rPr>
          <w:sz w:val="23"/>
          <w:szCs w:val="23"/>
        </w:rPr>
      </w:pPr>
      <w:r>
        <w:rPr>
          <w:i/>
          <w:iCs/>
          <w:sz w:val="23"/>
          <w:szCs w:val="23"/>
        </w:rPr>
        <w:t xml:space="preserve">Description: </w:t>
      </w:r>
      <w:r>
        <w:rPr>
          <w:sz w:val="23"/>
          <w:szCs w:val="23"/>
        </w:rPr>
        <w:t xml:space="preserve">Specifies the name of the .ibs file. </w:t>
      </w:r>
    </w:p>
    <w:p w:rsidR="002A43A6" w:rsidRDefault="002A43A6" w:rsidP="002A43A6">
      <w:pPr>
        <w:pStyle w:val="PlainText"/>
        <w:ind w:left="1440"/>
        <w:rPr>
          <w:sz w:val="23"/>
          <w:szCs w:val="23"/>
        </w:rPr>
      </w:pPr>
      <w:r>
        <w:rPr>
          <w:i/>
          <w:iCs/>
          <w:sz w:val="23"/>
          <w:szCs w:val="23"/>
        </w:rPr>
        <w:t xml:space="preserve">Usage Rules: </w:t>
      </w:r>
      <w:r>
        <w:rPr>
          <w:sz w:val="23"/>
          <w:szCs w:val="23"/>
        </w:rPr>
        <w:t>The file name must conform to the rules in paragraph 3 of Section 3, "GENERAL SYNTAX RULES AND GUIDELINES". In addition</w:t>
      </w:r>
    </w:p>
    <w:p w:rsidR="002A43A6" w:rsidRDefault="002A43A6" w:rsidP="002A43A6">
      <w:pPr>
        <w:pStyle w:val="PlainText"/>
        <w:numPr>
          <w:ilvl w:val="0"/>
          <w:numId w:val="78"/>
        </w:numPr>
        <w:spacing w:before="0"/>
        <w:rPr>
          <w:sz w:val="23"/>
          <w:szCs w:val="23"/>
        </w:rPr>
      </w:pPr>
      <w:r>
        <w:rPr>
          <w:sz w:val="23"/>
          <w:szCs w:val="23"/>
        </w:rPr>
        <w:t xml:space="preserve">The file name must use the extension “.ibs”, “.pkg”, or “.ebd”. </w:t>
      </w:r>
    </w:p>
    <w:p w:rsidR="002A43A6" w:rsidRDefault="002A43A6" w:rsidP="002A43A6">
      <w:pPr>
        <w:pStyle w:val="PlainText"/>
        <w:numPr>
          <w:ilvl w:val="0"/>
          <w:numId w:val="78"/>
        </w:numPr>
        <w:spacing w:before="0"/>
        <w:rPr>
          <w:sz w:val="23"/>
          <w:szCs w:val="23"/>
        </w:rPr>
      </w:pPr>
      <w:r>
        <w:rPr>
          <w:sz w:val="23"/>
          <w:szCs w:val="23"/>
        </w:rPr>
        <w:t>The file name must be the actual name of the file.</w:t>
      </w:r>
    </w:p>
    <w:p w:rsidR="002A43A6" w:rsidRDefault="002A43A6" w:rsidP="002A43A6">
      <w:pPr>
        <w:pStyle w:val="PlainText"/>
        <w:numPr>
          <w:ilvl w:val="0"/>
          <w:numId w:val="78"/>
        </w:numPr>
        <w:spacing w:before="0"/>
        <w:rPr>
          <w:sz w:val="23"/>
          <w:szCs w:val="23"/>
        </w:rPr>
      </w:pPr>
      <w:r>
        <w:rPr>
          <w:sz w:val="23"/>
          <w:szCs w:val="23"/>
        </w:rPr>
        <w:lastRenderedPageBreak/>
        <w:t>There may not be a “/” in the file name.</w:t>
      </w:r>
    </w:p>
    <w:p w:rsidR="00CF1827" w:rsidRDefault="00CF1827" w:rsidP="00CF1827">
      <w:pPr>
        <w:rPr>
          <w:sz w:val="22"/>
          <w:szCs w:val="22"/>
        </w:rPr>
      </w:pPr>
    </w:p>
    <w:p w:rsidR="00ED5BCA" w:rsidRDefault="00ED5BCA" w:rsidP="00ED5BCA">
      <w:pPr>
        <w:autoSpaceDE w:val="0"/>
        <w:autoSpaceDN w:val="0"/>
        <w:adjustRightInd w:val="0"/>
        <w:spacing w:before="0"/>
      </w:pPr>
    </w:p>
    <w:p w:rsidR="00ED5BCA" w:rsidRDefault="00ED5BCA" w:rsidP="00ED5BCA">
      <w:pPr>
        <w:autoSpaceDE w:val="0"/>
        <w:autoSpaceDN w:val="0"/>
        <w:adjustRightInd w:val="0"/>
        <w:spacing w:before="0"/>
      </w:pPr>
    </w:p>
    <w:p w:rsidR="00ED5BCA" w:rsidRDefault="00ED5BCA" w:rsidP="00ED5BCA">
      <w:pPr>
        <w:autoSpaceDE w:val="0"/>
        <w:autoSpaceDN w:val="0"/>
        <w:adjustRightInd w:val="0"/>
        <w:spacing w:before="0"/>
        <w:rPr>
          <w:color w:val="000000"/>
          <w:sz w:val="23"/>
          <w:szCs w:val="23"/>
          <w:lang w:eastAsia="en-US"/>
        </w:rPr>
      </w:pPr>
      <w:r>
        <w:t>Change to  </w:t>
      </w:r>
      <w:r w:rsidRPr="00ED5BCA">
        <w:rPr>
          <w:i/>
          <w:iCs/>
          <w:color w:val="000000"/>
          <w:sz w:val="23"/>
          <w:szCs w:val="23"/>
          <w:lang w:eastAsia="en-US"/>
        </w:rPr>
        <w:t xml:space="preserve">Parameter: </w:t>
      </w:r>
      <w:r w:rsidRPr="00ED5BCA">
        <w:rPr>
          <w:b/>
          <w:bCs/>
          <w:color w:val="000000"/>
          <w:sz w:val="23"/>
          <w:szCs w:val="23"/>
          <w:lang w:eastAsia="en-US"/>
        </w:rPr>
        <w:t xml:space="preserve">DLL_ID </w:t>
      </w:r>
    </w:p>
    <w:p w:rsidR="00ED5BCA" w:rsidRPr="00ED5BCA" w:rsidRDefault="00ED5BCA" w:rsidP="00ED5BCA">
      <w:pPr>
        <w:autoSpaceDE w:val="0"/>
        <w:autoSpaceDN w:val="0"/>
        <w:adjustRightInd w:val="0"/>
        <w:spacing w:before="0"/>
        <w:rPr>
          <w:color w:val="000000"/>
          <w:sz w:val="23"/>
          <w:szCs w:val="23"/>
          <w:lang w:eastAsia="en-US"/>
        </w:rPr>
      </w:pPr>
      <w:r>
        <w:rPr>
          <w:color w:val="000000"/>
          <w:sz w:val="23"/>
          <w:szCs w:val="23"/>
          <w:lang w:eastAsia="en-US"/>
        </w:rPr>
        <w:t>From</w:t>
      </w:r>
    </w:p>
    <w:p w:rsidR="00ED5BCA" w:rsidRPr="00213323" w:rsidRDefault="00ED5BCA" w:rsidP="00ED5BCA">
      <w:pPr>
        <w:pStyle w:val="Keyword"/>
        <w:spacing w:before="0" w:after="80"/>
        <w:ind w:left="720"/>
      </w:pPr>
      <w:r w:rsidRPr="00213323">
        <w:rPr>
          <w:i/>
        </w:rPr>
        <w:t>Parameter:</w:t>
      </w:r>
      <w:r w:rsidRPr="00213323">
        <w:tab/>
      </w:r>
      <w:r w:rsidRPr="00213323">
        <w:rPr>
          <w:b/>
        </w:rPr>
        <w:t>DLL_ID</w:t>
      </w:r>
    </w:p>
    <w:p w:rsidR="00ED5BCA" w:rsidRPr="00213323" w:rsidRDefault="00ED5BCA" w:rsidP="00ED5BCA">
      <w:pPr>
        <w:pStyle w:val="KeywordDescriptions"/>
        <w:ind w:left="720"/>
        <w:rPr>
          <w:b/>
        </w:rPr>
      </w:pPr>
      <w:r w:rsidRPr="00213323">
        <w:rPr>
          <w:i/>
        </w:rPr>
        <w:t>Required:</w:t>
      </w:r>
      <w:r w:rsidRPr="00213323">
        <w:tab/>
        <w:t>No, and illegal before AMI_Version 6.0</w:t>
      </w:r>
    </w:p>
    <w:p w:rsidR="00ED5BCA" w:rsidRPr="00210A28" w:rsidRDefault="00ED5BCA" w:rsidP="00ED5BCA">
      <w:pPr>
        <w:pStyle w:val="KeywordDescriptions"/>
        <w:ind w:left="720"/>
        <w:rPr>
          <w:rStyle w:val="KeywordNameTOCChar"/>
        </w:rPr>
      </w:pPr>
      <w:r w:rsidRPr="009F1DA8">
        <w:rPr>
          <w:i/>
        </w:rPr>
        <w:t>Direction:</w:t>
      </w:r>
      <w:r>
        <w:rPr>
          <w:i/>
        </w:rPr>
        <w:tab/>
      </w:r>
      <w:r>
        <w:t>Rx, Tx</w:t>
      </w:r>
    </w:p>
    <w:p w:rsidR="00ED5BCA" w:rsidRPr="00213323" w:rsidRDefault="00ED5BCA" w:rsidP="00ED5BCA">
      <w:pPr>
        <w:pStyle w:val="KeywordDescriptions"/>
        <w:ind w:left="720"/>
        <w:rPr>
          <w:b/>
        </w:rPr>
      </w:pPr>
      <w:r w:rsidRPr="00213323">
        <w:rPr>
          <w:i/>
        </w:rPr>
        <w:t>Descriptors</w:t>
      </w:r>
      <w:r w:rsidRPr="00213323">
        <w:t>:</w:t>
      </w:r>
    </w:p>
    <w:p w:rsidR="00ED5BCA" w:rsidRPr="00213323" w:rsidRDefault="00ED5BCA" w:rsidP="00ED5BCA">
      <w:pPr>
        <w:pStyle w:val="ListContinue"/>
        <w:spacing w:after="0"/>
        <w:ind w:left="1080"/>
        <w:rPr>
          <w:b/>
        </w:rPr>
      </w:pPr>
      <w:r w:rsidRPr="00213323">
        <w:t>Usage:</w:t>
      </w:r>
      <w:r w:rsidRPr="00213323">
        <w:tab/>
      </w:r>
      <w:r w:rsidRPr="00213323">
        <w:tab/>
        <w:t>In</w:t>
      </w:r>
    </w:p>
    <w:p w:rsidR="00ED5BCA" w:rsidRPr="00213323" w:rsidRDefault="00ED5BCA" w:rsidP="00ED5BCA">
      <w:pPr>
        <w:pStyle w:val="ListContinue"/>
        <w:spacing w:after="0"/>
        <w:ind w:left="1080"/>
        <w:rPr>
          <w:b/>
        </w:rPr>
      </w:pPr>
      <w:r w:rsidRPr="00213323">
        <w:t>Type:</w:t>
      </w:r>
      <w:r w:rsidRPr="00213323">
        <w:tab/>
      </w:r>
      <w:r w:rsidRPr="00213323">
        <w:tab/>
        <w:t>String</w:t>
      </w:r>
    </w:p>
    <w:p w:rsidR="00ED5BCA" w:rsidRPr="00213323" w:rsidRDefault="00ED5BCA" w:rsidP="00ED5BCA">
      <w:pPr>
        <w:pStyle w:val="ListContinue"/>
        <w:spacing w:after="0"/>
        <w:ind w:left="1080"/>
        <w:rPr>
          <w:b/>
        </w:rPr>
      </w:pPr>
      <w:r w:rsidRPr="00213323">
        <w:t>Format:</w:t>
      </w:r>
      <w:r w:rsidRPr="00213323">
        <w:tab/>
      </w:r>
      <w:r w:rsidRPr="00213323">
        <w:tab/>
        <w:t>Value</w:t>
      </w:r>
    </w:p>
    <w:p w:rsidR="00ED5BCA" w:rsidRPr="00213323" w:rsidRDefault="00ED5BCA" w:rsidP="00ED5BCA">
      <w:pPr>
        <w:pStyle w:val="ListContinue"/>
        <w:spacing w:after="0"/>
        <w:ind w:left="2880" w:hanging="1800"/>
        <w:rPr>
          <w:b/>
          <w:i/>
        </w:rPr>
      </w:pPr>
      <w:r w:rsidRPr="00213323">
        <w:t>Default:</w:t>
      </w:r>
      <w:r w:rsidRPr="00213323">
        <w:tab/>
        <w:t>&lt;string literal&gt;</w:t>
      </w:r>
    </w:p>
    <w:p w:rsidR="00ED5BCA" w:rsidRPr="00213323" w:rsidRDefault="00ED5BCA" w:rsidP="00ED5BCA">
      <w:pPr>
        <w:pStyle w:val="ListContinue"/>
        <w:spacing w:after="80"/>
        <w:ind w:left="1080"/>
        <w:rPr>
          <w:b/>
          <w:i/>
        </w:rPr>
      </w:pPr>
      <w:r w:rsidRPr="00213323">
        <w:t>Description:</w:t>
      </w:r>
      <w:r w:rsidRPr="00213323">
        <w:rPr>
          <w:i/>
        </w:rPr>
        <w:tab/>
      </w:r>
      <w:r w:rsidRPr="00213323">
        <w:t>&lt;string&gt;</w:t>
      </w:r>
    </w:p>
    <w:p w:rsidR="00ED5BCA" w:rsidRPr="00213323" w:rsidRDefault="00ED5BCA" w:rsidP="00ED5BCA">
      <w:pPr>
        <w:autoSpaceDE w:val="0"/>
        <w:autoSpaceDN w:val="0"/>
        <w:adjustRightInd w:val="0"/>
        <w:spacing w:after="80"/>
        <w:ind w:left="720"/>
        <w:rPr>
          <w:rFonts w:ascii="Courier New" w:hAnsi="Courier New" w:cs="Courier New"/>
          <w:sz w:val="18"/>
          <w:szCs w:val="18"/>
        </w:rPr>
      </w:pPr>
      <w:r w:rsidRPr="00213323">
        <w:rPr>
          <w:i/>
        </w:rPr>
        <w:t>Definition:</w:t>
      </w:r>
      <w:r w:rsidRPr="00213323">
        <w:tab/>
        <w:t>The EDA tool is responsible for recognizing this parameter name and replacing the value declared in the .ami file with a string that contains a unique alphanumeric identifier.  The algorithmic model is responsible for using DLL_ID as the base name for any data files that the model creates, either for use as temporary storage or for recording output data.  The use of DLL_ID helps guarantee that multiple instances of the same model (or different models from the same vendor) do not mix up data as a result of collisions between temporary or permanent file names.</w:t>
      </w:r>
    </w:p>
    <w:p w:rsidR="00ED5BCA" w:rsidRPr="00ED5BCA" w:rsidRDefault="00ED5BCA" w:rsidP="00ED5BCA">
      <w:pPr>
        <w:pStyle w:val="HTMLPreformatted"/>
        <w:pBdr>
          <w:bottom w:val="single" w:sz="12" w:space="0" w:color="auto"/>
        </w:pBdr>
        <w:spacing w:before="0"/>
        <w:rPr>
          <w:rFonts w:ascii="Times New Roman" w:eastAsia="SimSun" w:hAnsi="Times New Roman" w:cs="Times New Roman"/>
          <w:color w:val="000000"/>
          <w:sz w:val="23"/>
          <w:szCs w:val="23"/>
          <w:lang w:eastAsia="en-US"/>
        </w:rPr>
      </w:pPr>
      <w:r>
        <w:rPr>
          <w:rFonts w:ascii="Times New Roman" w:eastAsia="SimSun" w:hAnsi="Times New Roman" w:cs="Times New Roman"/>
          <w:color w:val="000000"/>
          <w:sz w:val="23"/>
          <w:szCs w:val="23"/>
          <w:lang w:eastAsia="en-US"/>
        </w:rPr>
        <w:t>To</w:t>
      </w:r>
    </w:p>
    <w:p w:rsidR="00ED5BCA" w:rsidRDefault="00ED5BCA" w:rsidP="00ED5BCA">
      <w:pPr>
        <w:pStyle w:val="Keyword"/>
        <w:spacing w:before="0" w:after="80"/>
        <w:ind w:left="720"/>
        <w:rPr>
          <w:i/>
        </w:rPr>
      </w:pPr>
    </w:p>
    <w:p w:rsidR="00ED5BCA" w:rsidRDefault="00ED5BCA" w:rsidP="00ED5BCA">
      <w:pPr>
        <w:pStyle w:val="Keyword"/>
        <w:spacing w:before="0" w:after="80"/>
        <w:ind w:left="720"/>
        <w:rPr>
          <w:i/>
        </w:rPr>
      </w:pPr>
    </w:p>
    <w:p w:rsidR="00ED5BCA" w:rsidRPr="00213323" w:rsidRDefault="00ED5BCA" w:rsidP="00ED5BCA">
      <w:pPr>
        <w:pStyle w:val="Keyword"/>
        <w:spacing w:before="0" w:after="80"/>
        <w:ind w:left="720"/>
      </w:pPr>
      <w:r w:rsidRPr="00213323">
        <w:rPr>
          <w:i/>
        </w:rPr>
        <w:t>Parameter:</w:t>
      </w:r>
      <w:r w:rsidRPr="00213323">
        <w:tab/>
      </w:r>
      <w:r w:rsidRPr="00213323">
        <w:rPr>
          <w:b/>
        </w:rPr>
        <w:t>DLL_ID</w:t>
      </w:r>
    </w:p>
    <w:p w:rsidR="00ED5BCA" w:rsidRPr="00213323" w:rsidRDefault="00ED5BCA" w:rsidP="00ED5BCA">
      <w:pPr>
        <w:pStyle w:val="KeywordDescriptions"/>
        <w:ind w:left="720"/>
        <w:rPr>
          <w:b/>
        </w:rPr>
      </w:pPr>
      <w:r w:rsidRPr="00213323">
        <w:rPr>
          <w:i/>
        </w:rPr>
        <w:t>Required:</w:t>
      </w:r>
      <w:r w:rsidRPr="00213323">
        <w:tab/>
        <w:t>No, and illegal before AMI_Version 6.0</w:t>
      </w:r>
    </w:p>
    <w:p w:rsidR="00ED5BCA" w:rsidRPr="00210A28" w:rsidRDefault="00ED5BCA" w:rsidP="00ED5BCA">
      <w:pPr>
        <w:pStyle w:val="KeywordDescriptions"/>
        <w:ind w:left="720"/>
        <w:rPr>
          <w:rStyle w:val="KeywordNameTOCChar"/>
        </w:rPr>
      </w:pPr>
      <w:r w:rsidRPr="009F1DA8">
        <w:rPr>
          <w:i/>
        </w:rPr>
        <w:t>Direction:</w:t>
      </w:r>
      <w:r>
        <w:rPr>
          <w:i/>
        </w:rPr>
        <w:tab/>
      </w:r>
      <w:r>
        <w:t>Rx, Tx</w:t>
      </w:r>
    </w:p>
    <w:p w:rsidR="00ED5BCA" w:rsidRPr="00213323" w:rsidRDefault="00ED5BCA" w:rsidP="00ED5BCA">
      <w:pPr>
        <w:pStyle w:val="KeywordDescriptions"/>
        <w:ind w:left="720"/>
        <w:rPr>
          <w:b/>
        </w:rPr>
      </w:pPr>
      <w:r w:rsidRPr="00213323">
        <w:rPr>
          <w:i/>
        </w:rPr>
        <w:t>Descriptors</w:t>
      </w:r>
      <w:r w:rsidRPr="00213323">
        <w:t>:</w:t>
      </w:r>
    </w:p>
    <w:p w:rsidR="00ED5BCA" w:rsidRPr="00213323" w:rsidRDefault="00ED5BCA" w:rsidP="00ED5BCA">
      <w:pPr>
        <w:pStyle w:val="ListContinue"/>
        <w:spacing w:after="0"/>
        <w:ind w:left="1080"/>
        <w:rPr>
          <w:b/>
        </w:rPr>
      </w:pPr>
      <w:r w:rsidRPr="00213323">
        <w:t>Usage:</w:t>
      </w:r>
      <w:r w:rsidRPr="00213323">
        <w:tab/>
      </w:r>
      <w:r w:rsidRPr="00213323">
        <w:tab/>
        <w:t>In</w:t>
      </w:r>
    </w:p>
    <w:p w:rsidR="00ED5BCA" w:rsidRPr="00213323" w:rsidRDefault="00ED5BCA" w:rsidP="00ED5BCA">
      <w:pPr>
        <w:pStyle w:val="ListContinue"/>
        <w:spacing w:after="0"/>
        <w:ind w:left="1080"/>
        <w:rPr>
          <w:b/>
        </w:rPr>
      </w:pPr>
      <w:r w:rsidRPr="00213323">
        <w:t>Type:</w:t>
      </w:r>
      <w:r w:rsidRPr="00213323">
        <w:tab/>
      </w:r>
      <w:r w:rsidRPr="00213323">
        <w:tab/>
        <w:t>String</w:t>
      </w:r>
    </w:p>
    <w:p w:rsidR="00ED5BCA" w:rsidRPr="00213323" w:rsidRDefault="00ED5BCA" w:rsidP="00ED5BCA">
      <w:pPr>
        <w:pStyle w:val="ListContinue"/>
        <w:spacing w:after="0"/>
        <w:ind w:left="1080"/>
        <w:rPr>
          <w:b/>
        </w:rPr>
      </w:pPr>
      <w:r w:rsidRPr="00213323">
        <w:t>Format:</w:t>
      </w:r>
      <w:r w:rsidRPr="00213323">
        <w:tab/>
      </w:r>
      <w:r w:rsidRPr="00213323">
        <w:tab/>
        <w:t>Value</w:t>
      </w:r>
    </w:p>
    <w:p w:rsidR="00ED5BCA" w:rsidRPr="00213323" w:rsidRDefault="00ED5BCA" w:rsidP="00ED5BCA">
      <w:pPr>
        <w:pStyle w:val="ListContinue"/>
        <w:spacing w:after="0"/>
        <w:ind w:left="2880" w:hanging="1800"/>
        <w:rPr>
          <w:b/>
          <w:i/>
        </w:rPr>
      </w:pPr>
      <w:r w:rsidRPr="00213323">
        <w:t>Default:</w:t>
      </w:r>
      <w:r w:rsidRPr="00213323">
        <w:tab/>
        <w:t>&lt;string literal&gt;</w:t>
      </w:r>
    </w:p>
    <w:p w:rsidR="00ED5BCA" w:rsidRPr="00213323" w:rsidRDefault="00ED5BCA" w:rsidP="00ED5BCA">
      <w:pPr>
        <w:pStyle w:val="ListContinue"/>
        <w:spacing w:after="80"/>
        <w:ind w:left="1080"/>
        <w:rPr>
          <w:b/>
          <w:i/>
        </w:rPr>
      </w:pPr>
      <w:r w:rsidRPr="00213323">
        <w:t>Description:</w:t>
      </w:r>
      <w:r w:rsidRPr="00213323">
        <w:rPr>
          <w:i/>
        </w:rPr>
        <w:tab/>
      </w:r>
      <w:r w:rsidRPr="00213323">
        <w:t>&lt;string&gt;</w:t>
      </w:r>
    </w:p>
    <w:p w:rsidR="00ED5BCA" w:rsidRPr="00213323" w:rsidRDefault="00ED5BCA" w:rsidP="00ED5BCA">
      <w:pPr>
        <w:autoSpaceDE w:val="0"/>
        <w:autoSpaceDN w:val="0"/>
        <w:adjustRightInd w:val="0"/>
        <w:spacing w:after="80"/>
        <w:ind w:left="720"/>
        <w:rPr>
          <w:rFonts w:ascii="Courier New" w:hAnsi="Courier New" w:cs="Courier New"/>
          <w:sz w:val="18"/>
          <w:szCs w:val="18"/>
        </w:rPr>
      </w:pPr>
      <w:r w:rsidRPr="00213323">
        <w:rPr>
          <w:i/>
        </w:rPr>
        <w:t>Definition:</w:t>
      </w:r>
      <w:r w:rsidRPr="00213323">
        <w:tab/>
        <w:t>The EDA tool is responsible for recognizing this parameter name and replacing the value declared in the .ami file with</w:t>
      </w:r>
      <w:r w:rsidRPr="00ED5BCA">
        <w:rPr>
          <w:color w:val="222222"/>
        </w:rPr>
        <w:t xml:space="preserve"> </w:t>
      </w:r>
      <w:r>
        <w:rPr>
          <w:color w:val="222222"/>
        </w:rPr>
        <w:t xml:space="preserve">a string that </w:t>
      </w:r>
      <w:r>
        <w:rPr>
          <w:sz w:val="23"/>
          <w:szCs w:val="23"/>
        </w:rPr>
        <w:t>must conform to the rules in paragraph 3 of Section 3, "GENERAL SYNTAX RULES AND GUIDELINES</w:t>
      </w:r>
      <w:r w:rsidRPr="00213323">
        <w:t xml:space="preserve">.  The </w:t>
      </w:r>
      <w:r w:rsidRPr="00213323">
        <w:lastRenderedPageBreak/>
        <w:t>algorithmic model is responsible for using DLL_ID as the base name for any data files that the model creates, either for use as temporary storage or for recording output data.  The use of DLL_ID helps guarantee that multiple instances of the same model (or different models from the same vendor) do not mix up data as a result of collisions between temporary or permanent file names.</w:t>
      </w: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Pr="00E13F7C" w:rsidRDefault="00ED5BCA" w:rsidP="00ED5BCA">
      <w:pPr>
        <w:pStyle w:val="HTMLPreformatted"/>
        <w:pBdr>
          <w:bottom w:val="single" w:sz="12" w:space="1" w:color="auto"/>
        </w:pBdr>
        <w:spacing w:before="0"/>
        <w:rPr>
          <w:rFonts w:ascii="Times New Roman" w:hAnsi="Times New Roman" w:cs="Times New Roman"/>
          <w:sz w:val="22"/>
          <w:szCs w:val="22"/>
        </w:rPr>
      </w:pPr>
    </w:p>
    <w:p w:rsidR="001B23D0" w:rsidRPr="00E13F7C" w:rsidRDefault="001B23D0"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BACKGROUND INFORMATION/HISTORY:</w:t>
      </w:r>
    </w:p>
    <w:bookmarkEnd w:id="0"/>
    <w:bookmarkEnd w:id="1"/>
    <w:bookmarkEnd w:id="2"/>
    <w:p w:rsidR="00AD3C1D" w:rsidRPr="00E13F7C" w:rsidRDefault="00AD3C1D" w:rsidP="00026853">
      <w:pPr>
        <w:rPr>
          <w:sz w:val="22"/>
          <w:szCs w:val="22"/>
        </w:rPr>
      </w:pPr>
    </w:p>
    <w:sectPr w:rsidR="00AD3C1D" w:rsidRPr="00E13F7C" w:rsidSect="00C577C8">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045" w:rsidRDefault="00C66045">
      <w:r>
        <w:separator/>
      </w:r>
    </w:p>
  </w:endnote>
  <w:endnote w:type="continuationSeparator" w:id="0">
    <w:p w:rsidR="00C66045" w:rsidRDefault="00C66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C7856"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2C7856"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8E0AEB">
      <w:rPr>
        <w:rStyle w:val="PageNumber"/>
        <w:noProof/>
        <w:szCs w:val="20"/>
      </w:rPr>
      <w:t>2</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045" w:rsidRDefault="00C66045">
      <w:r>
        <w:separator/>
      </w:r>
    </w:p>
  </w:footnote>
  <w:footnote w:type="continuationSeparator" w:id="0">
    <w:p w:rsidR="00C66045" w:rsidRDefault="00C66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344CF2"/>
    <w:lvl w:ilvl="0">
      <w:start w:val="3"/>
      <w:numFmt w:val="decimal"/>
      <w:pStyle w:val="ListNumber"/>
      <w:lvlText w:val="%1."/>
      <w:lvlJc w:val="left"/>
      <w:pPr>
        <w:tabs>
          <w:tab w:val="num" w:pos="360"/>
        </w:tabs>
        <w:ind w:left="360" w:hanging="360"/>
      </w:pPr>
      <w:rPr>
        <w:rFonts w:hint="default"/>
      </w:r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7C5687"/>
    <w:multiLevelType w:val="hybridMultilevel"/>
    <w:tmpl w:val="8FD0995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6" w15:restartNumberingAfterBreak="0">
    <w:nsid w:val="30376BAF"/>
    <w:multiLevelType w:val="hybridMultilevel"/>
    <w:tmpl w:val="769A7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7116E5"/>
    <w:multiLevelType w:val="hybridMultilevel"/>
    <w:tmpl w:val="7B8AD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043020"/>
    <w:multiLevelType w:val="hybridMultilevel"/>
    <w:tmpl w:val="0F4414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6D5979"/>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C25210"/>
    <w:multiLevelType w:val="hybridMultilevel"/>
    <w:tmpl w:val="F22C02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13B2F2F"/>
    <w:multiLevelType w:val="hybridMultilevel"/>
    <w:tmpl w:val="0360BF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7E3160A"/>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8"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3"/>
  </w:num>
  <w:num w:numId="14">
    <w:abstractNumId w:val="61"/>
  </w:num>
  <w:num w:numId="15">
    <w:abstractNumId w:val="8"/>
  </w:num>
  <w:num w:numId="16">
    <w:abstractNumId w:val="11"/>
  </w:num>
  <w:num w:numId="17">
    <w:abstractNumId w:val="60"/>
  </w:num>
  <w:num w:numId="18">
    <w:abstractNumId w:val="41"/>
  </w:num>
  <w:num w:numId="19">
    <w:abstractNumId w:val="22"/>
  </w:num>
  <w:num w:numId="20">
    <w:abstractNumId w:val="33"/>
  </w:num>
  <w:num w:numId="21">
    <w:abstractNumId w:val="46"/>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8"/>
  </w:num>
  <w:num w:numId="27">
    <w:abstractNumId w:val="36"/>
  </w:num>
  <w:num w:numId="28">
    <w:abstractNumId w:val="36"/>
    <w:lvlOverride w:ilvl="0">
      <w:startOverride w:val="1"/>
    </w:lvlOverride>
  </w:num>
  <w:num w:numId="29">
    <w:abstractNumId w:val="36"/>
    <w:lvlOverride w:ilvl="0">
      <w:startOverride w:val="1"/>
    </w:lvlOverride>
  </w:num>
  <w:num w:numId="30">
    <w:abstractNumId w:val="19"/>
  </w:num>
  <w:num w:numId="31">
    <w:abstractNumId w:val="36"/>
    <w:lvlOverride w:ilvl="0">
      <w:startOverride w:val="1"/>
    </w:lvlOverride>
  </w:num>
  <w:num w:numId="32">
    <w:abstractNumId w:val="36"/>
    <w:lvlOverride w:ilvl="0">
      <w:startOverride w:val="1"/>
    </w:lvlOverride>
  </w:num>
  <w:num w:numId="33">
    <w:abstractNumId w:val="30"/>
  </w:num>
  <w:num w:numId="34">
    <w:abstractNumId w:val="32"/>
  </w:num>
  <w:num w:numId="35">
    <w:abstractNumId w:val="18"/>
  </w:num>
  <w:num w:numId="36">
    <w:abstractNumId w:val="13"/>
    <w:lvlOverride w:ilvl="0">
      <w:startOverride w:val="1"/>
    </w:lvlOverride>
  </w:num>
  <w:num w:numId="37">
    <w:abstractNumId w:val="50"/>
  </w:num>
  <w:num w:numId="38">
    <w:abstractNumId w:val="59"/>
  </w:num>
  <w:num w:numId="39">
    <w:abstractNumId w:val="15"/>
  </w:num>
  <w:num w:numId="40">
    <w:abstractNumId w:val="13"/>
    <w:lvlOverride w:ilvl="0">
      <w:startOverride w:val="1"/>
    </w:lvlOverride>
  </w:num>
  <w:num w:numId="41">
    <w:abstractNumId w:val="61"/>
    <w:lvlOverride w:ilvl="0">
      <w:startOverride w:val="1"/>
    </w:lvlOverride>
  </w:num>
  <w:num w:numId="42">
    <w:abstractNumId w:val="34"/>
  </w:num>
  <w:num w:numId="43">
    <w:abstractNumId w:val="44"/>
  </w:num>
  <w:num w:numId="44">
    <w:abstractNumId w:val="54"/>
  </w:num>
  <w:num w:numId="45">
    <w:abstractNumId w:val="53"/>
  </w:num>
  <w:num w:numId="46">
    <w:abstractNumId w:val="49"/>
  </w:num>
  <w:num w:numId="47">
    <w:abstractNumId w:val="28"/>
  </w:num>
  <w:num w:numId="48">
    <w:abstractNumId w:val="40"/>
  </w:num>
  <w:num w:numId="49">
    <w:abstractNumId w:val="20"/>
  </w:num>
  <w:num w:numId="50">
    <w:abstractNumId w:val="10"/>
  </w:num>
  <w:num w:numId="51">
    <w:abstractNumId w:val="23"/>
  </w:num>
  <w:num w:numId="52">
    <w:abstractNumId w:val="62"/>
  </w:num>
  <w:num w:numId="53">
    <w:abstractNumId w:val="31"/>
  </w:num>
  <w:num w:numId="54">
    <w:abstractNumId w:val="24"/>
  </w:num>
  <w:num w:numId="55">
    <w:abstractNumId w:val="56"/>
  </w:num>
  <w:num w:numId="56">
    <w:abstractNumId w:val="16"/>
  </w:num>
  <w:num w:numId="57">
    <w:abstractNumId w:val="21"/>
  </w:num>
  <w:num w:numId="58">
    <w:abstractNumId w:val="43"/>
  </w:num>
  <w:num w:numId="59">
    <w:abstractNumId w:val="57"/>
  </w:num>
  <w:num w:numId="60">
    <w:abstractNumId w:val="12"/>
  </w:num>
  <w:num w:numId="61">
    <w:abstractNumId w:val="14"/>
  </w:num>
  <w:num w:numId="62">
    <w:abstractNumId w:val="63"/>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2"/>
  </w:num>
  <w:num w:numId="66">
    <w:abstractNumId w:val="27"/>
  </w:num>
  <w:num w:numId="67">
    <w:abstractNumId w:val="17"/>
  </w:num>
  <w:num w:numId="68">
    <w:abstractNumId w:val="35"/>
  </w:num>
  <w:num w:numId="69">
    <w:abstractNumId w:val="39"/>
  </w:num>
  <w:num w:numId="70">
    <w:abstractNumId w:val="29"/>
  </w:num>
  <w:num w:numId="71">
    <w:abstractNumId w:val="26"/>
  </w:num>
  <w:num w:numId="72">
    <w:abstractNumId w:val="55"/>
  </w:num>
  <w:num w:numId="73">
    <w:abstractNumId w:val="47"/>
  </w:num>
  <w:num w:numId="74">
    <w:abstractNumId w:val="48"/>
  </w:num>
  <w:num w:numId="75">
    <w:abstractNumId w:val="51"/>
  </w:num>
  <w:num w:numId="76">
    <w:abstractNumId w:val="45"/>
  </w:num>
  <w:num w:numId="77">
    <w:abstractNumId w:val="8"/>
    <w:lvlOverride w:ilvl="0">
      <w:startOverride w:val="4"/>
    </w:lvlOverride>
  </w:num>
  <w:num w:numId="78">
    <w:abstractNumId w:val="2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582"/>
    <w:rsid w:val="00011A68"/>
    <w:rsid w:val="0001335B"/>
    <w:rsid w:val="0001634D"/>
    <w:rsid w:val="00016A6F"/>
    <w:rsid w:val="00017A01"/>
    <w:rsid w:val="00021390"/>
    <w:rsid w:val="0002165B"/>
    <w:rsid w:val="0002221D"/>
    <w:rsid w:val="000227C3"/>
    <w:rsid w:val="00022B96"/>
    <w:rsid w:val="00026608"/>
    <w:rsid w:val="00026853"/>
    <w:rsid w:val="00026894"/>
    <w:rsid w:val="00026F77"/>
    <w:rsid w:val="00027139"/>
    <w:rsid w:val="00027975"/>
    <w:rsid w:val="00027AB5"/>
    <w:rsid w:val="00031605"/>
    <w:rsid w:val="0003190E"/>
    <w:rsid w:val="00034188"/>
    <w:rsid w:val="00041681"/>
    <w:rsid w:val="00041D9F"/>
    <w:rsid w:val="0004274A"/>
    <w:rsid w:val="0004354A"/>
    <w:rsid w:val="00044ED9"/>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1E2E"/>
    <w:rsid w:val="00083837"/>
    <w:rsid w:val="00083C43"/>
    <w:rsid w:val="00084085"/>
    <w:rsid w:val="00087E05"/>
    <w:rsid w:val="00090538"/>
    <w:rsid w:val="00091BEA"/>
    <w:rsid w:val="00092157"/>
    <w:rsid w:val="000925E4"/>
    <w:rsid w:val="00094836"/>
    <w:rsid w:val="000954EC"/>
    <w:rsid w:val="0009560E"/>
    <w:rsid w:val="000979E0"/>
    <w:rsid w:val="000A2673"/>
    <w:rsid w:val="000A282C"/>
    <w:rsid w:val="000A330C"/>
    <w:rsid w:val="000A33DD"/>
    <w:rsid w:val="000A5EDF"/>
    <w:rsid w:val="000B3563"/>
    <w:rsid w:val="000B35DE"/>
    <w:rsid w:val="000B35F6"/>
    <w:rsid w:val="000C078D"/>
    <w:rsid w:val="000C15F8"/>
    <w:rsid w:val="000C395E"/>
    <w:rsid w:val="000C6A4C"/>
    <w:rsid w:val="000C746A"/>
    <w:rsid w:val="000C7604"/>
    <w:rsid w:val="000D1C46"/>
    <w:rsid w:val="000D2EFB"/>
    <w:rsid w:val="000D356A"/>
    <w:rsid w:val="000D48D2"/>
    <w:rsid w:val="000D5344"/>
    <w:rsid w:val="000D6044"/>
    <w:rsid w:val="000D6C50"/>
    <w:rsid w:val="000E018C"/>
    <w:rsid w:val="000E1FB0"/>
    <w:rsid w:val="000E2C7F"/>
    <w:rsid w:val="000E5D63"/>
    <w:rsid w:val="000E67DB"/>
    <w:rsid w:val="000E7250"/>
    <w:rsid w:val="000F041A"/>
    <w:rsid w:val="000F0995"/>
    <w:rsid w:val="000F3730"/>
    <w:rsid w:val="000F4A44"/>
    <w:rsid w:val="000F6456"/>
    <w:rsid w:val="0010226A"/>
    <w:rsid w:val="001039CB"/>
    <w:rsid w:val="00104CF8"/>
    <w:rsid w:val="001051CB"/>
    <w:rsid w:val="00105E6F"/>
    <w:rsid w:val="00106126"/>
    <w:rsid w:val="00110B2D"/>
    <w:rsid w:val="00111A19"/>
    <w:rsid w:val="00113F57"/>
    <w:rsid w:val="00115366"/>
    <w:rsid w:val="00115BD2"/>
    <w:rsid w:val="00117298"/>
    <w:rsid w:val="00121052"/>
    <w:rsid w:val="001213F8"/>
    <w:rsid w:val="00121CE1"/>
    <w:rsid w:val="0012267B"/>
    <w:rsid w:val="00122FF3"/>
    <w:rsid w:val="00127944"/>
    <w:rsid w:val="00127D75"/>
    <w:rsid w:val="00131AAB"/>
    <w:rsid w:val="00135A85"/>
    <w:rsid w:val="0013696F"/>
    <w:rsid w:val="00136D61"/>
    <w:rsid w:val="00140556"/>
    <w:rsid w:val="00140798"/>
    <w:rsid w:val="0014149B"/>
    <w:rsid w:val="00143891"/>
    <w:rsid w:val="00143EA3"/>
    <w:rsid w:val="00144521"/>
    <w:rsid w:val="00144577"/>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239"/>
    <w:rsid w:val="00180481"/>
    <w:rsid w:val="001809AB"/>
    <w:rsid w:val="0018353F"/>
    <w:rsid w:val="00184378"/>
    <w:rsid w:val="00185D5A"/>
    <w:rsid w:val="001865A4"/>
    <w:rsid w:val="001868BD"/>
    <w:rsid w:val="00187389"/>
    <w:rsid w:val="001875D0"/>
    <w:rsid w:val="00190351"/>
    <w:rsid w:val="00190C71"/>
    <w:rsid w:val="00192BE8"/>
    <w:rsid w:val="00193BA7"/>
    <w:rsid w:val="00193E60"/>
    <w:rsid w:val="00194905"/>
    <w:rsid w:val="0019635E"/>
    <w:rsid w:val="00196CD0"/>
    <w:rsid w:val="001A03EF"/>
    <w:rsid w:val="001A1912"/>
    <w:rsid w:val="001A2212"/>
    <w:rsid w:val="001A25B1"/>
    <w:rsid w:val="001A34EF"/>
    <w:rsid w:val="001A46DA"/>
    <w:rsid w:val="001A4DCD"/>
    <w:rsid w:val="001A5042"/>
    <w:rsid w:val="001A5D1E"/>
    <w:rsid w:val="001A6F76"/>
    <w:rsid w:val="001B0663"/>
    <w:rsid w:val="001B132B"/>
    <w:rsid w:val="001B1392"/>
    <w:rsid w:val="001B23D0"/>
    <w:rsid w:val="001B2971"/>
    <w:rsid w:val="001B3494"/>
    <w:rsid w:val="001B5483"/>
    <w:rsid w:val="001B58FB"/>
    <w:rsid w:val="001B596C"/>
    <w:rsid w:val="001B5A43"/>
    <w:rsid w:val="001B6E32"/>
    <w:rsid w:val="001C5C4C"/>
    <w:rsid w:val="001C6858"/>
    <w:rsid w:val="001D1221"/>
    <w:rsid w:val="001D2898"/>
    <w:rsid w:val="001D2D70"/>
    <w:rsid w:val="001D3319"/>
    <w:rsid w:val="001D49B0"/>
    <w:rsid w:val="001D5D59"/>
    <w:rsid w:val="001D794B"/>
    <w:rsid w:val="001E1A70"/>
    <w:rsid w:val="001E3706"/>
    <w:rsid w:val="001E45D2"/>
    <w:rsid w:val="001E4D19"/>
    <w:rsid w:val="001E7A31"/>
    <w:rsid w:val="001F054C"/>
    <w:rsid w:val="001F109C"/>
    <w:rsid w:val="001F20B5"/>
    <w:rsid w:val="001F5165"/>
    <w:rsid w:val="001F5F9F"/>
    <w:rsid w:val="001F6B89"/>
    <w:rsid w:val="001F6D19"/>
    <w:rsid w:val="001F6F55"/>
    <w:rsid w:val="001F7AD1"/>
    <w:rsid w:val="00202075"/>
    <w:rsid w:val="00202906"/>
    <w:rsid w:val="00202FAF"/>
    <w:rsid w:val="00203ED0"/>
    <w:rsid w:val="00204DCD"/>
    <w:rsid w:val="00205C9B"/>
    <w:rsid w:val="00210114"/>
    <w:rsid w:val="00210445"/>
    <w:rsid w:val="002105BF"/>
    <w:rsid w:val="00210FAA"/>
    <w:rsid w:val="0021168D"/>
    <w:rsid w:val="002135AB"/>
    <w:rsid w:val="00213D61"/>
    <w:rsid w:val="002140DC"/>
    <w:rsid w:val="0021468E"/>
    <w:rsid w:val="00215EB4"/>
    <w:rsid w:val="00216351"/>
    <w:rsid w:val="00216458"/>
    <w:rsid w:val="00216C2F"/>
    <w:rsid w:val="00217C30"/>
    <w:rsid w:val="002223D5"/>
    <w:rsid w:val="00222F33"/>
    <w:rsid w:val="00222FB9"/>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6F7"/>
    <w:rsid w:val="00251CEA"/>
    <w:rsid w:val="00252C5E"/>
    <w:rsid w:val="0025355C"/>
    <w:rsid w:val="002542E1"/>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78F"/>
    <w:rsid w:val="00281AAE"/>
    <w:rsid w:val="00281E7F"/>
    <w:rsid w:val="00281F32"/>
    <w:rsid w:val="00283AEC"/>
    <w:rsid w:val="00285C28"/>
    <w:rsid w:val="00286041"/>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3A6"/>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C7856"/>
    <w:rsid w:val="002D018B"/>
    <w:rsid w:val="002D0919"/>
    <w:rsid w:val="002D0F41"/>
    <w:rsid w:val="002D20FE"/>
    <w:rsid w:val="002D383D"/>
    <w:rsid w:val="002D45EB"/>
    <w:rsid w:val="002D4CBC"/>
    <w:rsid w:val="002D60BB"/>
    <w:rsid w:val="002E090B"/>
    <w:rsid w:val="002E1E0C"/>
    <w:rsid w:val="002E1F11"/>
    <w:rsid w:val="002E2E65"/>
    <w:rsid w:val="002E3355"/>
    <w:rsid w:val="002E4E30"/>
    <w:rsid w:val="002E67D7"/>
    <w:rsid w:val="002F00FC"/>
    <w:rsid w:val="002F1114"/>
    <w:rsid w:val="002F35BE"/>
    <w:rsid w:val="002F3C2B"/>
    <w:rsid w:val="002F4E6D"/>
    <w:rsid w:val="002F6E22"/>
    <w:rsid w:val="002F7866"/>
    <w:rsid w:val="00303A7C"/>
    <w:rsid w:val="00305086"/>
    <w:rsid w:val="0030668E"/>
    <w:rsid w:val="003067AE"/>
    <w:rsid w:val="00310DA4"/>
    <w:rsid w:val="0031141A"/>
    <w:rsid w:val="00312065"/>
    <w:rsid w:val="0031388E"/>
    <w:rsid w:val="00314EDA"/>
    <w:rsid w:val="00316815"/>
    <w:rsid w:val="0031681A"/>
    <w:rsid w:val="00317055"/>
    <w:rsid w:val="003210B3"/>
    <w:rsid w:val="0032259F"/>
    <w:rsid w:val="0032261F"/>
    <w:rsid w:val="00322F1C"/>
    <w:rsid w:val="00322F38"/>
    <w:rsid w:val="00323613"/>
    <w:rsid w:val="00324EBE"/>
    <w:rsid w:val="00326588"/>
    <w:rsid w:val="00326E38"/>
    <w:rsid w:val="00327668"/>
    <w:rsid w:val="00332DB7"/>
    <w:rsid w:val="0033335A"/>
    <w:rsid w:val="00333C0D"/>
    <w:rsid w:val="00334508"/>
    <w:rsid w:val="00334C18"/>
    <w:rsid w:val="00337CA2"/>
    <w:rsid w:val="003403FE"/>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204E"/>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6D1"/>
    <w:rsid w:val="00384BBB"/>
    <w:rsid w:val="00385170"/>
    <w:rsid w:val="00385239"/>
    <w:rsid w:val="003857C0"/>
    <w:rsid w:val="0038631D"/>
    <w:rsid w:val="00386D0A"/>
    <w:rsid w:val="003911DC"/>
    <w:rsid w:val="00393AD8"/>
    <w:rsid w:val="00394971"/>
    <w:rsid w:val="003950D2"/>
    <w:rsid w:val="003972DB"/>
    <w:rsid w:val="00397407"/>
    <w:rsid w:val="003A109E"/>
    <w:rsid w:val="003A23A9"/>
    <w:rsid w:val="003A5B32"/>
    <w:rsid w:val="003A6909"/>
    <w:rsid w:val="003A780F"/>
    <w:rsid w:val="003A7EB6"/>
    <w:rsid w:val="003B0B0D"/>
    <w:rsid w:val="003B16A6"/>
    <w:rsid w:val="003B19B4"/>
    <w:rsid w:val="003B206B"/>
    <w:rsid w:val="003B2FA2"/>
    <w:rsid w:val="003B429D"/>
    <w:rsid w:val="003B51B9"/>
    <w:rsid w:val="003B60AE"/>
    <w:rsid w:val="003C0083"/>
    <w:rsid w:val="003C03EE"/>
    <w:rsid w:val="003C3EE2"/>
    <w:rsid w:val="003C46AA"/>
    <w:rsid w:val="003C4739"/>
    <w:rsid w:val="003C500D"/>
    <w:rsid w:val="003C670A"/>
    <w:rsid w:val="003C7767"/>
    <w:rsid w:val="003D0272"/>
    <w:rsid w:val="003D2E5F"/>
    <w:rsid w:val="003D4551"/>
    <w:rsid w:val="003D5D19"/>
    <w:rsid w:val="003D72AA"/>
    <w:rsid w:val="003D7A47"/>
    <w:rsid w:val="003E1B0F"/>
    <w:rsid w:val="003E267C"/>
    <w:rsid w:val="003E34D4"/>
    <w:rsid w:val="003E5265"/>
    <w:rsid w:val="003E68BE"/>
    <w:rsid w:val="003E7744"/>
    <w:rsid w:val="003F151C"/>
    <w:rsid w:val="003F1A5A"/>
    <w:rsid w:val="003F2E68"/>
    <w:rsid w:val="003F422C"/>
    <w:rsid w:val="003F4969"/>
    <w:rsid w:val="00401361"/>
    <w:rsid w:val="0040157D"/>
    <w:rsid w:val="00403270"/>
    <w:rsid w:val="00403358"/>
    <w:rsid w:val="00404ECE"/>
    <w:rsid w:val="00405DFE"/>
    <w:rsid w:val="00417082"/>
    <w:rsid w:val="004170D5"/>
    <w:rsid w:val="004172F8"/>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35FA3"/>
    <w:rsid w:val="00437890"/>
    <w:rsid w:val="00440CAA"/>
    <w:rsid w:val="004426BB"/>
    <w:rsid w:val="004444E4"/>
    <w:rsid w:val="004473FE"/>
    <w:rsid w:val="004507CF"/>
    <w:rsid w:val="00451F94"/>
    <w:rsid w:val="00452591"/>
    <w:rsid w:val="004541C4"/>
    <w:rsid w:val="004564A0"/>
    <w:rsid w:val="00456B86"/>
    <w:rsid w:val="004611B8"/>
    <w:rsid w:val="00462A1B"/>
    <w:rsid w:val="004634AF"/>
    <w:rsid w:val="00463B48"/>
    <w:rsid w:val="00463E90"/>
    <w:rsid w:val="004650BA"/>
    <w:rsid w:val="0046525F"/>
    <w:rsid w:val="00465E98"/>
    <w:rsid w:val="00467423"/>
    <w:rsid w:val="004714AA"/>
    <w:rsid w:val="004717A1"/>
    <w:rsid w:val="00471A08"/>
    <w:rsid w:val="004736DD"/>
    <w:rsid w:val="004744A0"/>
    <w:rsid w:val="0048133B"/>
    <w:rsid w:val="00485FEC"/>
    <w:rsid w:val="00491E1A"/>
    <w:rsid w:val="004941A1"/>
    <w:rsid w:val="00494653"/>
    <w:rsid w:val="004953AF"/>
    <w:rsid w:val="004A0813"/>
    <w:rsid w:val="004A2539"/>
    <w:rsid w:val="004A3009"/>
    <w:rsid w:val="004A302D"/>
    <w:rsid w:val="004A3B80"/>
    <w:rsid w:val="004A3DF8"/>
    <w:rsid w:val="004A4568"/>
    <w:rsid w:val="004A48FA"/>
    <w:rsid w:val="004A52DE"/>
    <w:rsid w:val="004A5B1A"/>
    <w:rsid w:val="004A6F79"/>
    <w:rsid w:val="004A7400"/>
    <w:rsid w:val="004B0AAF"/>
    <w:rsid w:val="004B0D6F"/>
    <w:rsid w:val="004B5034"/>
    <w:rsid w:val="004B53EF"/>
    <w:rsid w:val="004B5CEC"/>
    <w:rsid w:val="004B5EA0"/>
    <w:rsid w:val="004B7F23"/>
    <w:rsid w:val="004D0EB0"/>
    <w:rsid w:val="004D1A69"/>
    <w:rsid w:val="004D2064"/>
    <w:rsid w:val="004D2C36"/>
    <w:rsid w:val="004D46DD"/>
    <w:rsid w:val="004D515F"/>
    <w:rsid w:val="004D5A8E"/>
    <w:rsid w:val="004D699B"/>
    <w:rsid w:val="004D6F8D"/>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02CC"/>
    <w:rsid w:val="005214D0"/>
    <w:rsid w:val="0052157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37FA"/>
    <w:rsid w:val="005747CF"/>
    <w:rsid w:val="005769D4"/>
    <w:rsid w:val="00576C0A"/>
    <w:rsid w:val="00577BC4"/>
    <w:rsid w:val="00580BAB"/>
    <w:rsid w:val="00580BC9"/>
    <w:rsid w:val="00582659"/>
    <w:rsid w:val="00582FB9"/>
    <w:rsid w:val="00584FEE"/>
    <w:rsid w:val="005853A0"/>
    <w:rsid w:val="005854F6"/>
    <w:rsid w:val="0058621A"/>
    <w:rsid w:val="005876D7"/>
    <w:rsid w:val="00587775"/>
    <w:rsid w:val="00592A35"/>
    <w:rsid w:val="005946DC"/>
    <w:rsid w:val="0059517F"/>
    <w:rsid w:val="0059662B"/>
    <w:rsid w:val="00597DE4"/>
    <w:rsid w:val="005A0056"/>
    <w:rsid w:val="005A0BED"/>
    <w:rsid w:val="005A0C5D"/>
    <w:rsid w:val="005A3BA8"/>
    <w:rsid w:val="005A5280"/>
    <w:rsid w:val="005A5718"/>
    <w:rsid w:val="005B1172"/>
    <w:rsid w:val="005B15ED"/>
    <w:rsid w:val="005B1AD4"/>
    <w:rsid w:val="005B1D6B"/>
    <w:rsid w:val="005B4593"/>
    <w:rsid w:val="005B461D"/>
    <w:rsid w:val="005B50E0"/>
    <w:rsid w:val="005B5227"/>
    <w:rsid w:val="005B56CD"/>
    <w:rsid w:val="005C0472"/>
    <w:rsid w:val="005C2286"/>
    <w:rsid w:val="005C2AD1"/>
    <w:rsid w:val="005C2D1D"/>
    <w:rsid w:val="005C3C3F"/>
    <w:rsid w:val="005C6B16"/>
    <w:rsid w:val="005C6D45"/>
    <w:rsid w:val="005C7758"/>
    <w:rsid w:val="005C7AF3"/>
    <w:rsid w:val="005D25CB"/>
    <w:rsid w:val="005D2A7D"/>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8F7"/>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198F"/>
    <w:rsid w:val="00662FC7"/>
    <w:rsid w:val="00663465"/>
    <w:rsid w:val="0066354B"/>
    <w:rsid w:val="00664C6D"/>
    <w:rsid w:val="006659CF"/>
    <w:rsid w:val="006663C0"/>
    <w:rsid w:val="00675875"/>
    <w:rsid w:val="006761B7"/>
    <w:rsid w:val="0067698C"/>
    <w:rsid w:val="0067710D"/>
    <w:rsid w:val="00677C9B"/>
    <w:rsid w:val="006806B3"/>
    <w:rsid w:val="00681E47"/>
    <w:rsid w:val="00682A78"/>
    <w:rsid w:val="00682D67"/>
    <w:rsid w:val="0068475A"/>
    <w:rsid w:val="00685FB6"/>
    <w:rsid w:val="0068610F"/>
    <w:rsid w:val="0069039E"/>
    <w:rsid w:val="00690A38"/>
    <w:rsid w:val="006920B9"/>
    <w:rsid w:val="0069378F"/>
    <w:rsid w:val="00693C9D"/>
    <w:rsid w:val="006945CC"/>
    <w:rsid w:val="006958A1"/>
    <w:rsid w:val="00696794"/>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9B8"/>
    <w:rsid w:val="006D4A19"/>
    <w:rsid w:val="006D4F9D"/>
    <w:rsid w:val="006D67B3"/>
    <w:rsid w:val="006D7923"/>
    <w:rsid w:val="006E1CDC"/>
    <w:rsid w:val="006E53A6"/>
    <w:rsid w:val="006E6637"/>
    <w:rsid w:val="006E6988"/>
    <w:rsid w:val="006E71FD"/>
    <w:rsid w:val="006F11C7"/>
    <w:rsid w:val="006F275E"/>
    <w:rsid w:val="006F2A7E"/>
    <w:rsid w:val="006F4059"/>
    <w:rsid w:val="00700061"/>
    <w:rsid w:val="00700073"/>
    <w:rsid w:val="00700CFF"/>
    <w:rsid w:val="00703409"/>
    <w:rsid w:val="00707D66"/>
    <w:rsid w:val="007115B9"/>
    <w:rsid w:val="00711EBE"/>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28A3"/>
    <w:rsid w:val="00732DC5"/>
    <w:rsid w:val="00733600"/>
    <w:rsid w:val="007337FD"/>
    <w:rsid w:val="007352F3"/>
    <w:rsid w:val="00735AB9"/>
    <w:rsid w:val="00735AE5"/>
    <w:rsid w:val="00737631"/>
    <w:rsid w:val="0074016B"/>
    <w:rsid w:val="00740323"/>
    <w:rsid w:val="00740E39"/>
    <w:rsid w:val="00742D4A"/>
    <w:rsid w:val="00743224"/>
    <w:rsid w:val="007436C5"/>
    <w:rsid w:val="00745D3F"/>
    <w:rsid w:val="00745E9B"/>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437"/>
    <w:rsid w:val="007756C6"/>
    <w:rsid w:val="0077673E"/>
    <w:rsid w:val="007773C3"/>
    <w:rsid w:val="00781EF1"/>
    <w:rsid w:val="00783314"/>
    <w:rsid w:val="007836E4"/>
    <w:rsid w:val="007838A1"/>
    <w:rsid w:val="00783AF1"/>
    <w:rsid w:val="007848F3"/>
    <w:rsid w:val="0079068F"/>
    <w:rsid w:val="007910FB"/>
    <w:rsid w:val="00791F3D"/>
    <w:rsid w:val="007936BA"/>
    <w:rsid w:val="00793B82"/>
    <w:rsid w:val="0079403B"/>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6FCD"/>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7F5CF1"/>
    <w:rsid w:val="00800FFE"/>
    <w:rsid w:val="00803A2A"/>
    <w:rsid w:val="0080767F"/>
    <w:rsid w:val="00811F23"/>
    <w:rsid w:val="00812E9E"/>
    <w:rsid w:val="008146CD"/>
    <w:rsid w:val="008146DF"/>
    <w:rsid w:val="00814F25"/>
    <w:rsid w:val="0081626C"/>
    <w:rsid w:val="00820CC4"/>
    <w:rsid w:val="00822880"/>
    <w:rsid w:val="00823B4E"/>
    <w:rsid w:val="00825C9A"/>
    <w:rsid w:val="008264EB"/>
    <w:rsid w:val="00826719"/>
    <w:rsid w:val="00827934"/>
    <w:rsid w:val="00833C8D"/>
    <w:rsid w:val="00835F64"/>
    <w:rsid w:val="00836220"/>
    <w:rsid w:val="008379E8"/>
    <w:rsid w:val="008402D4"/>
    <w:rsid w:val="00844EBF"/>
    <w:rsid w:val="00850F62"/>
    <w:rsid w:val="008521D3"/>
    <w:rsid w:val="00852BA9"/>
    <w:rsid w:val="00853BC6"/>
    <w:rsid w:val="00853BD4"/>
    <w:rsid w:val="0085484A"/>
    <w:rsid w:val="00854CD3"/>
    <w:rsid w:val="00861476"/>
    <w:rsid w:val="00864A9F"/>
    <w:rsid w:val="00867C17"/>
    <w:rsid w:val="00870184"/>
    <w:rsid w:val="00870660"/>
    <w:rsid w:val="008726D9"/>
    <w:rsid w:val="008730C6"/>
    <w:rsid w:val="008744E9"/>
    <w:rsid w:val="00881DBD"/>
    <w:rsid w:val="00881DF8"/>
    <w:rsid w:val="00881FA3"/>
    <w:rsid w:val="0088223E"/>
    <w:rsid w:val="00882995"/>
    <w:rsid w:val="00882DB2"/>
    <w:rsid w:val="00885E8D"/>
    <w:rsid w:val="008864C6"/>
    <w:rsid w:val="0088689E"/>
    <w:rsid w:val="008869B8"/>
    <w:rsid w:val="00891090"/>
    <w:rsid w:val="008913DF"/>
    <w:rsid w:val="00892AAB"/>
    <w:rsid w:val="008930F3"/>
    <w:rsid w:val="008953CA"/>
    <w:rsid w:val="008958E0"/>
    <w:rsid w:val="00897759"/>
    <w:rsid w:val="00897900"/>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86"/>
    <w:rsid w:val="008D29EE"/>
    <w:rsid w:val="008D2BF4"/>
    <w:rsid w:val="008D2ED6"/>
    <w:rsid w:val="008D710A"/>
    <w:rsid w:val="008D7BE5"/>
    <w:rsid w:val="008D7C75"/>
    <w:rsid w:val="008E0AEB"/>
    <w:rsid w:val="008E133C"/>
    <w:rsid w:val="008E1DB6"/>
    <w:rsid w:val="008E561B"/>
    <w:rsid w:val="008E59D6"/>
    <w:rsid w:val="008E683F"/>
    <w:rsid w:val="008E7F89"/>
    <w:rsid w:val="008F0301"/>
    <w:rsid w:val="008F3727"/>
    <w:rsid w:val="008F3EDF"/>
    <w:rsid w:val="008F4208"/>
    <w:rsid w:val="008F4633"/>
    <w:rsid w:val="008F469A"/>
    <w:rsid w:val="008F4F7F"/>
    <w:rsid w:val="00900B28"/>
    <w:rsid w:val="009036E8"/>
    <w:rsid w:val="009041AC"/>
    <w:rsid w:val="009051FE"/>
    <w:rsid w:val="00905504"/>
    <w:rsid w:val="00906D4A"/>
    <w:rsid w:val="00907990"/>
    <w:rsid w:val="00910E1A"/>
    <w:rsid w:val="00912398"/>
    <w:rsid w:val="00912BF3"/>
    <w:rsid w:val="00916997"/>
    <w:rsid w:val="0091778B"/>
    <w:rsid w:val="009208A2"/>
    <w:rsid w:val="00921EC0"/>
    <w:rsid w:val="009223F1"/>
    <w:rsid w:val="00930160"/>
    <w:rsid w:val="00933EE2"/>
    <w:rsid w:val="009369EE"/>
    <w:rsid w:val="00937352"/>
    <w:rsid w:val="009377BF"/>
    <w:rsid w:val="00937D13"/>
    <w:rsid w:val="00940426"/>
    <w:rsid w:val="00941BBA"/>
    <w:rsid w:val="0094246C"/>
    <w:rsid w:val="009442D7"/>
    <w:rsid w:val="0094505D"/>
    <w:rsid w:val="0094636F"/>
    <w:rsid w:val="009475B1"/>
    <w:rsid w:val="00952449"/>
    <w:rsid w:val="009541F4"/>
    <w:rsid w:val="0095472A"/>
    <w:rsid w:val="00955FC1"/>
    <w:rsid w:val="00956BBF"/>
    <w:rsid w:val="00957692"/>
    <w:rsid w:val="009604F3"/>
    <w:rsid w:val="00961B8D"/>
    <w:rsid w:val="00961FDE"/>
    <w:rsid w:val="00964F39"/>
    <w:rsid w:val="009658B7"/>
    <w:rsid w:val="009661A2"/>
    <w:rsid w:val="00966E0E"/>
    <w:rsid w:val="00972914"/>
    <w:rsid w:val="00972E27"/>
    <w:rsid w:val="0097518A"/>
    <w:rsid w:val="00977534"/>
    <w:rsid w:val="00977F8E"/>
    <w:rsid w:val="009813B8"/>
    <w:rsid w:val="00982A33"/>
    <w:rsid w:val="00982BC0"/>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961A9"/>
    <w:rsid w:val="009A0B3E"/>
    <w:rsid w:val="009A1918"/>
    <w:rsid w:val="009A2715"/>
    <w:rsid w:val="009A568D"/>
    <w:rsid w:val="009A6D9F"/>
    <w:rsid w:val="009B03DF"/>
    <w:rsid w:val="009B04EC"/>
    <w:rsid w:val="009B062B"/>
    <w:rsid w:val="009B20B7"/>
    <w:rsid w:val="009B46A2"/>
    <w:rsid w:val="009B4785"/>
    <w:rsid w:val="009B4917"/>
    <w:rsid w:val="009B5CC2"/>
    <w:rsid w:val="009B5D3D"/>
    <w:rsid w:val="009B5D60"/>
    <w:rsid w:val="009B605C"/>
    <w:rsid w:val="009B6BBA"/>
    <w:rsid w:val="009C3C43"/>
    <w:rsid w:val="009C3DE0"/>
    <w:rsid w:val="009C46B0"/>
    <w:rsid w:val="009C5249"/>
    <w:rsid w:val="009C54F0"/>
    <w:rsid w:val="009C6F36"/>
    <w:rsid w:val="009C7EEA"/>
    <w:rsid w:val="009D4D2D"/>
    <w:rsid w:val="009D5C05"/>
    <w:rsid w:val="009D7139"/>
    <w:rsid w:val="009E1532"/>
    <w:rsid w:val="009E4E5D"/>
    <w:rsid w:val="009F0A99"/>
    <w:rsid w:val="009F11D7"/>
    <w:rsid w:val="009F30C1"/>
    <w:rsid w:val="009F3206"/>
    <w:rsid w:val="009F3E57"/>
    <w:rsid w:val="009F52F7"/>
    <w:rsid w:val="009F5C87"/>
    <w:rsid w:val="009F5F45"/>
    <w:rsid w:val="009F77B7"/>
    <w:rsid w:val="00A01E30"/>
    <w:rsid w:val="00A0410D"/>
    <w:rsid w:val="00A04B64"/>
    <w:rsid w:val="00A06454"/>
    <w:rsid w:val="00A14470"/>
    <w:rsid w:val="00A17816"/>
    <w:rsid w:val="00A17BF8"/>
    <w:rsid w:val="00A200FA"/>
    <w:rsid w:val="00A21AD2"/>
    <w:rsid w:val="00A22CCD"/>
    <w:rsid w:val="00A235E3"/>
    <w:rsid w:val="00A23853"/>
    <w:rsid w:val="00A272DF"/>
    <w:rsid w:val="00A3091A"/>
    <w:rsid w:val="00A31B71"/>
    <w:rsid w:val="00A32769"/>
    <w:rsid w:val="00A363BB"/>
    <w:rsid w:val="00A36E21"/>
    <w:rsid w:val="00A40A1E"/>
    <w:rsid w:val="00A421E1"/>
    <w:rsid w:val="00A422E9"/>
    <w:rsid w:val="00A43A53"/>
    <w:rsid w:val="00A43FCA"/>
    <w:rsid w:val="00A450B7"/>
    <w:rsid w:val="00A46342"/>
    <w:rsid w:val="00A514B5"/>
    <w:rsid w:val="00A52C1C"/>
    <w:rsid w:val="00A54799"/>
    <w:rsid w:val="00A5659F"/>
    <w:rsid w:val="00A57412"/>
    <w:rsid w:val="00A60FD8"/>
    <w:rsid w:val="00A61799"/>
    <w:rsid w:val="00A61FC0"/>
    <w:rsid w:val="00A63605"/>
    <w:rsid w:val="00A65BC4"/>
    <w:rsid w:val="00A66CEA"/>
    <w:rsid w:val="00A67F34"/>
    <w:rsid w:val="00A701AB"/>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31E8"/>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6EA5"/>
    <w:rsid w:val="00AB75C1"/>
    <w:rsid w:val="00AB7914"/>
    <w:rsid w:val="00AC1DD4"/>
    <w:rsid w:val="00AC2985"/>
    <w:rsid w:val="00AC41D0"/>
    <w:rsid w:val="00AC4830"/>
    <w:rsid w:val="00AC6345"/>
    <w:rsid w:val="00AD0E6D"/>
    <w:rsid w:val="00AD3C1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D5A"/>
    <w:rsid w:val="00B04F57"/>
    <w:rsid w:val="00B06CD5"/>
    <w:rsid w:val="00B06FED"/>
    <w:rsid w:val="00B07FEB"/>
    <w:rsid w:val="00B1050D"/>
    <w:rsid w:val="00B1115C"/>
    <w:rsid w:val="00B120B6"/>
    <w:rsid w:val="00B12A47"/>
    <w:rsid w:val="00B13C69"/>
    <w:rsid w:val="00B13D6F"/>
    <w:rsid w:val="00B14250"/>
    <w:rsid w:val="00B145EA"/>
    <w:rsid w:val="00B16A16"/>
    <w:rsid w:val="00B21A87"/>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112"/>
    <w:rsid w:val="00B37B3A"/>
    <w:rsid w:val="00B37CE0"/>
    <w:rsid w:val="00B429D1"/>
    <w:rsid w:val="00B42C52"/>
    <w:rsid w:val="00B43000"/>
    <w:rsid w:val="00B431C5"/>
    <w:rsid w:val="00B43DA5"/>
    <w:rsid w:val="00B44C32"/>
    <w:rsid w:val="00B51971"/>
    <w:rsid w:val="00B51F0A"/>
    <w:rsid w:val="00B52636"/>
    <w:rsid w:val="00B52C6F"/>
    <w:rsid w:val="00B531B0"/>
    <w:rsid w:val="00B54028"/>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595E"/>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66D7"/>
    <w:rsid w:val="00BF74F1"/>
    <w:rsid w:val="00BF7D24"/>
    <w:rsid w:val="00C002B7"/>
    <w:rsid w:val="00C023D1"/>
    <w:rsid w:val="00C02B4C"/>
    <w:rsid w:val="00C0372A"/>
    <w:rsid w:val="00C037E0"/>
    <w:rsid w:val="00C10B18"/>
    <w:rsid w:val="00C10E9A"/>
    <w:rsid w:val="00C13151"/>
    <w:rsid w:val="00C147D0"/>
    <w:rsid w:val="00C14F60"/>
    <w:rsid w:val="00C20660"/>
    <w:rsid w:val="00C21DFC"/>
    <w:rsid w:val="00C249AA"/>
    <w:rsid w:val="00C24D02"/>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135"/>
    <w:rsid w:val="00C51534"/>
    <w:rsid w:val="00C51556"/>
    <w:rsid w:val="00C52764"/>
    <w:rsid w:val="00C5590D"/>
    <w:rsid w:val="00C5656C"/>
    <w:rsid w:val="00C5749E"/>
    <w:rsid w:val="00C577C8"/>
    <w:rsid w:val="00C61762"/>
    <w:rsid w:val="00C6246B"/>
    <w:rsid w:val="00C63313"/>
    <w:rsid w:val="00C63588"/>
    <w:rsid w:val="00C6535E"/>
    <w:rsid w:val="00C656A0"/>
    <w:rsid w:val="00C66045"/>
    <w:rsid w:val="00C703C3"/>
    <w:rsid w:val="00C72D10"/>
    <w:rsid w:val="00C72DB7"/>
    <w:rsid w:val="00C73116"/>
    <w:rsid w:val="00C736D2"/>
    <w:rsid w:val="00C73C4E"/>
    <w:rsid w:val="00C76A14"/>
    <w:rsid w:val="00C77B2B"/>
    <w:rsid w:val="00C80865"/>
    <w:rsid w:val="00C80B76"/>
    <w:rsid w:val="00C811A1"/>
    <w:rsid w:val="00C814D7"/>
    <w:rsid w:val="00C82B52"/>
    <w:rsid w:val="00C82ECA"/>
    <w:rsid w:val="00C83D1E"/>
    <w:rsid w:val="00C90C90"/>
    <w:rsid w:val="00C915BC"/>
    <w:rsid w:val="00C91795"/>
    <w:rsid w:val="00C94950"/>
    <w:rsid w:val="00C97CA3"/>
    <w:rsid w:val="00CA131B"/>
    <w:rsid w:val="00CA229A"/>
    <w:rsid w:val="00CA3B8E"/>
    <w:rsid w:val="00CA4082"/>
    <w:rsid w:val="00CA63B6"/>
    <w:rsid w:val="00CA7016"/>
    <w:rsid w:val="00CA7879"/>
    <w:rsid w:val="00CA7C1C"/>
    <w:rsid w:val="00CB2456"/>
    <w:rsid w:val="00CB34D4"/>
    <w:rsid w:val="00CB43EA"/>
    <w:rsid w:val="00CB450D"/>
    <w:rsid w:val="00CB4C9B"/>
    <w:rsid w:val="00CB4DEE"/>
    <w:rsid w:val="00CB7D21"/>
    <w:rsid w:val="00CC27E0"/>
    <w:rsid w:val="00CC7354"/>
    <w:rsid w:val="00CC7DAE"/>
    <w:rsid w:val="00CD112E"/>
    <w:rsid w:val="00CD2134"/>
    <w:rsid w:val="00CD3286"/>
    <w:rsid w:val="00CD39A3"/>
    <w:rsid w:val="00CD4D6C"/>
    <w:rsid w:val="00CD7843"/>
    <w:rsid w:val="00CE1226"/>
    <w:rsid w:val="00CE1FDD"/>
    <w:rsid w:val="00CE21C7"/>
    <w:rsid w:val="00CE267C"/>
    <w:rsid w:val="00CE2A56"/>
    <w:rsid w:val="00CE2F2C"/>
    <w:rsid w:val="00CE43F7"/>
    <w:rsid w:val="00CE5E41"/>
    <w:rsid w:val="00CE67DB"/>
    <w:rsid w:val="00CE6F6C"/>
    <w:rsid w:val="00CE72C3"/>
    <w:rsid w:val="00CE757D"/>
    <w:rsid w:val="00CE7FB0"/>
    <w:rsid w:val="00CF0004"/>
    <w:rsid w:val="00CF0E5B"/>
    <w:rsid w:val="00CF1827"/>
    <w:rsid w:val="00CF32D0"/>
    <w:rsid w:val="00CF32FC"/>
    <w:rsid w:val="00CF4B6D"/>
    <w:rsid w:val="00CF58EC"/>
    <w:rsid w:val="00CF6100"/>
    <w:rsid w:val="00D03E8C"/>
    <w:rsid w:val="00D0625E"/>
    <w:rsid w:val="00D06A09"/>
    <w:rsid w:val="00D07194"/>
    <w:rsid w:val="00D125E7"/>
    <w:rsid w:val="00D13BE9"/>
    <w:rsid w:val="00D14F49"/>
    <w:rsid w:val="00D17085"/>
    <w:rsid w:val="00D20E42"/>
    <w:rsid w:val="00D21C1C"/>
    <w:rsid w:val="00D240EE"/>
    <w:rsid w:val="00D246F0"/>
    <w:rsid w:val="00D31346"/>
    <w:rsid w:val="00D319C0"/>
    <w:rsid w:val="00D31A3E"/>
    <w:rsid w:val="00D32FF8"/>
    <w:rsid w:val="00D336DD"/>
    <w:rsid w:val="00D352C2"/>
    <w:rsid w:val="00D36B65"/>
    <w:rsid w:val="00D43998"/>
    <w:rsid w:val="00D43B31"/>
    <w:rsid w:val="00D44233"/>
    <w:rsid w:val="00D4432F"/>
    <w:rsid w:val="00D45845"/>
    <w:rsid w:val="00D54901"/>
    <w:rsid w:val="00D62B9A"/>
    <w:rsid w:val="00D633D5"/>
    <w:rsid w:val="00D6502C"/>
    <w:rsid w:val="00D65650"/>
    <w:rsid w:val="00D65F1E"/>
    <w:rsid w:val="00D7042C"/>
    <w:rsid w:val="00D71216"/>
    <w:rsid w:val="00D71341"/>
    <w:rsid w:val="00D71A73"/>
    <w:rsid w:val="00D7291B"/>
    <w:rsid w:val="00D730FF"/>
    <w:rsid w:val="00D7423C"/>
    <w:rsid w:val="00D74C92"/>
    <w:rsid w:val="00D802C3"/>
    <w:rsid w:val="00D86833"/>
    <w:rsid w:val="00D86CF1"/>
    <w:rsid w:val="00D87B38"/>
    <w:rsid w:val="00D901D7"/>
    <w:rsid w:val="00D90692"/>
    <w:rsid w:val="00D910D8"/>
    <w:rsid w:val="00D912D9"/>
    <w:rsid w:val="00D9273F"/>
    <w:rsid w:val="00D9333D"/>
    <w:rsid w:val="00D93523"/>
    <w:rsid w:val="00D95656"/>
    <w:rsid w:val="00D96E8F"/>
    <w:rsid w:val="00DA15FF"/>
    <w:rsid w:val="00DA4669"/>
    <w:rsid w:val="00DA5A8F"/>
    <w:rsid w:val="00DA7924"/>
    <w:rsid w:val="00DB4113"/>
    <w:rsid w:val="00DB75EF"/>
    <w:rsid w:val="00DC232B"/>
    <w:rsid w:val="00DC3F22"/>
    <w:rsid w:val="00DC66DB"/>
    <w:rsid w:val="00DC6ADB"/>
    <w:rsid w:val="00DC72CD"/>
    <w:rsid w:val="00DD1948"/>
    <w:rsid w:val="00DD62F7"/>
    <w:rsid w:val="00DD7CAC"/>
    <w:rsid w:val="00DE0513"/>
    <w:rsid w:val="00DE2F9A"/>
    <w:rsid w:val="00DE68BA"/>
    <w:rsid w:val="00DE7219"/>
    <w:rsid w:val="00DF0207"/>
    <w:rsid w:val="00DF1199"/>
    <w:rsid w:val="00DF38A6"/>
    <w:rsid w:val="00DF4AF4"/>
    <w:rsid w:val="00DF4C7A"/>
    <w:rsid w:val="00DF552E"/>
    <w:rsid w:val="00DF60CE"/>
    <w:rsid w:val="00DF69F3"/>
    <w:rsid w:val="00DF6B40"/>
    <w:rsid w:val="00DF7FAE"/>
    <w:rsid w:val="00E00133"/>
    <w:rsid w:val="00E004A3"/>
    <w:rsid w:val="00E00546"/>
    <w:rsid w:val="00E006F3"/>
    <w:rsid w:val="00E00C27"/>
    <w:rsid w:val="00E00E0F"/>
    <w:rsid w:val="00E04898"/>
    <w:rsid w:val="00E06C11"/>
    <w:rsid w:val="00E11051"/>
    <w:rsid w:val="00E1255C"/>
    <w:rsid w:val="00E13F7C"/>
    <w:rsid w:val="00E142BD"/>
    <w:rsid w:val="00E14E84"/>
    <w:rsid w:val="00E15061"/>
    <w:rsid w:val="00E17486"/>
    <w:rsid w:val="00E17A1F"/>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871"/>
    <w:rsid w:val="00E60C71"/>
    <w:rsid w:val="00E6439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5A59"/>
    <w:rsid w:val="00E96BD9"/>
    <w:rsid w:val="00E972B4"/>
    <w:rsid w:val="00E97FD9"/>
    <w:rsid w:val="00EA2BB8"/>
    <w:rsid w:val="00EA3AFC"/>
    <w:rsid w:val="00EA40B8"/>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43A"/>
    <w:rsid w:val="00EC7644"/>
    <w:rsid w:val="00ED0B3D"/>
    <w:rsid w:val="00ED2C0A"/>
    <w:rsid w:val="00ED2F63"/>
    <w:rsid w:val="00ED4388"/>
    <w:rsid w:val="00ED5BCA"/>
    <w:rsid w:val="00EE011D"/>
    <w:rsid w:val="00EE0722"/>
    <w:rsid w:val="00EE0F55"/>
    <w:rsid w:val="00EE106B"/>
    <w:rsid w:val="00EE4AF6"/>
    <w:rsid w:val="00EE4C18"/>
    <w:rsid w:val="00EE5AAF"/>
    <w:rsid w:val="00EE6CF2"/>
    <w:rsid w:val="00EF01E0"/>
    <w:rsid w:val="00EF1694"/>
    <w:rsid w:val="00EF175C"/>
    <w:rsid w:val="00EF56B8"/>
    <w:rsid w:val="00EF5AA1"/>
    <w:rsid w:val="00EF7AB8"/>
    <w:rsid w:val="00F00A8B"/>
    <w:rsid w:val="00F013B1"/>
    <w:rsid w:val="00F0366C"/>
    <w:rsid w:val="00F047C0"/>
    <w:rsid w:val="00F06AE5"/>
    <w:rsid w:val="00F071F9"/>
    <w:rsid w:val="00F0762F"/>
    <w:rsid w:val="00F12607"/>
    <w:rsid w:val="00F158DB"/>
    <w:rsid w:val="00F17B80"/>
    <w:rsid w:val="00F232FF"/>
    <w:rsid w:val="00F24C6A"/>
    <w:rsid w:val="00F301E1"/>
    <w:rsid w:val="00F329CA"/>
    <w:rsid w:val="00F32C76"/>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20C8"/>
    <w:rsid w:val="00F53DCB"/>
    <w:rsid w:val="00F5423D"/>
    <w:rsid w:val="00F63CBE"/>
    <w:rsid w:val="00F641C2"/>
    <w:rsid w:val="00F65F8A"/>
    <w:rsid w:val="00F6643D"/>
    <w:rsid w:val="00F66B7A"/>
    <w:rsid w:val="00F677CD"/>
    <w:rsid w:val="00F72FE4"/>
    <w:rsid w:val="00F74850"/>
    <w:rsid w:val="00F7631C"/>
    <w:rsid w:val="00F77CAD"/>
    <w:rsid w:val="00F80EA2"/>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A7470"/>
    <w:rsid w:val="00FB04BE"/>
    <w:rsid w:val="00FB0F7D"/>
    <w:rsid w:val="00FC14B1"/>
    <w:rsid w:val="00FC4152"/>
    <w:rsid w:val="00FC5CAE"/>
    <w:rsid w:val="00FC7D21"/>
    <w:rsid w:val="00FD0301"/>
    <w:rsid w:val="00FD17A2"/>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586"/>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 w:type="paragraph" w:customStyle="1" w:styleId="m3586669054949200212m-7283102889556349906msolistnumber">
    <w:name w:val="m_3586669054949200212m-7283102889556349906msolistnumber"/>
    <w:basedOn w:val="Normal"/>
    <w:rsid w:val="003A6909"/>
    <w:pPr>
      <w:spacing w:before="100" w:beforeAutospacing="1" w:after="100" w:afterAutospacing="1"/>
    </w:pPr>
    <w:rPr>
      <w:rFonts w:eastAsiaTheme="minorHAnsi"/>
      <w:lang w:eastAsia="en-US"/>
    </w:rPr>
  </w:style>
  <w:style w:type="paragraph" w:customStyle="1" w:styleId="m3586669054949200212m-7283102889556349906msolistcontinue2">
    <w:name w:val="m_3586669054949200212m-7283102889556349906msolistcontinue2"/>
    <w:basedOn w:val="Normal"/>
    <w:rsid w:val="003A6909"/>
    <w:pPr>
      <w:spacing w:before="100" w:beforeAutospacing="1" w:after="100" w:afterAutospacing="1"/>
    </w:pPr>
    <w:rPr>
      <w:rFonts w:eastAsiaTheme="minorHAnsi"/>
      <w:lang w:eastAsia="en-US"/>
    </w:rPr>
  </w:style>
  <w:style w:type="paragraph" w:customStyle="1" w:styleId="m3586669054949200212m-7283102889556349906msolistcontinue">
    <w:name w:val="m_3586669054949200212m-7283102889556349906msolistcontinue"/>
    <w:basedOn w:val="Normal"/>
    <w:rsid w:val="003A6909"/>
    <w:pPr>
      <w:spacing w:before="100" w:beforeAutospacing="1" w:after="100" w:afterAutospacing="1"/>
    </w:pPr>
    <w:rPr>
      <w:rFonts w:eastAsiaTheme="minorHAnsi"/>
      <w:lang w:eastAsia="en-US"/>
    </w:rPr>
  </w:style>
  <w:style w:type="paragraph" w:customStyle="1" w:styleId="Default">
    <w:name w:val="Default"/>
    <w:basedOn w:val="Normal"/>
    <w:rsid w:val="002A43A6"/>
    <w:pPr>
      <w:autoSpaceDE w:val="0"/>
      <w:autoSpaceDN w:val="0"/>
      <w:spacing w:before="0"/>
    </w:pPr>
    <w:rPr>
      <w:rFonts w:eastAsiaTheme="minorHAns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46592799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55572050">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03813187">
      <w:bodyDiv w:val="1"/>
      <w:marLeft w:val="0"/>
      <w:marRight w:val="0"/>
      <w:marTop w:val="0"/>
      <w:marBottom w:val="0"/>
      <w:divBdr>
        <w:top w:val="none" w:sz="0" w:space="0" w:color="auto"/>
        <w:left w:val="none" w:sz="0" w:space="0" w:color="auto"/>
        <w:bottom w:val="none" w:sz="0" w:space="0" w:color="auto"/>
        <w:right w:val="none" w:sz="0" w:space="0" w:color="auto"/>
      </w:divBdr>
    </w:div>
    <w:div w:id="1817911619">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098667241">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mput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Letter_case" TargetMode="External"/><Relationship Id="rId4" Type="http://schemas.openxmlformats.org/officeDocument/2006/relationships/settings" Target="settings.xml"/><Relationship Id="rId9" Type="http://schemas.openxmlformats.org/officeDocument/2006/relationships/hyperlink" Target="https://en.wikipedia.org/wiki/File_syste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C8601-4F8D-43F7-B3C9-8265BEAB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9204</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2016-11-08T21:58:00Z</dcterms:created>
  <dcterms:modified xsi:type="dcterms:W3CDTF">2016-11-15T21:07:00Z</dcterms:modified>
</cp:coreProperties>
</file>