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D31964" w:rsidDel="00F43792">
          <w:rPr>
            <w:rFonts w:ascii="Times New Roman" w:hAnsi="Times New Roman" w:cs="Times New Roman"/>
            <w:b/>
            <w:sz w:val="32"/>
            <w:szCs w:val="32"/>
          </w:rPr>
          <w:delText>8</w:delText>
        </w:r>
      </w:del>
      <w:ins w:id="4" w:author="Author">
        <w:r w:rsidR="00F43792">
          <w:rPr>
            <w:rFonts w:ascii="Times New Roman" w:hAnsi="Times New Roman" w:cs="Times New Roman"/>
            <w:b/>
            <w:sz w:val="32"/>
            <w:szCs w:val="32"/>
          </w:rPr>
          <w:t>9</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sidR="000954EC">
        <w:rPr>
          <w:rFonts w:ascii="Times New Roman" w:hAnsi="Times New Roman" w:cs="Times New Roman"/>
          <w:sz w:val="24"/>
          <w:szCs w:val="24"/>
        </w:rPr>
        <w:tab/>
      </w:r>
      <w:r w:rsidR="00B809D0">
        <w:rPr>
          <w:rFonts w:ascii="Times New Roman" w:hAnsi="Times New Roman" w:cs="Times New Roman"/>
          <w:i/>
          <w:sz w:val="24"/>
          <w:szCs w:val="24"/>
        </w:rPr>
        <w:t>Back-Channel S</w:t>
      </w:r>
      <w:r w:rsidR="00BB5158"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Walter Katz, </w:t>
      </w:r>
      <w:proofErr w:type="spellStart"/>
      <w:r w:rsidR="00BB5158" w:rsidRPr="00BB5158">
        <w:rPr>
          <w:rFonts w:ascii="Times New Roman" w:hAnsi="Times New Roman" w:cs="Times New Roman"/>
          <w:i/>
          <w:sz w:val="24"/>
          <w:szCs w:val="24"/>
        </w:rPr>
        <w:t>SiSoft</w:t>
      </w:r>
      <w:proofErr w:type="spellEnd"/>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2011</w:t>
      </w:r>
      <w:r w:rsidR="00E35BA0">
        <w:rPr>
          <w:rFonts w:ascii="Times New Roman" w:hAnsi="Times New Roman" w:cs="Times New Roman"/>
          <w:i/>
          <w:sz w:val="24"/>
          <w:szCs w:val="24"/>
        </w:rPr>
        <w:t>, June 19 2013</w:t>
      </w:r>
      <w:r w:rsidR="00B45C55">
        <w:rPr>
          <w:rFonts w:ascii="Times New Roman" w:hAnsi="Times New Roman" w:cs="Times New Roman"/>
          <w:i/>
          <w:sz w:val="24"/>
          <w:szCs w:val="24"/>
        </w:rPr>
        <w:t>, August 1</w:t>
      </w:r>
      <w:r w:rsidR="004A0C91">
        <w:rPr>
          <w:rFonts w:ascii="Times New Roman" w:hAnsi="Times New Roman" w:cs="Times New Roman"/>
          <w:i/>
          <w:sz w:val="24"/>
          <w:szCs w:val="24"/>
        </w:rPr>
        <w:t>9</w:t>
      </w:r>
      <w:r w:rsidR="00B45C55">
        <w:rPr>
          <w:rFonts w:ascii="Times New Roman" w:hAnsi="Times New Roman" w:cs="Times New Roman"/>
          <w:i/>
          <w:sz w:val="24"/>
          <w:szCs w:val="24"/>
        </w:rPr>
        <w:t>, 2013</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Back-channel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 xml:space="preserve">Back-channel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572383"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
        <w:t xml:space="preserve">There are scenarios when a receiver and transmitter circuits do not have prior information of the analog channels. Advanced models can </w:t>
      </w:r>
      <w:r w:rsidR="00AC71D8">
        <w:t xml:space="preserve">perform back-channel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training protocols for transmitters and receivers. If both the transmitter and receiver AMI models support the same back-channel protocol encapsulated in a Back-Channel Interface parameter definition file, the EDA tool will facilitate the channel for communication between the models</w:t>
      </w:r>
      <w:r w:rsidR="00EA2AA9">
        <w:t xml:space="preserve"> and keep the channel open </w:t>
      </w:r>
      <w:r w:rsidR="0079419E">
        <w:t>un</w:t>
      </w:r>
      <w:r w:rsidR="00EA2AA9">
        <w:t xml:space="preserve">til necessary. </w:t>
      </w:r>
    </w:p>
    <w:p w:rsidR="007E5256" w:rsidRDefault="00EA384C">
      <w:r w:rsidRPr="00EA384C">
        <w:t xml:space="preserve">The back-channel parameter definition file for each supporting specification shall be a created </w:t>
      </w:r>
      <w:proofErr w:type="gramStart"/>
      <w:r>
        <w:t xml:space="preserve">by </w:t>
      </w:r>
      <w:r w:rsidRPr="00EA384C">
        <w:t xml:space="preserve"> IBIS</w:t>
      </w:r>
      <w:proofErr w:type="gramEnd"/>
      <w:r w:rsidRPr="00EA384C">
        <w:t xml:space="preserve"> Open Forum </w:t>
      </w:r>
      <w:r>
        <w:t xml:space="preserve">with participation from interested </w:t>
      </w:r>
      <w:r w:rsidRPr="00EA384C">
        <w:t>members</w:t>
      </w:r>
      <w:r>
        <w:t>. This file will be</w:t>
      </w:r>
      <w:r w:rsidRPr="00EA384C">
        <w:t xml:space="preserve"> stored </w:t>
      </w:r>
      <w:r>
        <w:t>at the same location as the IBIS specification itself.</w:t>
      </w:r>
      <w:r w:rsidDel="00EA384C">
        <w:t xml:space="preserve"> </w:t>
      </w:r>
    </w:p>
    <w:p w:rsidR="0004354A" w:rsidRDefault="00F8403A" w:rsidP="00F8403A">
      <w:pPr>
        <w:pStyle w:val="Heading2"/>
      </w:pPr>
      <w:r>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Bits</w:t>
      </w:r>
    </w:p>
    <w:p w:rsidR="00F8403A" w:rsidRP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Used to describe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represents a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Pr="00F8403A">
        <w:rPr>
          <w:rFonts w:ascii="Times New Roman" w:hAnsi="Times New Roman" w:cs="Times New Roman"/>
          <w:sz w:val="24"/>
          <w:szCs w:val="24"/>
        </w:rPr>
        <w:t xml:space="preserve">in </w:t>
      </w:r>
      <w:r w:rsidR="00F10AEE">
        <w:rPr>
          <w:rFonts w:ascii="Times New Roman" w:hAnsi="Times New Roman" w:cs="Times New Roman"/>
          <w:sz w:val="24"/>
          <w:szCs w:val="24"/>
        </w:rPr>
        <w:t>b</w:t>
      </w:r>
      <w:r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Pr="00F8403A">
        <w:rPr>
          <w:rFonts w:ascii="Times New Roman" w:hAnsi="Times New Roman" w:cs="Times New Roman"/>
          <w:sz w:val="24"/>
          <w:szCs w:val="24"/>
        </w:rPr>
        <w:t xml:space="preserve">. </w:t>
      </w:r>
      <w:r w:rsidR="00EF7F83">
        <w:rPr>
          <w:rFonts w:ascii="Times New Roman" w:hAnsi="Times New Roman" w:cs="Times New Roman"/>
          <w:sz w:val="24"/>
          <w:szCs w:val="24"/>
        </w:rPr>
        <w:t>The least significant bit (</w:t>
      </w:r>
      <w:proofErr w:type="spellStart"/>
      <w:r w:rsidR="00EF7F83">
        <w:rPr>
          <w:rFonts w:ascii="Times New Roman" w:hAnsi="Times New Roman" w:cs="Times New Roman"/>
          <w:sz w:val="24"/>
          <w:szCs w:val="24"/>
        </w:rPr>
        <w:t>lsb</w:t>
      </w:r>
      <w:proofErr w:type="spellEnd"/>
      <w:r w:rsidR="00EF7F83">
        <w:rPr>
          <w:rFonts w:ascii="Times New Roman" w:hAnsi="Times New Roman" w:cs="Times New Roman"/>
          <w:sz w:val="24"/>
          <w:szCs w:val="24"/>
        </w:rPr>
        <w:t xml:space="preserve">)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p>
    <w:p w:rsidR="00F8403A" w:rsidRDefault="00F8403A" w:rsidP="00F8403A">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If only the alphabet r is supplied, the EDA tool will use </w:t>
      </w:r>
      <w:r w:rsidR="0073680A">
        <w:rPr>
          <w:rFonts w:ascii="Times New Roman" w:hAnsi="Times New Roman" w:cs="Times New Roman"/>
          <w:sz w:val="24"/>
          <w:szCs w:val="24"/>
        </w:rPr>
        <w:t xml:space="preserve">the binary equivalent of </w:t>
      </w:r>
      <w:r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Pr="00F8403A">
        <w:rPr>
          <w:rFonts w:ascii="Times New Roman" w:hAnsi="Times New Roman" w:cs="Times New Roman"/>
          <w:sz w:val="24"/>
          <w:szCs w:val="24"/>
        </w:rPr>
        <w:t xml:space="preserve"> integer for the bit value.</w:t>
      </w:r>
    </w:p>
    <w:p w:rsidR="00543B61" w:rsidRDefault="00543B61" w:rsidP="00543B61">
      <w:pPr>
        <w:pStyle w:val="PlainText"/>
        <w:spacing w:after="80"/>
        <w:rPr>
          <w:rFonts w:ascii="Times New Roman" w:hAnsi="Times New Roman" w:cs="Times New Roman"/>
          <w:sz w:val="24"/>
          <w:szCs w:val="24"/>
        </w:rPr>
      </w:pPr>
      <w:r w:rsidRPr="00543B61">
        <w:rPr>
          <w:rFonts w:ascii="Times New Roman" w:hAnsi="Times New Roman" w:cs="Times New Roman"/>
          <w:sz w:val="24"/>
          <w:szCs w:val="24"/>
        </w:rPr>
        <w:t xml:space="preserve">Type Bits is used only with Formats </w:t>
      </w:r>
      <w:proofErr w:type="spellStart"/>
      <w:r w:rsidRPr="00543B61">
        <w:rPr>
          <w:rFonts w:ascii="Times New Roman" w:hAnsi="Times New Roman" w:cs="Times New Roman"/>
          <w:sz w:val="24"/>
          <w:szCs w:val="24"/>
        </w:rPr>
        <w:t>Bit_Pattern</w:t>
      </w:r>
      <w:proofErr w:type="spellEnd"/>
      <w:r w:rsidRPr="00543B61">
        <w:rPr>
          <w:rFonts w:ascii="Times New Roman" w:hAnsi="Times New Roman" w:cs="Times New Roman"/>
          <w:sz w:val="24"/>
          <w:szCs w:val="24"/>
        </w:rPr>
        <w:t xml:space="preserve">, </w:t>
      </w:r>
      <w:proofErr w:type="spellStart"/>
      <w:r w:rsidRPr="00543B61">
        <w:rPr>
          <w:rFonts w:ascii="Times New Roman" w:hAnsi="Times New Roman" w:cs="Times New Roman"/>
          <w:sz w:val="24"/>
          <w:szCs w:val="24"/>
        </w:rPr>
        <w:t>Bit_Pattern_File</w:t>
      </w:r>
      <w:proofErr w:type="spellEnd"/>
      <w:r w:rsidRPr="00543B61">
        <w:rPr>
          <w:rFonts w:ascii="Times New Roman" w:hAnsi="Times New Roman" w:cs="Times New Roman"/>
          <w:sz w:val="24"/>
          <w:szCs w:val="24"/>
        </w:rPr>
        <w:t>,</w:t>
      </w:r>
      <w:r>
        <w:rPr>
          <w:rFonts w:ascii="Times New Roman" w:hAnsi="Times New Roman" w:cs="Times New Roman"/>
          <w:sz w:val="24"/>
          <w:szCs w:val="24"/>
        </w:rPr>
        <w:t xml:space="preserve"> </w:t>
      </w:r>
      <w:r w:rsidRPr="00543B61">
        <w:rPr>
          <w:rFonts w:ascii="Times New Roman" w:hAnsi="Times New Roman" w:cs="Times New Roman"/>
          <w:sz w:val="24"/>
          <w:szCs w:val="24"/>
        </w:rPr>
        <w:t>and LFSR described later</w:t>
      </w:r>
      <w:r>
        <w:rPr>
          <w:rFonts w:ascii="Times New Roman" w:hAnsi="Times New Roman" w:cs="Times New Roman"/>
          <w:sz w:val="24"/>
          <w:szCs w:val="24"/>
        </w:rPr>
        <w:t>.</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 xml:space="preserve">Examples of Bits are 01111111100000000, </w:t>
      </w:r>
      <w:r w:rsidR="0073680A">
        <w:rPr>
          <w:rFonts w:ascii="Times New Roman" w:hAnsi="Times New Roman" w:cs="Times New Roman"/>
          <w:sz w:val="24"/>
          <w:szCs w:val="24"/>
        </w:rPr>
        <w:t>01010101010101</w:t>
      </w:r>
      <w:r w:rsidRPr="00F8403A">
        <w:rPr>
          <w:rFonts w:ascii="Times New Roman" w:hAnsi="Times New Roman" w:cs="Times New Roman"/>
          <w:sz w:val="24"/>
          <w:szCs w:val="24"/>
        </w:rPr>
        <w:t>.</w:t>
      </w:r>
    </w:p>
    <w:p w:rsidR="00F8403A" w:rsidRDefault="00F8403A" w:rsidP="00F8403A">
      <w:pPr>
        <w:pStyle w:val="Heading2"/>
      </w:pPr>
      <w:r>
        <w:t>New format types (</w:t>
      </w:r>
      <w:r w:rsidRPr="00F8403A">
        <w:t xml:space="preserve">On page </w:t>
      </w:r>
      <w:r w:rsidR="003421C2" w:rsidRPr="00F8403A">
        <w:t>18</w:t>
      </w:r>
      <w:r w:rsidR="003421C2">
        <w:t>9</w:t>
      </w:r>
      <w:r w:rsidRPr="00F8403A">
        <w:t xml:space="preserve">, add new format types after </w:t>
      </w:r>
      <w:proofErr w:type="gramStart"/>
      <w:r w:rsidRPr="00F8403A">
        <w:t>DjRj:</w:t>
      </w:r>
      <w:proofErr w:type="gramEnd"/>
      <w:r>
        <w:t>)</w:t>
      </w:r>
    </w:p>
    <w:p w:rsidR="005F7A7E" w:rsidRPr="005F7A7E" w:rsidRDefault="005F7A7E" w:rsidP="005F7A7E"/>
    <w:p w:rsidR="005F7A7E" w:rsidRPr="005F7A7E" w:rsidRDefault="005F7A7E" w:rsidP="005F7A7E">
      <w:pPr>
        <w:rPr>
          <w:b/>
        </w:rPr>
      </w:pPr>
      <w:proofErr w:type="spellStart"/>
      <w:r w:rsidRPr="005F7A7E">
        <w:rPr>
          <w:b/>
        </w:rPr>
        <w:t>Bit_Pattern</w:t>
      </w:r>
      <w:proofErr w:type="spellEnd"/>
      <w:r w:rsidRPr="005F7A7E">
        <w:rPr>
          <w:b/>
        </w:rPr>
        <w:t xml:space="preserve"> &lt;bits&gt; &lt;</w:t>
      </w:r>
      <w:proofErr w:type="spellStart"/>
      <w:r w:rsidRPr="005F7A7E">
        <w:rPr>
          <w:b/>
        </w:rPr>
        <w:t>repeat</w:t>
      </w:r>
      <w:r w:rsidR="00B54ABB">
        <w:rPr>
          <w:b/>
        </w:rPr>
        <w:t>_</w:t>
      </w:r>
      <w:r w:rsidRPr="005F7A7E">
        <w:rPr>
          <w:b/>
        </w:rPr>
        <w:t>count</w:t>
      </w:r>
      <w:proofErr w:type="spellEnd"/>
      <w:r w:rsidRPr="005F7A7E">
        <w:rPr>
          <w:b/>
        </w:rPr>
        <w:t>&gt;</w:t>
      </w:r>
    </w:p>
    <w:p w:rsidR="005F7A7E" w:rsidRDefault="005F7A7E" w:rsidP="005F7A7E">
      <w:proofErr w:type="spellStart"/>
      <w:r>
        <w:t>Bit_Pattern</w:t>
      </w:r>
      <w:proofErr w:type="spellEnd"/>
      <w:r>
        <w:t xml:space="preserve"> defines a block of bits where “bits” are of type Bits followed</w:t>
      </w:r>
      <w:r w:rsidR="00D02ABF">
        <w:t xml:space="preserve"> by a “</w:t>
      </w:r>
      <w:proofErr w:type="spellStart"/>
      <w:r w:rsidR="00D02ABF">
        <w:t>repeat</w:t>
      </w:r>
      <w:r w:rsidR="00B54ABB">
        <w:t>_</w:t>
      </w:r>
      <w:r w:rsidR="00D02ABF">
        <w:t>count</w:t>
      </w:r>
      <w:proofErr w:type="spellEnd"/>
      <w:r w:rsidR="00D02ABF">
        <w:t>” which is a non negative</w:t>
      </w:r>
      <w:r>
        <w:t xml:space="preserve"> </w:t>
      </w:r>
      <w:r w:rsidR="0009010A">
        <w:t xml:space="preserve">(decimal) </w:t>
      </w:r>
      <w:r>
        <w:t xml:space="preserve">integer number and is the number of times the bits described in “bits” are to be inserted into the stimulus. If the value is </w:t>
      </w:r>
      <w:r w:rsidR="0009010A">
        <w:t>0</w:t>
      </w:r>
      <w:r>
        <w:t>, the EDA tool will repeat the bits forever.</w:t>
      </w:r>
    </w:p>
    <w:p w:rsidR="005F7A7E" w:rsidRDefault="005F7A7E" w:rsidP="005F7A7E"/>
    <w:p w:rsidR="005F7A7E" w:rsidRDefault="005F7A7E" w:rsidP="005F7A7E">
      <w:r>
        <w:lastRenderedPageBreak/>
        <w:t xml:space="preserve">Example: (bit_pattern1 (Usage In) (Type Bits)  </w:t>
      </w:r>
    </w:p>
    <w:p w:rsidR="005F7A7E" w:rsidRDefault="005F7A7E" w:rsidP="005F7A7E">
      <w:pPr>
        <w:ind w:left="720" w:firstLine="720"/>
      </w:pPr>
      <w:r>
        <w:t xml:space="preserve"> (</w:t>
      </w:r>
      <w:proofErr w:type="spellStart"/>
      <w:r>
        <w:t>Bit_Pattern</w:t>
      </w:r>
      <w:proofErr w:type="spellEnd"/>
      <w:r>
        <w:t xml:space="preserve"> 11110000111 2))</w:t>
      </w:r>
    </w:p>
    <w:p w:rsidR="005F7A7E" w:rsidRDefault="005F7A7E" w:rsidP="005F7A7E">
      <w:pPr>
        <w:ind w:left="720" w:firstLine="720"/>
      </w:pPr>
      <w:r>
        <w:t xml:space="preserve"> (Description "Bit Pattern Sequence using format </w:t>
      </w:r>
      <w:proofErr w:type="spellStart"/>
      <w:r>
        <w:t>Bit_Pattern</w:t>
      </w:r>
      <w:proofErr w:type="spellEnd"/>
      <w:r>
        <w:t xml:space="preserve">") </w:t>
      </w:r>
    </w:p>
    <w:p w:rsidR="00F8403A" w:rsidRDefault="005F7A7E" w:rsidP="005F7A7E">
      <w:pPr>
        <w:ind w:left="720"/>
      </w:pPr>
      <w:r>
        <w:t xml:space="preserve">     )</w:t>
      </w:r>
    </w:p>
    <w:p w:rsidR="005F7A7E" w:rsidRDefault="005F7A7E" w:rsidP="00F8403A"/>
    <w:p w:rsidR="005F7A7E" w:rsidRPr="005F7A7E" w:rsidRDefault="005F7A7E" w:rsidP="005F7A7E">
      <w:pPr>
        <w:rPr>
          <w:b/>
        </w:rPr>
      </w:pPr>
      <w:proofErr w:type="spellStart"/>
      <w:r w:rsidRPr="005F7A7E">
        <w:rPr>
          <w:b/>
        </w:rPr>
        <w:t>Bit_Pattern_File</w:t>
      </w:r>
      <w:proofErr w:type="spellEnd"/>
      <w:r w:rsidRPr="005F7A7E">
        <w:rPr>
          <w:b/>
        </w:rPr>
        <w:t xml:space="preserve"> &lt;</w:t>
      </w:r>
      <w:r w:rsidR="0009010A">
        <w:rPr>
          <w:b/>
        </w:rPr>
        <w:t>”</w:t>
      </w:r>
      <w:proofErr w:type="spellStart"/>
      <w:r w:rsidR="0009010A">
        <w:rPr>
          <w:b/>
        </w:rPr>
        <w:t>f</w:t>
      </w:r>
      <w:r w:rsidRPr="005F7A7E">
        <w:rPr>
          <w:b/>
        </w:rPr>
        <w:t>ile_</w:t>
      </w:r>
      <w:r w:rsidR="0009010A">
        <w:rPr>
          <w:b/>
        </w:rPr>
        <w:t>n</w:t>
      </w:r>
      <w:r w:rsidRPr="005F7A7E">
        <w:rPr>
          <w:b/>
        </w:rPr>
        <w:t>ame</w:t>
      </w:r>
      <w:proofErr w:type="spellEnd"/>
      <w:r w:rsidR="0009010A">
        <w:rPr>
          <w:b/>
        </w:rPr>
        <w:t>”</w:t>
      </w:r>
      <w:r w:rsidRPr="005F7A7E">
        <w:rPr>
          <w:b/>
        </w:rPr>
        <w:t>&gt; &lt;</w:t>
      </w:r>
      <w:proofErr w:type="spellStart"/>
      <w:r w:rsidRPr="005F7A7E">
        <w:rPr>
          <w:b/>
        </w:rPr>
        <w:t>repeat</w:t>
      </w:r>
      <w:r w:rsidR="00B54ABB">
        <w:rPr>
          <w:b/>
        </w:rPr>
        <w:t>_</w:t>
      </w:r>
      <w:r w:rsidRPr="005F7A7E">
        <w:rPr>
          <w:b/>
        </w:rPr>
        <w:t>count</w:t>
      </w:r>
      <w:proofErr w:type="spellEnd"/>
      <w:r w:rsidRPr="005F7A7E">
        <w:rPr>
          <w:b/>
        </w:rPr>
        <w:t>&gt;</w:t>
      </w:r>
    </w:p>
    <w:p w:rsidR="005F7A7E" w:rsidRDefault="005F7A7E" w:rsidP="005F7A7E">
      <w:proofErr w:type="spellStart"/>
      <w:r>
        <w:t>Bit_Pattern_File</w:t>
      </w:r>
      <w:proofErr w:type="spellEnd"/>
      <w:r>
        <w:t xml:space="preserve"> defines a file named “</w:t>
      </w:r>
      <w:proofErr w:type="spellStart"/>
      <w:r w:rsidR="00B54ABB">
        <w:t>f</w:t>
      </w:r>
      <w:r>
        <w:t>ile_</w:t>
      </w:r>
      <w:r w:rsidR="00B54ABB">
        <w:t>n</w:t>
      </w:r>
      <w:r>
        <w:t>ame</w:t>
      </w:r>
      <w:proofErr w:type="spellEnd"/>
      <w:r>
        <w:t xml:space="preserve">” that contains a sequence of </w:t>
      </w:r>
      <w:proofErr w:type="spellStart"/>
      <w:r>
        <w:t>binarynumbers</w:t>
      </w:r>
      <w:proofErr w:type="spellEnd"/>
      <w:r>
        <w:t xml:space="preserve"> of Type Bits followed</w:t>
      </w:r>
      <w:r w:rsidR="00D02ABF">
        <w:t xml:space="preserve"> by a “</w:t>
      </w:r>
      <w:proofErr w:type="spellStart"/>
      <w:r w:rsidR="00D02ABF">
        <w:t>repeat</w:t>
      </w:r>
      <w:r w:rsidR="00B54ABB">
        <w:t>_</w:t>
      </w:r>
      <w:r w:rsidR="00D02ABF">
        <w:t>count</w:t>
      </w:r>
      <w:proofErr w:type="spellEnd"/>
      <w:r w:rsidR="00D02ABF">
        <w:t>” which is a non negative</w:t>
      </w:r>
      <w:r>
        <w:t xml:space="preserve"> </w:t>
      </w:r>
      <w:r w:rsidR="0009010A">
        <w:t xml:space="preserve">(decimal) </w:t>
      </w:r>
      <w:r>
        <w:t xml:space="preserve">integer number and is the number of times the bits described in “bits” </w:t>
      </w:r>
      <w:proofErr w:type="gramStart"/>
      <w:r>
        <w:t>are</w:t>
      </w:r>
      <w:proofErr w:type="gramEnd"/>
      <w:r>
        <w:t xml:space="preserve"> to be inserted into the stimulus. If the value is </w:t>
      </w:r>
      <w:r w:rsidR="0009010A">
        <w:t>0</w:t>
      </w:r>
      <w:r>
        <w:t>, the EDA tool will repeat the bits forever.</w:t>
      </w:r>
    </w:p>
    <w:p w:rsidR="005F7A7E" w:rsidRDefault="005F7A7E" w:rsidP="005F7A7E"/>
    <w:p w:rsidR="005F7A7E" w:rsidRDefault="005F7A7E" w:rsidP="005F7A7E"/>
    <w:p w:rsidR="005F7A7E" w:rsidRDefault="005F7A7E" w:rsidP="005F7A7E">
      <w:r>
        <w:t xml:space="preserve">Example: (bit_pattern2 (Usage In) (Type Bits)  </w:t>
      </w:r>
    </w:p>
    <w:p w:rsidR="005F7A7E" w:rsidRDefault="005F7A7E" w:rsidP="005F7A7E">
      <w:r>
        <w:t xml:space="preserve">       (</w:t>
      </w:r>
      <w:proofErr w:type="spellStart"/>
      <w:r>
        <w:t>Bit_Pattern_File</w:t>
      </w:r>
      <w:proofErr w:type="spellEnd"/>
      <w:r>
        <w:t xml:space="preserve"> </w:t>
      </w:r>
      <w:r w:rsidR="0009010A">
        <w:t>“</w:t>
      </w:r>
      <w:r>
        <w:t>abc.bpi</w:t>
      </w:r>
      <w:r w:rsidR="0009010A">
        <w:t>”</w:t>
      </w:r>
      <w:r>
        <w:t xml:space="preserve"> 3))</w:t>
      </w:r>
    </w:p>
    <w:p w:rsidR="005F7A7E" w:rsidRDefault="005F7A7E" w:rsidP="005F7A7E">
      <w:r>
        <w:t xml:space="preserve">      (Description "Bit Pattern Sequence using format </w:t>
      </w:r>
      <w:proofErr w:type="spellStart"/>
      <w:r>
        <w:t>Bit_Pattern</w:t>
      </w:r>
      <w:r w:rsidR="003D0269">
        <w:t>_File</w:t>
      </w:r>
      <w:proofErr w:type="spellEnd"/>
      <w:r>
        <w:t xml:space="preserve">") </w:t>
      </w:r>
    </w:p>
    <w:p w:rsidR="005F7A7E" w:rsidRDefault="005F7A7E" w:rsidP="005F7A7E">
      <w:r>
        <w:t>)</w:t>
      </w:r>
    </w:p>
    <w:p w:rsidR="005F7A7E" w:rsidRDefault="005F7A7E" w:rsidP="00F8403A"/>
    <w:p w:rsidR="00D02ABF" w:rsidRPr="00D02ABF" w:rsidRDefault="00D02ABF" w:rsidP="00D02ABF">
      <w:pPr>
        <w:rPr>
          <w:b/>
        </w:rPr>
      </w:pPr>
      <w:r w:rsidRPr="00D02ABF">
        <w:rPr>
          <w:b/>
        </w:rPr>
        <w:t>LFSR &lt;</w:t>
      </w:r>
      <w:proofErr w:type="spellStart"/>
      <w:r w:rsidR="0059670B">
        <w:rPr>
          <w:b/>
        </w:rPr>
        <w:t>LFSR_</w:t>
      </w:r>
      <w:r w:rsidRPr="00D02ABF">
        <w:rPr>
          <w:b/>
        </w:rPr>
        <w:t>taps</w:t>
      </w:r>
      <w:proofErr w:type="spellEnd"/>
      <w:r w:rsidRPr="00D02ABF">
        <w:rPr>
          <w:b/>
        </w:rPr>
        <w:t>&gt; &lt;seed&gt; &lt;</w:t>
      </w:r>
      <w:proofErr w:type="spellStart"/>
      <w:r w:rsidRPr="00D02ABF">
        <w:rPr>
          <w:b/>
        </w:rPr>
        <w:t>data_len</w:t>
      </w:r>
      <w:proofErr w:type="spellEnd"/>
      <w:r w:rsidRPr="00D02ABF">
        <w:rPr>
          <w:b/>
        </w:rPr>
        <w:t>&gt;</w:t>
      </w:r>
    </w:p>
    <w:p w:rsidR="00D02ABF" w:rsidRDefault="00D02ABF" w:rsidP="00D02ABF">
      <w:r>
        <w:t xml:space="preserve">LFSR describes a </w:t>
      </w:r>
      <w:r w:rsidR="00D44E9D">
        <w:t xml:space="preserve">Linear Feedback Shift Register </w:t>
      </w:r>
      <w:r>
        <w:t xml:space="preserve">used by the EDA tool for the PRBS generation. The first </w:t>
      </w:r>
      <w:proofErr w:type="gramStart"/>
      <w:r>
        <w:t>argument “</w:t>
      </w:r>
      <w:proofErr w:type="spellStart"/>
      <w:r w:rsidR="0059670B">
        <w:t>LFSR_</w:t>
      </w:r>
      <w:r>
        <w:t>taps</w:t>
      </w:r>
      <w:proofErr w:type="spellEnd"/>
      <w:r>
        <w:t>” are</w:t>
      </w:r>
      <w:proofErr w:type="gramEnd"/>
      <w:r>
        <w:t xml:space="preserve"> integer </w:t>
      </w:r>
      <w:r w:rsidR="00FF61B0">
        <w:t xml:space="preserve">(decimal) </w:t>
      </w:r>
      <w:r>
        <w:t>values separated by comma.</w:t>
      </w:r>
      <w:r w:rsidR="00187FA7">
        <w:t xml:space="preserve"> </w:t>
      </w:r>
      <w:proofErr w:type="spellStart"/>
      <w:r w:rsidR="00187FA7">
        <w:t>LFSR_taps</w:t>
      </w:r>
      <w:proofErr w:type="spellEnd"/>
      <w:r w:rsidR="00187FA7">
        <w:t xml:space="preserve"> determine which bit values are used to influence the future bit values. Please note that </w:t>
      </w:r>
      <w:proofErr w:type="spellStart"/>
      <w:r w:rsidR="00187FA7">
        <w:t>LFSR_taps</w:t>
      </w:r>
      <w:proofErr w:type="spellEnd"/>
      <w:r w:rsidR="00187FA7">
        <w:t xml:space="preserve"> are not the same as taps specified for a digital filter such as FFE or DFE. </w:t>
      </w:r>
      <w:r>
        <w:t xml:space="preserve"> </w:t>
      </w:r>
      <w:r w:rsidR="00CC762E">
        <w:t xml:space="preserve">The second argument </w:t>
      </w:r>
      <w:r>
        <w:t>“seed” is a non-negative</w:t>
      </w:r>
      <w:r w:rsidR="0073680A">
        <w:t xml:space="preserve"> binary</w:t>
      </w:r>
      <w:r>
        <w:t xml:space="preserve"> number represented as Type Bits</w:t>
      </w:r>
      <w:r w:rsidR="00CC1A50">
        <w:t>. At least 1 bit of the seed must be non-zero</w:t>
      </w:r>
      <w:r>
        <w:t xml:space="preserve">. </w:t>
      </w:r>
      <w:r w:rsidR="00CC762E">
        <w:t>The third argument “</w:t>
      </w:r>
      <w:proofErr w:type="spellStart"/>
      <w:r w:rsidR="00CC762E">
        <w:t>data</w:t>
      </w:r>
      <w:r w:rsidR="00B242C5">
        <w:t>_</w:t>
      </w:r>
      <w:r w:rsidR="00CC762E">
        <w:t>len</w:t>
      </w:r>
      <w:proofErr w:type="spellEnd"/>
      <w:r w:rsidR="00CC762E">
        <w:t>”</w:t>
      </w:r>
      <w:r>
        <w:t xml:space="preserve"> is a non negative </w:t>
      </w:r>
      <w:r w:rsidR="0009010A">
        <w:t xml:space="preserve">(decimal) </w:t>
      </w:r>
      <w:r>
        <w:t xml:space="preserve">integer number signifying the length of the data pattern generated by this LFSR in bits. If the value is </w:t>
      </w:r>
      <w:r w:rsidR="0009010A">
        <w:t>0</w:t>
      </w:r>
      <w:r>
        <w:t>, the LFSR will generate bits forever.</w:t>
      </w:r>
    </w:p>
    <w:p w:rsidR="00187FA7" w:rsidRDefault="00187FA7" w:rsidP="00D02ABF"/>
    <w:p w:rsidR="003D0269" w:rsidRDefault="003D0269" w:rsidP="003D0269">
      <w:r>
        <w:t>If the binary seed value is less than the number of LFSR bits, the leading bits will be padded with 0’s. If the seed value is more than the number of</w:t>
      </w:r>
      <w:r w:rsidR="00E765E8">
        <w:t xml:space="preserve"> LFSR bits</w:t>
      </w:r>
      <w:r>
        <w:t>, only the required</w:t>
      </w:r>
      <w:r w:rsidR="00B54ABB">
        <w:t xml:space="preserve"> </w:t>
      </w:r>
      <w:proofErr w:type="gramStart"/>
      <w:r>
        <w:t>number of bits are</w:t>
      </w:r>
      <w:proofErr w:type="gramEnd"/>
      <w:r>
        <w:t xml:space="preserve"> considered starting from the least significant bit.</w:t>
      </w:r>
    </w:p>
    <w:p w:rsidR="00D44E9D" w:rsidRDefault="00D44E9D" w:rsidP="003D0269"/>
    <w:p w:rsidR="0059670B" w:rsidRDefault="00D44E9D" w:rsidP="003D0269">
      <w:r>
        <w:t xml:space="preserve">The LFSR generates the pseudo random bits using the </w:t>
      </w:r>
      <w:r w:rsidR="0073680A">
        <w:t>exclusive-or (</w:t>
      </w:r>
      <w:r w:rsidR="00CC1A50">
        <w:t>XOR</w:t>
      </w:r>
      <w:r w:rsidR="0073680A">
        <w:t>)</w:t>
      </w:r>
      <w:r w:rsidR="00CC1A50">
        <w:t xml:space="preserve"> based </w:t>
      </w:r>
      <w:r>
        <w:t xml:space="preserve">external feedback </w:t>
      </w:r>
      <w:proofErr w:type="gramStart"/>
      <w:r>
        <w:t>mechanism</w:t>
      </w:r>
      <w:proofErr w:type="gramEnd"/>
      <w:r w:rsidR="00CC1A50">
        <w:t xml:space="preserve"> where the XORs are external from the shift register.</w:t>
      </w:r>
    </w:p>
    <w:p w:rsidR="0059670B" w:rsidRDefault="0059670B" w:rsidP="003D0269"/>
    <w:p w:rsidR="00D44E9D" w:rsidRDefault="0059670B" w:rsidP="003D0269">
      <w:r>
        <w:t xml:space="preserve">An LFSR </w:t>
      </w:r>
      <w:r w:rsidR="001F4CAC">
        <w:t>consists of a series of shift registers where some registers</w:t>
      </w:r>
      <w:r>
        <w:t xml:space="preserve"> ("</w:t>
      </w:r>
      <w:proofErr w:type="spellStart"/>
      <w:r>
        <w:t>LFSR_taps</w:t>
      </w:r>
      <w:proofErr w:type="spellEnd"/>
      <w:r>
        <w:t xml:space="preserve">") feed the XOR gates in its feedback network. The PRBS output is taken from the last stage. </w:t>
      </w:r>
      <w:r w:rsidR="001F4CAC">
        <w:t>A</w:t>
      </w:r>
      <w:r>
        <w:t>n L-stage LFSR produces a repetitive PRBS of length 2</w:t>
      </w:r>
      <w:r>
        <w:rPr>
          <w:vertAlign w:val="superscript"/>
        </w:rPr>
        <w:t>L</w:t>
      </w:r>
      <w:r>
        <w:t>-1.</w:t>
      </w:r>
    </w:p>
    <w:p w:rsidR="0059670B" w:rsidRDefault="0059670B" w:rsidP="003D0269"/>
    <w:p w:rsidR="00C0194F" w:rsidRDefault="00C0194F" w:rsidP="003D0269">
      <w:r>
        <w:t xml:space="preserve">The last bit is output as the PRBS as well as fed back to the first bit through the XORs determined by the </w:t>
      </w:r>
      <w:proofErr w:type="spellStart"/>
      <w:r>
        <w:t>LFSR_taps</w:t>
      </w:r>
      <w:proofErr w:type="spellEnd"/>
      <w:r>
        <w:t>.</w:t>
      </w:r>
    </w:p>
    <w:p w:rsidR="00C0194F" w:rsidRDefault="00C0194F" w:rsidP="003D0269"/>
    <w:p w:rsidR="00187FA7" w:rsidRDefault="00187FA7" w:rsidP="003D0269">
      <w:r>
        <w:t>Figures 1 and 2 are example implementations of an LFSR.</w:t>
      </w:r>
    </w:p>
    <w:p w:rsidR="00187FA7" w:rsidRDefault="00187FA7" w:rsidP="003D0269"/>
    <w:p w:rsidR="00156AC2" w:rsidRDefault="0091508B">
      <w:pPr>
        <w:jc w:val="center"/>
      </w:pPr>
      <w:r>
        <w:rPr>
          <w:noProof/>
          <w:lang w:eastAsia="en-US"/>
        </w:rPr>
        <w:lastRenderedPageBreak/>
        <w:drawing>
          <wp:inline distT="0" distB="0" distL="0" distR="0">
            <wp:extent cx="4162425" cy="115073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156AC2" w:rsidRDefault="00F15367">
      <w:pPr>
        <w:jc w:val="center"/>
      </w:pPr>
      <w:r>
        <w:t>Figure 1: LFSR with 2 taps at the 6</w:t>
      </w:r>
      <w:r w:rsidR="00A60B7A" w:rsidRPr="00A60B7A">
        <w:rPr>
          <w:vertAlign w:val="superscript"/>
        </w:rPr>
        <w:t>th</w:t>
      </w:r>
      <w:r>
        <w:t xml:space="preserve"> and the 9</w:t>
      </w:r>
      <w:r w:rsidR="00A60B7A" w:rsidRPr="00A60B7A">
        <w:rPr>
          <w:vertAlign w:val="superscript"/>
        </w:rPr>
        <w:t>th</w:t>
      </w:r>
      <w:r>
        <w:t xml:space="preserve"> bit</w:t>
      </w:r>
      <w:r w:rsidR="00FC429C">
        <w:t>s</w:t>
      </w:r>
    </w:p>
    <w:p w:rsidR="003D0269" w:rsidRDefault="003D0269" w:rsidP="00D02ABF"/>
    <w:p w:rsidR="00FC429C" w:rsidRDefault="00FC429C" w:rsidP="00D02ABF"/>
    <w:p w:rsidR="00156AC2" w:rsidRDefault="0091508B">
      <w:pPr>
        <w:jc w:val="center"/>
      </w:pPr>
      <w:r>
        <w:rPr>
          <w:noProof/>
          <w:lang w:eastAsia="en-US"/>
        </w:rPr>
        <w:drawing>
          <wp:inline distT="0" distB="0" distL="0" distR="0">
            <wp:extent cx="4543799" cy="11620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156AC2" w:rsidRDefault="00FC429C">
      <w:pPr>
        <w:jc w:val="center"/>
      </w:pPr>
      <w:r>
        <w:t>Figure 2: LFSR with taps at the 2</w:t>
      </w:r>
      <w:r w:rsidR="00A60B7A" w:rsidRPr="00A60B7A">
        <w:rPr>
          <w:vertAlign w:val="superscript"/>
        </w:rPr>
        <w:t>nd</w:t>
      </w:r>
      <w:r>
        <w:t>, 6</w:t>
      </w:r>
      <w:r w:rsidR="00A60B7A" w:rsidRPr="00A60B7A">
        <w:rPr>
          <w:vertAlign w:val="superscript"/>
        </w:rPr>
        <w:t>th</w:t>
      </w:r>
      <w:r>
        <w:t xml:space="preserve"> and 9</w:t>
      </w:r>
      <w:r w:rsidR="00A60B7A" w:rsidRPr="00A60B7A">
        <w:rPr>
          <w:vertAlign w:val="superscript"/>
        </w:rPr>
        <w:t>th</w:t>
      </w:r>
      <w:r>
        <w:t xml:space="preserve"> bits</w:t>
      </w:r>
    </w:p>
    <w:p w:rsidR="00FC429C" w:rsidRDefault="00FC429C" w:rsidP="00FC429C"/>
    <w:p w:rsidR="00D02ABF" w:rsidRDefault="00D02ABF" w:rsidP="00D02ABF">
      <w:r>
        <w:t xml:space="preserve">Example: (PRBS11 (Usage In) (Type Bits)  </w:t>
      </w:r>
    </w:p>
    <w:p w:rsidR="00D02ABF" w:rsidRDefault="00D02ABF" w:rsidP="00D02ABF">
      <w:pPr>
        <w:ind w:firstLine="720"/>
      </w:pPr>
      <w:r>
        <w:t xml:space="preserve">    (LFSR 1,9,11 r 4096) (Description "PRBS 11 Bit Pattern Sequence using LFSR</w:t>
      </w:r>
      <w:r w:rsidR="004804CD">
        <w:t xml:space="preserve"> with random seed value</w:t>
      </w:r>
      <w:r>
        <w:t xml:space="preserve">") </w:t>
      </w:r>
    </w:p>
    <w:p w:rsidR="00D02ABF" w:rsidRDefault="00D02ABF" w:rsidP="00D02ABF">
      <w:pPr>
        <w:ind w:firstLine="720"/>
      </w:pPr>
      <w:r>
        <w:t xml:space="preserve">    )</w:t>
      </w:r>
    </w:p>
    <w:p w:rsidR="00D02ABF" w:rsidRDefault="00D02ABF" w:rsidP="00D02ABF"/>
    <w:p w:rsidR="00D02ABF" w:rsidRDefault="00D02ABF" w:rsidP="00D02ABF">
      <w:r>
        <w:t>Example: (PRBS31 (Usage In) (Type Bits) (LFSR 1</w:t>
      </w:r>
      <w:proofErr w:type="gramStart"/>
      <w:r>
        <w:t>,28,31</w:t>
      </w:r>
      <w:proofErr w:type="gramEnd"/>
      <w:r>
        <w:t xml:space="preserve"> </w:t>
      </w:r>
      <w:r w:rsidR="0073680A">
        <w:t xml:space="preserve">1110111001101011001001111111111 </w:t>
      </w:r>
      <w:r>
        <w:t xml:space="preserve"> 4096) </w:t>
      </w:r>
    </w:p>
    <w:p w:rsidR="00D02ABF" w:rsidRDefault="00D02ABF" w:rsidP="00D02ABF">
      <w:pPr>
        <w:ind w:left="720"/>
      </w:pPr>
      <w:r>
        <w:t xml:space="preserve">     (Description "PRBS 31 Bit Pattern Sequence using LFSR") </w:t>
      </w:r>
    </w:p>
    <w:p w:rsidR="00D02ABF" w:rsidRDefault="00D02ABF" w:rsidP="00D02ABF">
      <w:pPr>
        <w:ind w:left="720"/>
      </w:pPr>
      <w:r>
        <w:t xml:space="preserve">     )</w:t>
      </w:r>
    </w:p>
    <w:p w:rsidR="00D02ABF" w:rsidRPr="00F8403A" w:rsidRDefault="00D02ABF" w:rsidP="00F8403A"/>
    <w:p w:rsidR="002D018B" w:rsidRPr="000C746A" w:rsidRDefault="002D018B" w:rsidP="002D018B">
      <w:pPr>
        <w:pStyle w:val="Heading2"/>
      </w:pPr>
      <w:r>
        <w:t>Parameter DEFINITIONs</w:t>
      </w:r>
    </w:p>
    <w:p w:rsidR="00783A28" w:rsidRDefault="00783A28" w:rsidP="0052245C">
      <w:pPr>
        <w:pStyle w:val="Keyword"/>
        <w:spacing w:after="80"/>
      </w:pPr>
    </w:p>
    <w:p w:rsidR="0052245C" w:rsidRDefault="0052245C" w:rsidP="0052245C">
      <w:pPr>
        <w:pStyle w:val="Keyword"/>
        <w:spacing w:after="80"/>
      </w:pPr>
      <w:r>
        <w:t xml:space="preserve">Parameters </w:t>
      </w:r>
      <w:r w:rsidRPr="00BB5158">
        <w:rPr>
          <w:b/>
        </w:rPr>
        <w:t>Training</w:t>
      </w:r>
      <w:r>
        <w:t xml:space="preserve"> and </w:t>
      </w:r>
      <w:proofErr w:type="spellStart"/>
      <w:r w:rsidRPr="0052245C">
        <w:rPr>
          <w:b/>
        </w:rPr>
        <w:t>Backchannel_Protocol</w:t>
      </w:r>
      <w:proofErr w:type="spellEnd"/>
      <w:r>
        <w:t xml:space="preserve"> are </w:t>
      </w:r>
      <w:proofErr w:type="spellStart"/>
      <w:r>
        <w:t>Reserved_Parameters</w:t>
      </w:r>
      <w:proofErr w:type="spellEnd"/>
      <w:r>
        <w:t xml:space="preserve"> for the .AMI file. </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3857C0">
      <w:pPr>
        <w:pStyle w:val="ListContinue"/>
        <w:spacing w:after="80"/>
        <w:rPr>
          <w:b/>
        </w:rPr>
      </w:pPr>
      <w:r w:rsidRPr="0094162C">
        <w:t>Usage:</w:t>
      </w:r>
      <w:r w:rsidRPr="0094162C">
        <w:tab/>
      </w:r>
      <w:r>
        <w:tab/>
      </w:r>
      <w:r w:rsidR="00BB5158">
        <w:t>In</w:t>
      </w:r>
    </w:p>
    <w:p w:rsidR="0097518A" w:rsidRPr="00314A6D" w:rsidRDefault="0004354A" w:rsidP="003857C0">
      <w:pPr>
        <w:pStyle w:val="ListContinue"/>
        <w:spacing w:after="80"/>
        <w:rPr>
          <w:b/>
        </w:rPr>
      </w:pPr>
      <w:r w:rsidRPr="0094162C">
        <w:t>Type:</w:t>
      </w:r>
      <w:r>
        <w:tab/>
      </w:r>
      <w:r>
        <w:tab/>
      </w:r>
      <w:del w:id="11" w:author="Author">
        <w:r w:rsidR="008C4D49" w:rsidDel="00F267D4">
          <w:delText>Boolean</w:delText>
        </w:r>
      </w:del>
      <w:ins w:id="12" w:author="Author">
        <w:r w:rsidR="00F267D4">
          <w:t xml:space="preserve"> Integer</w:t>
        </w:r>
      </w:ins>
    </w:p>
    <w:p w:rsidR="0004354A" w:rsidRDefault="0004354A" w:rsidP="003857C0">
      <w:pPr>
        <w:pStyle w:val="ListContinue"/>
        <w:spacing w:after="80"/>
        <w:rPr>
          <w:b/>
        </w:rPr>
      </w:pPr>
      <w:r w:rsidRPr="0094162C">
        <w:t>Format:</w:t>
      </w:r>
      <w:r>
        <w:tab/>
      </w:r>
      <w:r>
        <w:tab/>
      </w:r>
      <w:del w:id="13" w:author="Author">
        <w:r w:rsidR="00DE3DB5" w:rsidDel="00F267D4">
          <w:delText>Value</w:delText>
        </w:r>
      </w:del>
      <w:ins w:id="14" w:author="Author">
        <w:r w:rsidR="00F267D4">
          <w:t>List</w:t>
        </w:r>
      </w:ins>
      <w:r w:rsidR="00DE3DB5">
        <w:t>.</w:t>
      </w:r>
    </w:p>
    <w:p w:rsidR="0004354A" w:rsidRDefault="0004354A" w:rsidP="00500B80">
      <w:pPr>
        <w:pStyle w:val="ListContinue"/>
        <w:spacing w:after="80"/>
        <w:ind w:left="2160" w:hanging="1800"/>
        <w:rPr>
          <w:b/>
          <w:i/>
        </w:rPr>
      </w:pPr>
      <w:r w:rsidRPr="0094162C">
        <w:t>Default:</w:t>
      </w:r>
      <w:r>
        <w:tab/>
      </w:r>
      <w:r w:rsidR="008C4D49">
        <w:t>&lt;</w:t>
      </w:r>
      <w:proofErr w:type="spellStart"/>
      <w:del w:id="15" w:author="Author">
        <w:r w:rsidR="008C4D49" w:rsidDel="00F267D4">
          <w:delText>Boolean</w:delText>
        </w:r>
      </w:del>
      <w:ins w:id="16" w:author="Author">
        <w:r w:rsidR="00F267D4">
          <w:t>Numeric</w:t>
        </w:r>
      </w:ins>
      <w:r w:rsidR="008C4D49">
        <w:t>_literal</w:t>
      </w:r>
      <w:proofErr w:type="spellEnd"/>
      <w:r w:rsidR="008C4D49">
        <w:t>&gt;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 xml:space="preserve">EDA platform </w:t>
      </w:r>
      <w:del w:id="17" w:author="Author">
        <w:r w:rsidR="00DE3DB5" w:rsidRPr="00DE3DB5" w:rsidDel="00F267D4">
          <w:delText>whether training</w:delText>
        </w:r>
      </w:del>
      <w:ins w:id="18" w:author="Author">
        <w:r w:rsidR="00F267D4">
          <w:t xml:space="preserve"> which training modes are available</w:t>
        </w:r>
      </w:ins>
      <w:r w:rsidR="00DE3DB5" w:rsidRPr="00DE3DB5">
        <w:t xml:space="preserve"> for back-channel communication</w:t>
      </w:r>
      <w:r w:rsidR="00DE3DB5">
        <w:t xml:space="preserve"> </w:t>
      </w:r>
      <w:del w:id="19" w:author="Author">
        <w:r w:rsidR="00DE3DB5" w:rsidRPr="00DE3DB5" w:rsidDel="00F267D4">
          <w:delText xml:space="preserve">is enabled or not </w:delText>
        </w:r>
      </w:del>
      <w:r w:rsidR="00DE3DB5" w:rsidRPr="00DE3DB5">
        <w:t xml:space="preserve">for the associated model. For the </w:t>
      </w:r>
      <w:proofErr w:type="spellStart"/>
      <w:ins w:id="20" w:author="Author">
        <w:r w:rsidR="00F267D4">
          <w:lastRenderedPageBreak/>
          <w:t>Getwave</w:t>
        </w:r>
        <w:proofErr w:type="spellEnd"/>
        <w:r w:rsidR="00F267D4">
          <w:t xml:space="preserve"> based </w:t>
        </w:r>
      </w:ins>
      <w:r w:rsidR="00DE3DB5" w:rsidRPr="00DE3DB5">
        <w:t>back-channel training to be enabled in the EDA tool, the</w:t>
      </w:r>
      <w:r w:rsidR="00936FBC">
        <w:t xml:space="preserve"> </w:t>
      </w:r>
      <w:r w:rsidR="00DE3DB5" w:rsidRPr="00936FBC">
        <w:rPr>
          <w:b/>
        </w:rPr>
        <w:t>Training</w:t>
      </w:r>
      <w:r w:rsidR="00DE3DB5" w:rsidRPr="00DE3DB5">
        <w:t xml:space="preserve"> parameter must be set to </w:t>
      </w:r>
      <w:del w:id="21" w:author="Author">
        <w:r w:rsidR="00DE3DB5" w:rsidRPr="00DE3DB5" w:rsidDel="00F267D4">
          <w:delText>"</w:delText>
        </w:r>
        <w:r w:rsidR="008C4D49" w:rsidDel="00F267D4">
          <w:delText>True</w:delText>
        </w:r>
        <w:r w:rsidR="00DE3DB5" w:rsidRPr="00DE3DB5" w:rsidDel="00F267D4">
          <w:delText>"</w:delText>
        </w:r>
      </w:del>
      <w:ins w:id="22" w:author="Author">
        <w:r w:rsidR="00F267D4">
          <w:t>1 for both Tx and Rx</w:t>
        </w:r>
      </w:ins>
      <w:r w:rsidR="00DE3DB5" w:rsidRPr="00DE3DB5">
        <w:t xml:space="preserve"> </w:t>
      </w:r>
      <w:r w:rsidR="00041DD4">
        <w:t xml:space="preserve">indicating that </w:t>
      </w:r>
      <w:proofErr w:type="spellStart"/>
      <w:ins w:id="23" w:author="Author">
        <w:r w:rsidR="00F267D4">
          <w:t>Getwave</w:t>
        </w:r>
        <w:proofErr w:type="spellEnd"/>
        <w:r w:rsidR="00F267D4">
          <w:t xml:space="preserve"> based </w:t>
        </w:r>
      </w:ins>
      <w:r w:rsidR="00041DD4">
        <w:t xml:space="preserve">Training is On </w:t>
      </w:r>
      <w:r w:rsidR="00DE3DB5" w:rsidRPr="00DE3DB5">
        <w:t>for both the</w:t>
      </w:r>
      <w:r w:rsidR="00DE3DB5">
        <w:t xml:space="preserve"> </w:t>
      </w:r>
      <w:r w:rsidR="00DE3DB5" w:rsidRPr="00DE3DB5">
        <w:t>transmitter and receiver of a given through channel.</w:t>
      </w:r>
      <w:r w:rsidR="00DA20C0">
        <w:t xml:space="preserve"> </w:t>
      </w:r>
      <w:ins w:id="24" w:author="Author">
        <w:r w:rsidR="00F267D4" w:rsidRPr="00DE3DB5">
          <w:t xml:space="preserve">For the </w:t>
        </w:r>
        <w:proofErr w:type="spellStart"/>
        <w:r w:rsidR="00F267D4">
          <w:t>AMI_Init</w:t>
        </w:r>
        <w:proofErr w:type="spellEnd"/>
        <w:r w:rsidR="00F267D4">
          <w:t xml:space="preserve"> based </w:t>
        </w:r>
        <w:r w:rsidR="00F267D4" w:rsidRPr="00DE3DB5">
          <w:t>back-channel training to be enabled in the EDA tool, the</w:t>
        </w:r>
        <w:r w:rsidR="00F267D4">
          <w:t xml:space="preserve"> </w:t>
        </w:r>
        <w:r w:rsidR="00F267D4" w:rsidRPr="00936FBC">
          <w:rPr>
            <w:b/>
          </w:rPr>
          <w:t>Training</w:t>
        </w:r>
        <w:r w:rsidR="00F267D4" w:rsidRPr="00DE3DB5">
          <w:t xml:space="preserve"> parameter must be set to </w:t>
        </w:r>
        <w:r w:rsidR="00F267D4">
          <w:t>2</w:t>
        </w:r>
        <w:r w:rsidR="00F267D4" w:rsidRPr="00DE3DB5">
          <w:t xml:space="preserve"> </w:t>
        </w:r>
        <w:r w:rsidR="00F267D4">
          <w:t xml:space="preserve">for both </w:t>
        </w:r>
        <w:proofErr w:type="gramStart"/>
        <w:r w:rsidR="00F267D4">
          <w:t>Tx</w:t>
        </w:r>
        <w:proofErr w:type="gramEnd"/>
        <w:r w:rsidR="00F267D4">
          <w:t xml:space="preserve"> and Rx indicating that </w:t>
        </w:r>
        <w:r w:rsidR="00D83290">
          <w:t>Init</w:t>
        </w:r>
        <w:r w:rsidR="00F267D4">
          <w:t xml:space="preserve"> based Training is On </w:t>
        </w:r>
        <w:r w:rsidR="00F267D4" w:rsidRPr="00DE3DB5">
          <w:t>for both the</w:t>
        </w:r>
        <w:r w:rsidR="00F267D4">
          <w:t xml:space="preserve"> </w:t>
        </w:r>
        <w:r w:rsidR="00F267D4" w:rsidRPr="00DE3DB5">
          <w:t>transmitter and receiver</w:t>
        </w:r>
        <w:r w:rsidR="00F267D4">
          <w:t xml:space="preserve">. </w:t>
        </w:r>
      </w:ins>
      <w:r w:rsidR="00041DD4">
        <w:t xml:space="preserve">When Training is </w:t>
      </w:r>
      <w:del w:id="25" w:author="Author">
        <w:r w:rsidR="00041DD4" w:rsidDel="00D83290">
          <w:delText>“False”</w:delText>
        </w:r>
      </w:del>
      <w:ins w:id="26" w:author="Author">
        <w:r w:rsidR="00D83290">
          <w:t xml:space="preserve"> 0</w:t>
        </w:r>
      </w:ins>
      <w:r w:rsidR="00041DD4">
        <w:t xml:space="preserv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p>
    <w:p w:rsidR="0004354A" w:rsidRDefault="0004354A" w:rsidP="008C4D49">
      <w:pPr>
        <w:pStyle w:val="KeywordDescriptions"/>
        <w:rPr>
          <w:b/>
        </w:rPr>
      </w:pPr>
    </w:p>
    <w:p w:rsidR="005E6793" w:rsidRPr="00DA20C0" w:rsidRDefault="0004354A">
      <w:pPr>
        <w:pStyle w:val="KeywordDescriptions"/>
      </w:pPr>
      <w:r w:rsidRPr="00735AE5">
        <w:rPr>
          <w:i/>
        </w:rPr>
        <w:t>Usage Rules:</w:t>
      </w:r>
      <w:r w:rsidR="006B2678">
        <w:t xml:space="preserve"> If Training is not present, i</w:t>
      </w:r>
      <w:r w:rsidR="006B2678" w:rsidRPr="006B2678">
        <w:t>ts value is assumed</w:t>
      </w:r>
      <w:del w:id="27" w:author="Author">
        <w:r w:rsidR="006B2678" w:rsidRPr="006B2678" w:rsidDel="00D83290">
          <w:delText xml:space="preserve"> “</w:delText>
        </w:r>
        <w:r w:rsidR="008C4D49" w:rsidDel="00D83290">
          <w:delText>False</w:delText>
        </w:r>
        <w:r w:rsidR="006B2678" w:rsidRPr="006B2678" w:rsidDel="00D83290">
          <w:delText>”</w:delText>
        </w:r>
      </w:del>
      <w:ins w:id="28" w:author="Author">
        <w:r w:rsidR="00D83290">
          <w:t xml:space="preserve"> 0</w:t>
        </w:r>
      </w:ins>
      <w:r w:rsidR="006B2678" w:rsidRPr="006B2678">
        <w:t>.</w:t>
      </w:r>
      <w:ins w:id="29" w:author="Author">
        <w:r w:rsidR="00D83290">
          <w:t xml:space="preserve"> </w:t>
        </w:r>
        <w:r w:rsidR="00D83290">
          <w:t>Allowed values are only 0, 1 and 2.</w:t>
        </w:r>
      </w:ins>
    </w:p>
    <w:p w:rsidR="0004354A" w:rsidRDefault="0004354A" w:rsidP="002D018B">
      <w:pPr>
        <w:pStyle w:val="KeywordDescriptions"/>
        <w:rPr>
          <w:b/>
        </w:rPr>
      </w:pPr>
      <w:r w:rsidRPr="004F0539">
        <w:rPr>
          <w:i/>
        </w:rPr>
        <w:t>Other Notes:</w:t>
      </w:r>
      <w:r>
        <w:tab/>
      </w:r>
    </w:p>
    <w:p w:rsidR="0004354A" w:rsidRPr="00AE08D7" w:rsidRDefault="00B95248">
      <w:pPr>
        <w:pStyle w:val="KeywordDescriptions"/>
      </w:pPr>
      <w:r w:rsidRPr="00B95248">
        <w:rPr>
          <w:i/>
        </w:rPr>
        <w:t>Examples:</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Training </w:t>
      </w:r>
      <w:r w:rsidRPr="00783A28">
        <w:rPr>
          <w:rFonts w:ascii="Times New Roman" w:hAnsi="Times New Roman" w:cs="Times New Roman"/>
          <w:sz w:val="24"/>
          <w:szCs w:val="24"/>
        </w:rPr>
        <w:t xml:space="preserve">(Usage </w:t>
      </w:r>
      <w:r w:rsidR="00DE3DB5" w:rsidRPr="00783A28">
        <w:rPr>
          <w:rFonts w:ascii="Times New Roman" w:hAnsi="Times New Roman" w:cs="Times New Roman"/>
          <w:sz w:val="24"/>
          <w:szCs w:val="24"/>
        </w:rPr>
        <w:t>In</w:t>
      </w:r>
      <w:proofErr w:type="gramStart"/>
      <w:r w:rsidRPr="00783A28">
        <w:rPr>
          <w:rFonts w:ascii="Times New Roman" w:hAnsi="Times New Roman" w:cs="Times New Roman"/>
          <w:sz w:val="24"/>
          <w:szCs w:val="24"/>
        </w:rPr>
        <w:t>)(</w:t>
      </w:r>
      <w:proofErr w:type="gramEnd"/>
      <w:r w:rsidRPr="00783A28">
        <w:rPr>
          <w:rFonts w:ascii="Times New Roman" w:hAnsi="Times New Roman" w:cs="Times New Roman"/>
          <w:sz w:val="24"/>
          <w:szCs w:val="24"/>
        </w:rPr>
        <w:t>Type</w:t>
      </w:r>
      <w:del w:id="30" w:author="Author">
        <w:r w:rsidRPr="00783A28" w:rsidDel="00D83290">
          <w:rPr>
            <w:rFonts w:ascii="Times New Roman" w:hAnsi="Times New Roman" w:cs="Times New Roman"/>
            <w:sz w:val="24"/>
            <w:szCs w:val="24"/>
          </w:rPr>
          <w:delText xml:space="preserve"> </w:delText>
        </w:r>
        <w:r w:rsidR="00B54ABB" w:rsidDel="00D83290">
          <w:rPr>
            <w:rFonts w:ascii="Times New Roman" w:hAnsi="Times New Roman" w:cs="Times New Roman"/>
            <w:sz w:val="24"/>
            <w:szCs w:val="24"/>
          </w:rPr>
          <w:delText>Boolean</w:delText>
        </w:r>
      </w:del>
      <w:ins w:id="31" w:author="Author">
        <w:r w:rsidR="00D83290">
          <w:rPr>
            <w:rFonts w:ascii="Times New Roman" w:hAnsi="Times New Roman" w:cs="Times New Roman"/>
            <w:sz w:val="24"/>
            <w:szCs w:val="24"/>
          </w:rPr>
          <w:t xml:space="preserve"> Integer</w:t>
        </w:r>
      </w:ins>
      <w:r w:rsidRPr="00783A28">
        <w:rPr>
          <w:rFonts w:ascii="Times New Roman" w:hAnsi="Times New Roman" w:cs="Times New Roman"/>
          <w:sz w:val="24"/>
          <w:szCs w:val="24"/>
        </w:rPr>
        <w:t>)</w:t>
      </w:r>
      <w:r w:rsidR="00DE3DB5" w:rsidRPr="00783A28">
        <w:rPr>
          <w:rFonts w:ascii="Times New Roman" w:hAnsi="Times New Roman" w:cs="Times New Roman"/>
          <w:sz w:val="24"/>
          <w:szCs w:val="24"/>
        </w:rPr>
        <w:t xml:space="preserve"> (</w:t>
      </w:r>
      <w:ins w:id="32" w:author="Author">
        <w:r w:rsidR="00D83290">
          <w:rPr>
            <w:rFonts w:ascii="Times New Roman" w:hAnsi="Times New Roman" w:cs="Times New Roman"/>
            <w:sz w:val="24"/>
            <w:szCs w:val="24"/>
          </w:rPr>
          <w:t>List 0 1 2</w:t>
        </w:r>
      </w:ins>
      <w:r w:rsidR="00DE3DB5" w:rsidRPr="00783A28">
        <w:rPr>
          <w:rFonts w:ascii="Times New Roman" w:hAnsi="Times New Roman" w:cs="Times New Roman"/>
          <w:sz w:val="24"/>
          <w:szCs w:val="24"/>
        </w:rPr>
        <w:t>)</w:t>
      </w:r>
    </w:p>
    <w:p w:rsidR="005609D9"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ab/>
      </w:r>
      <w:r w:rsidR="00DE3DB5" w:rsidRPr="00783A28">
        <w:rPr>
          <w:rFonts w:ascii="Times New Roman" w:hAnsi="Times New Roman" w:cs="Times New Roman"/>
          <w:sz w:val="24"/>
          <w:szCs w:val="24"/>
        </w:rPr>
        <w:t xml:space="preserve">(Default </w:t>
      </w:r>
      <w:del w:id="33" w:author="Author">
        <w:r w:rsidR="00B54ABB" w:rsidDel="00D83290">
          <w:rPr>
            <w:rFonts w:ascii="Times New Roman" w:hAnsi="Times New Roman" w:cs="Times New Roman"/>
            <w:sz w:val="24"/>
            <w:szCs w:val="24"/>
          </w:rPr>
          <w:delText>False</w:delText>
        </w:r>
      </w:del>
      <w:ins w:id="34" w:author="Author">
        <w:r w:rsidR="00D83290">
          <w:rPr>
            <w:rFonts w:ascii="Times New Roman" w:hAnsi="Times New Roman" w:cs="Times New Roman"/>
            <w:sz w:val="24"/>
            <w:szCs w:val="24"/>
          </w:rPr>
          <w:t xml:space="preserve"> 0</w:t>
        </w:r>
      </w:ins>
      <w:r w:rsidR="00DE3DB5" w:rsidRPr="00783A28">
        <w:rPr>
          <w:rFonts w:ascii="Times New Roman" w:hAnsi="Times New Roman" w:cs="Times New Roman"/>
          <w:sz w:val="24"/>
          <w:szCs w:val="24"/>
        </w:rPr>
        <w:t>) (Description "</w:t>
      </w:r>
      <w:del w:id="35" w:author="Author">
        <w:r w:rsidR="00DE3DB5" w:rsidRPr="00783A28" w:rsidDel="00D83290">
          <w:rPr>
            <w:rFonts w:ascii="Times New Roman" w:hAnsi="Times New Roman" w:cs="Times New Roman"/>
            <w:sz w:val="24"/>
            <w:szCs w:val="24"/>
          </w:rPr>
          <w:delText>Turns training on or off</w:delText>
        </w:r>
      </w:del>
      <w:ins w:id="36" w:author="Author">
        <w:r w:rsidR="00D83290" w:rsidRPr="00D83290">
          <w:rPr>
            <w:rFonts w:ascii="Times New Roman" w:hAnsi="Times New Roman" w:cs="Times New Roman"/>
            <w:sz w:val="24"/>
            <w:szCs w:val="24"/>
          </w:rPr>
          <w:t xml:space="preserve"> </w:t>
        </w:r>
        <w:r w:rsidR="00D83290">
          <w:rPr>
            <w:rFonts w:ascii="Times New Roman" w:hAnsi="Times New Roman" w:cs="Times New Roman"/>
            <w:sz w:val="24"/>
            <w:szCs w:val="24"/>
          </w:rPr>
          <w:t xml:space="preserve">This model supports both Init based and </w:t>
        </w:r>
        <w:proofErr w:type="spellStart"/>
        <w:r w:rsidR="00D83290">
          <w:rPr>
            <w:rFonts w:ascii="Times New Roman" w:hAnsi="Times New Roman" w:cs="Times New Roman"/>
            <w:sz w:val="24"/>
            <w:szCs w:val="24"/>
          </w:rPr>
          <w:t>Getwave</w:t>
        </w:r>
        <w:proofErr w:type="spellEnd"/>
        <w:r w:rsidR="00D83290">
          <w:rPr>
            <w:rFonts w:ascii="Times New Roman" w:hAnsi="Times New Roman" w:cs="Times New Roman"/>
            <w:sz w:val="24"/>
            <w:szCs w:val="24"/>
          </w:rPr>
          <w:t xml:space="preserve"> based backchannel training. Training Mode – 0 is off, 1 is </w:t>
        </w:r>
        <w:proofErr w:type="spellStart"/>
        <w:r w:rsidR="00D83290">
          <w:rPr>
            <w:rFonts w:ascii="Times New Roman" w:hAnsi="Times New Roman" w:cs="Times New Roman"/>
            <w:sz w:val="24"/>
            <w:szCs w:val="24"/>
          </w:rPr>
          <w:t>Getwave</w:t>
        </w:r>
        <w:proofErr w:type="spellEnd"/>
        <w:r w:rsidR="00D83290">
          <w:rPr>
            <w:rFonts w:ascii="Times New Roman" w:hAnsi="Times New Roman" w:cs="Times New Roman"/>
            <w:sz w:val="24"/>
            <w:szCs w:val="24"/>
          </w:rPr>
          <w:t xml:space="preserve"> based and 2 is Init based.</w:t>
        </w:r>
      </w:ins>
      <w:r w:rsidR="00DE3DB5" w:rsidRPr="00783A28">
        <w:rPr>
          <w:rFonts w:ascii="Times New Roman" w:hAnsi="Times New Roman" w:cs="Times New Roman"/>
          <w:sz w:val="24"/>
          <w:szCs w:val="24"/>
        </w:rPr>
        <w:t>")</w:t>
      </w:r>
    </w:p>
    <w:p w:rsidR="0004354A" w:rsidRPr="00783A28" w:rsidRDefault="0004354A" w:rsidP="00FE2BDD">
      <w:pPr>
        <w:pStyle w:val="Exampletext"/>
        <w:rPr>
          <w:rFonts w:ascii="Times New Roman" w:hAnsi="Times New Roman" w:cs="Times New Roman"/>
          <w:sz w:val="24"/>
          <w:szCs w:val="24"/>
        </w:rPr>
      </w:pPr>
      <w:r w:rsidRPr="00783A28">
        <w:rPr>
          <w:rFonts w:ascii="Times New Roman" w:hAnsi="Times New Roman" w:cs="Times New Roman"/>
          <w:sz w:val="24"/>
          <w:szCs w:val="24"/>
        </w:rPr>
        <w:t>)</w:t>
      </w:r>
    </w:p>
    <w:p w:rsidR="0004354A" w:rsidRDefault="0004354A" w:rsidP="00FE2BDD">
      <w:pPr>
        <w:pStyle w:val="Exampletext"/>
      </w:pPr>
    </w:p>
    <w:bookmarkEnd w:id="5"/>
    <w:bookmarkEnd w:id="6"/>
    <w:bookmarkEnd w:id="7"/>
    <w:bookmarkEnd w:id="8"/>
    <w:bookmarkEnd w:id="9"/>
    <w:bookmarkEnd w:id="10"/>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7B44D4">
      <w:pPr>
        <w:pStyle w:val="ListContinue"/>
        <w:spacing w:after="80"/>
        <w:rPr>
          <w:b/>
        </w:rPr>
      </w:pPr>
      <w:r w:rsidRPr="00197610">
        <w:t>Usage:</w:t>
      </w:r>
      <w:r w:rsidRPr="00197610">
        <w:tab/>
      </w:r>
      <w:r w:rsidRPr="00197610">
        <w:tab/>
        <w:t>In</w:t>
      </w:r>
    </w:p>
    <w:p w:rsidR="007B44D4" w:rsidRPr="00314A6D" w:rsidRDefault="007B44D4" w:rsidP="007B44D4">
      <w:pPr>
        <w:pStyle w:val="ListContinue"/>
        <w:spacing w:after="80"/>
        <w:rPr>
          <w:b/>
        </w:rPr>
      </w:pPr>
      <w:r w:rsidRPr="0094162C">
        <w:t>Type:</w:t>
      </w:r>
      <w:r>
        <w:tab/>
      </w:r>
      <w:r>
        <w:tab/>
        <w:t>String</w:t>
      </w:r>
    </w:p>
    <w:p w:rsidR="007B44D4" w:rsidRDefault="007B44D4" w:rsidP="007B44D4">
      <w:pPr>
        <w:pStyle w:val="ListContinue"/>
        <w:spacing w:after="80"/>
        <w:rPr>
          <w:b/>
        </w:rPr>
      </w:pPr>
      <w:r w:rsidRPr="0094162C">
        <w:t>Format:</w:t>
      </w:r>
      <w:r>
        <w:tab/>
      </w:r>
      <w:r>
        <w:tab/>
        <w:t>Value, List.</w:t>
      </w:r>
    </w:p>
    <w:p w:rsidR="007B44D4" w:rsidRDefault="007B44D4" w:rsidP="007B44D4">
      <w:pPr>
        <w:pStyle w:val="ListContinue"/>
        <w:spacing w:after="8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 xml:space="preserve">points to a </w:t>
      </w:r>
      <w:r w:rsidR="003572B7" w:rsidRPr="00B828B6">
        <w:t>back-channel BCI file</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3572B7" w:rsidRPr="00DE3DB5">
        <w:t xml:space="preserve"> </w:t>
      </w:r>
      <w:r w:rsidR="003572B7">
        <w:t xml:space="preserve">which </w:t>
      </w:r>
      <w:r w:rsidRPr="00DE3DB5">
        <w:t>tells the</w:t>
      </w:r>
      <w:r>
        <w:t xml:space="preserve"> </w:t>
      </w:r>
      <w:r w:rsidRPr="00DE3DB5">
        <w:t xml:space="preserve">EDA platform </w:t>
      </w:r>
      <w:r w:rsidR="00CF4215" w:rsidRPr="00B828B6">
        <w:t>wh</w:t>
      </w:r>
      <w:r w:rsidR="00197610">
        <w:t>ich</w:t>
      </w:r>
      <w:r w:rsidR="00CF4215" w:rsidRPr="00B828B6">
        <w:t xml:space="preserve"> back-channel protocol is to be used for</w:t>
      </w:r>
      <w:r w:rsidR="00CF4215">
        <w:t xml:space="preserve"> </w:t>
      </w:r>
      <w:r w:rsidR="00CF4215" w:rsidRPr="00B828B6">
        <w:t xml:space="preserve">the back-channel training process. </w:t>
      </w:r>
      <w:r w:rsidR="003572B7">
        <w:t xml:space="preserve">The protocol </w:t>
      </w:r>
      <w:proofErr w:type="gramStart"/>
      <w:r w:rsidR="003572B7">
        <w:t xml:space="preserve">is </w:t>
      </w:r>
      <w:r w:rsidR="00CF4215" w:rsidRPr="00B828B6">
        <w:t xml:space="preserve"> defined</w:t>
      </w:r>
      <w:proofErr w:type="gramEnd"/>
      <w:r w:rsidR="00CF4215" w:rsidRPr="00B828B6">
        <w:t xml:space="preserve"> in a</w:t>
      </w:r>
      <w:r w:rsidR="00CF4215">
        <w:t xml:space="preserve"> </w:t>
      </w:r>
      <w:r w:rsidR="00CF4215" w:rsidRPr="00B828B6">
        <w:t>standard-specific back-channel BCI file. Both the</w:t>
      </w:r>
      <w:r w:rsidR="00CF4215">
        <w:t xml:space="preserve"> </w:t>
      </w:r>
      <w:r w:rsidR="00CF4215" w:rsidRPr="00B828B6">
        <w:t>transmitter and receiver for a given through channel must</w:t>
      </w:r>
      <w:r w:rsidR="00CF4215">
        <w:t xml:space="preserve"> </w:t>
      </w:r>
      <w:r w:rsidR="00CF4215" w:rsidRPr="00B828B6">
        <w:t xml:space="preserve">have identical settings for the </w:t>
      </w:r>
      <w:proofErr w:type="spellStart"/>
      <w:r w:rsidR="00CF4215" w:rsidRPr="00B828B6">
        <w:t>Backchannel_Protocol</w:t>
      </w:r>
      <w:proofErr w:type="spellEnd"/>
      <w:r w:rsidR="00CF4215" w:rsidRPr="00B828B6">
        <w:t xml:space="preserve"> parameter for</w:t>
      </w:r>
      <w:r w:rsidR="00CF4215">
        <w:t xml:space="preserve"> </w:t>
      </w:r>
      <w:r w:rsidR="00CF4215" w:rsidRPr="00B828B6">
        <w:t>back-channel training to be enabled. If the settings are different, or</w:t>
      </w:r>
      <w:r w:rsidR="00CF4215">
        <w:t xml:space="preserve"> </w:t>
      </w:r>
      <w:r w:rsidR="00CF4215" w:rsidRPr="00B828B6">
        <w:t xml:space="preserve">if the parameter has "None" specified for either the </w:t>
      </w:r>
      <w:proofErr w:type="gramStart"/>
      <w:r w:rsidR="00CF4215" w:rsidRPr="00B828B6">
        <w:t>Tx</w:t>
      </w:r>
      <w:proofErr w:type="gramEnd"/>
      <w:r w:rsidR="00CF4215" w:rsidRPr="00B828B6">
        <w:t>, or Rx or both,</w:t>
      </w:r>
      <w:r w:rsidR="00CF4215">
        <w:t xml:space="preserve"> </w:t>
      </w:r>
      <w:r w:rsidR="00CF4215" w:rsidRPr="00B828B6">
        <w:t>the EDA tool will assume that Back Channel Communication is "Off" and will</w:t>
      </w:r>
      <w:r w:rsidR="00CF4215">
        <w:t xml:space="preserve"> </w:t>
      </w:r>
      <w:r w:rsidR="00CF4215" w:rsidRPr="00B828B6">
        <w:t>proceed to run simulation without Back Channel.</w:t>
      </w:r>
      <w:r w:rsidR="00CF4215">
        <w:t xml:space="preserve"> </w:t>
      </w:r>
    </w:p>
    <w:p w:rsidR="00197610" w:rsidRDefault="00197610" w:rsidP="007B44D4">
      <w:pPr>
        <w:pStyle w:val="KeywordDescriptions"/>
        <w:rPr>
          <w:b/>
        </w:rPr>
      </w:pPr>
      <w:r>
        <w:t>The name of the BCI file will indicate the protocol described in the file. This name cannot be changed</w:t>
      </w:r>
      <w:r w:rsidR="008C4D49">
        <w:t xml:space="preserve"> and must end with the .</w:t>
      </w:r>
      <w:proofErr w:type="spellStart"/>
      <w:r w:rsidR="008C4D49">
        <w:t>bci</w:t>
      </w:r>
      <w:proofErr w:type="spellEnd"/>
      <w:r w:rsidR="008C4D49">
        <w:t xml:space="preserve">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Examples:</w:t>
      </w:r>
    </w:p>
    <w:p w:rsidR="007B44D4" w:rsidRPr="00783A28" w:rsidRDefault="00CF4215" w:rsidP="007B44D4">
      <w:pPr>
        <w:pStyle w:val="Exampletext"/>
        <w:rPr>
          <w:rFonts w:ascii="Times New Roman" w:hAnsi="Times New Roman" w:cs="Times New Roman"/>
          <w:sz w:val="24"/>
          <w:szCs w:val="24"/>
        </w:rPr>
      </w:pPr>
      <w:r w:rsidRPr="00783A28">
        <w:rPr>
          <w:rFonts w:ascii="Times New Roman" w:hAnsi="Times New Roman" w:cs="Times New Roman"/>
          <w:sz w:val="24"/>
          <w:szCs w:val="24"/>
        </w:rPr>
        <w:t>(</w:t>
      </w:r>
      <w:proofErr w:type="spellStart"/>
      <w:r w:rsidRPr="00783A28">
        <w:rPr>
          <w:rFonts w:ascii="Times New Roman" w:hAnsi="Times New Roman" w:cs="Times New Roman"/>
          <w:sz w:val="24"/>
          <w:szCs w:val="24"/>
        </w:rPr>
        <w:t>Backchannel_Protocol</w:t>
      </w:r>
      <w:proofErr w:type="spellEnd"/>
      <w:r w:rsidRPr="00783A28">
        <w:rPr>
          <w:rFonts w:ascii="Times New Roman" w:hAnsi="Times New Roman" w:cs="Times New Roman"/>
          <w:sz w:val="24"/>
          <w:szCs w:val="24"/>
        </w:rPr>
        <w:t xml:space="preserve"> (Usage In) (Type String) (List "None"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"standard2</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"standard3</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"standard4</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(Default "standard1</w:t>
      </w:r>
      <w:r w:rsidR="006B6538" w:rsidRPr="00783A28">
        <w:rPr>
          <w:rFonts w:ascii="Times New Roman" w:hAnsi="Times New Roman" w:cs="Times New Roman"/>
          <w:sz w:val="24"/>
          <w:szCs w:val="24"/>
        </w:rPr>
        <w:t>.bci</w:t>
      </w:r>
      <w:r w:rsidRPr="00783A28">
        <w:rPr>
          <w:rFonts w:ascii="Times New Roman" w:hAnsi="Times New Roman" w:cs="Times New Roman"/>
          <w:sz w:val="24"/>
          <w:szCs w:val="24"/>
        </w:rPr>
        <w:t>") (Description "This Device can support back-channel training for multiple standards."))</w:t>
      </w:r>
      <w:r w:rsidR="007B44D4" w:rsidRPr="00783A28">
        <w:rPr>
          <w:rFonts w:ascii="Times New Roman" w:hAnsi="Times New Roman" w:cs="Times New Roman"/>
          <w:sz w:val="24"/>
          <w:szCs w:val="24"/>
        </w:rPr>
        <w:t>)</w:t>
      </w:r>
    </w:p>
    <w:p w:rsidR="007B44D4" w:rsidRDefault="007B44D4" w:rsidP="007B44D4">
      <w:pPr>
        <w:pStyle w:val="Exampletext"/>
      </w:pPr>
    </w:p>
    <w:p w:rsidR="007B44D4" w:rsidRDefault="0052245C"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P</w:t>
      </w:r>
      <w:r w:rsidRPr="0052245C">
        <w:rPr>
          <w:rFonts w:ascii="Times New Roman" w:hAnsi="Times New Roman" w:cs="Times New Roman"/>
          <w:sz w:val="24"/>
          <w:szCs w:val="24"/>
        </w:rPr>
        <w:t xml:space="preserve">arameters </w:t>
      </w:r>
      <w:proofErr w:type="spellStart"/>
      <w:r w:rsidR="000859D6">
        <w:rPr>
          <w:rFonts w:ascii="Times New Roman" w:hAnsi="Times New Roman" w:cs="Times New Roman"/>
          <w:sz w:val="24"/>
          <w:szCs w:val="24"/>
        </w:rPr>
        <w:t>BCI_Version</w:t>
      </w:r>
      <w:proofErr w:type="spellEnd"/>
      <w:r w:rsidR="000859D6">
        <w:rPr>
          <w:rFonts w:ascii="Times New Roman" w:hAnsi="Times New Roman" w:cs="Times New Roman"/>
          <w:sz w:val="24"/>
          <w:szCs w:val="24"/>
        </w:rPr>
        <w:t xml:space="preserve">, </w:t>
      </w:r>
      <w:r w:rsidRPr="0052245C">
        <w:rPr>
          <w:rFonts w:ascii="Times New Roman" w:hAnsi="Times New Roman" w:cs="Times New Roman"/>
          <w:b/>
          <w:sz w:val="24"/>
          <w:szCs w:val="24"/>
        </w:rPr>
        <w:t>Preamble</w:t>
      </w:r>
      <w:r w:rsidRPr="0052245C">
        <w:rPr>
          <w:rFonts w:ascii="Times New Roman" w:hAnsi="Times New Roman" w:cs="Times New Roman"/>
          <w:sz w:val="24"/>
          <w:szCs w:val="24"/>
        </w:rPr>
        <w:t xml:space="preserve">, </w:t>
      </w:r>
      <w:r w:rsidRPr="0052245C">
        <w:rPr>
          <w:rFonts w:ascii="Times New Roman" w:hAnsi="Times New Roman" w:cs="Times New Roman"/>
          <w:b/>
          <w:sz w:val="24"/>
          <w:szCs w:val="24"/>
        </w:rPr>
        <w:t>Data</w:t>
      </w:r>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Postamble</w:t>
      </w:r>
      <w:proofErr w:type="spellEnd"/>
      <w:r w:rsidRPr="0052245C">
        <w:rPr>
          <w:rFonts w:ascii="Times New Roman" w:hAnsi="Times New Roman" w:cs="Times New Roman"/>
          <w:sz w:val="24"/>
          <w:szCs w:val="24"/>
        </w:rPr>
        <w:t xml:space="preserve">, </w:t>
      </w:r>
      <w:proofErr w:type="spellStart"/>
      <w:r w:rsidRPr="0052245C">
        <w:rPr>
          <w:rFonts w:ascii="Times New Roman" w:hAnsi="Times New Roman" w:cs="Times New Roman"/>
          <w:b/>
          <w:sz w:val="24"/>
          <w:szCs w:val="24"/>
        </w:rPr>
        <w:t>Max_Train_Bits</w:t>
      </w:r>
      <w:proofErr w:type="spellEnd"/>
      <w:r w:rsidRPr="0052245C">
        <w:rPr>
          <w:rFonts w:ascii="Times New Roman" w:hAnsi="Times New Roman" w:cs="Times New Roman"/>
          <w:sz w:val="24"/>
          <w:szCs w:val="24"/>
        </w:rPr>
        <w:t xml:space="preserve">, and </w:t>
      </w:r>
      <w:proofErr w:type="spellStart"/>
      <w:r w:rsidRPr="0052245C">
        <w:rPr>
          <w:rFonts w:ascii="Times New Roman" w:hAnsi="Times New Roman" w:cs="Times New Roman"/>
          <w:b/>
          <w:sz w:val="24"/>
          <w:szCs w:val="24"/>
        </w:rPr>
        <w:t>Training</w:t>
      </w:r>
      <w:r w:rsidR="0023678D">
        <w:rPr>
          <w:rFonts w:ascii="Times New Roman" w:hAnsi="Times New Roman" w:cs="Times New Roman"/>
          <w:b/>
          <w:sz w:val="24"/>
          <w:szCs w:val="24"/>
        </w:rPr>
        <w:t>_</w:t>
      </w:r>
      <w:r w:rsidRPr="0052245C">
        <w:rPr>
          <w:rFonts w:ascii="Times New Roman" w:hAnsi="Times New Roman" w:cs="Times New Roman"/>
          <w:b/>
          <w:sz w:val="24"/>
          <w:szCs w:val="24"/>
        </w:rPr>
        <w:t>Done</w:t>
      </w:r>
      <w:proofErr w:type="spellEnd"/>
      <w:r w:rsidRPr="0052245C">
        <w:rPr>
          <w:rFonts w:ascii="Times New Roman" w:hAnsi="Times New Roman" w:cs="Times New Roman"/>
          <w:sz w:val="24"/>
          <w:szCs w:val="24"/>
        </w:rPr>
        <w:t xml:space="preserve"> are </w:t>
      </w:r>
      <w:proofErr w:type="spellStart"/>
      <w:r w:rsidRPr="0052245C">
        <w:rPr>
          <w:rFonts w:ascii="Times New Roman" w:hAnsi="Times New Roman" w:cs="Times New Roman"/>
          <w:sz w:val="24"/>
          <w:szCs w:val="24"/>
        </w:rPr>
        <w:t>Reserved_Parameters</w:t>
      </w:r>
      <w:proofErr w:type="spellEnd"/>
      <w:r w:rsidRPr="0052245C">
        <w:rPr>
          <w:rFonts w:ascii="Times New Roman" w:hAnsi="Times New Roman" w:cs="Times New Roman"/>
          <w:sz w:val="24"/>
          <w:szCs w:val="24"/>
        </w:rPr>
        <w:t xml:space="preserve"> that are solely for the purpose of enabling back-channel communication, in which a receiver provides information back to its associated transmitter in order to assist in optimizing that transmitter's equalization parameters, in the context of a particular industry standard. These additional back-channel Reserved Parameters are used only in a back-channel BCI file, using a .</w:t>
      </w:r>
      <w:proofErr w:type="spellStart"/>
      <w:r w:rsidRPr="0052245C">
        <w:rPr>
          <w:rFonts w:ascii="Times New Roman" w:hAnsi="Times New Roman" w:cs="Times New Roman"/>
          <w:sz w:val="24"/>
          <w:szCs w:val="24"/>
        </w:rPr>
        <w:t>bci</w:t>
      </w:r>
      <w:proofErr w:type="spellEnd"/>
      <w:r w:rsidRPr="0052245C">
        <w:rPr>
          <w:rFonts w:ascii="Times New Roman" w:hAnsi="Times New Roman" w:cs="Times New Roman"/>
          <w:sz w:val="24"/>
          <w:szCs w:val="24"/>
        </w:rPr>
        <w:t xml:space="preserve"> file extension</w:t>
      </w:r>
      <w:r w:rsidR="0067783E">
        <w:rPr>
          <w:rFonts w:ascii="Times New Roman" w:hAnsi="Times New Roman" w:cs="Times New Roman"/>
          <w:sz w:val="24"/>
          <w:szCs w:val="24"/>
        </w:rPr>
        <w:t xml:space="preserve"> and must not appear in the AMI parameter file</w:t>
      </w:r>
      <w:r w:rsidRPr="0052245C">
        <w:rPr>
          <w:rFonts w:ascii="Times New Roman" w:hAnsi="Times New Roman" w:cs="Times New Roman"/>
          <w:sz w:val="24"/>
          <w:szCs w:val="24"/>
        </w:rPr>
        <w:t>.</w:t>
      </w:r>
    </w:p>
    <w:p w:rsidR="00CF4215" w:rsidRDefault="008E7CCF" w:rsidP="008E7CCF">
      <w:pPr>
        <w:autoSpaceDE w:val="0"/>
        <w:autoSpaceDN w:val="0"/>
        <w:adjustRightInd w:val="0"/>
        <w:rPr>
          <w:color w:val="000000"/>
          <w:lang w:eastAsia="en-US"/>
        </w:rPr>
      </w:pPr>
      <w:r>
        <w:t xml:space="preserve">Parameters </w:t>
      </w:r>
      <w:r w:rsidRPr="008E7CCF">
        <w:rPr>
          <w:b/>
        </w:rPr>
        <w:t>Preamble</w:t>
      </w:r>
      <w:r>
        <w:rPr>
          <w:b/>
        </w:rPr>
        <w:t xml:space="preserve">, Data </w:t>
      </w:r>
      <w:r w:rsidR="00456E7F" w:rsidRPr="00456E7F">
        <w:t>and</w:t>
      </w:r>
      <w:r>
        <w:rPr>
          <w:b/>
        </w:rPr>
        <w:t xml:space="preserve"> </w:t>
      </w:r>
      <w:proofErr w:type="spellStart"/>
      <w:r>
        <w:rPr>
          <w:b/>
        </w:rPr>
        <w:t>Posta</w:t>
      </w:r>
      <w:r w:rsidRPr="008E7CCF">
        <w:rPr>
          <w:b/>
        </w:rPr>
        <w:t>mble</w:t>
      </w:r>
      <w:proofErr w:type="spellEnd"/>
      <w:r>
        <w:rPr>
          <w:b/>
        </w:rPr>
        <w:t xml:space="preserve"> </w:t>
      </w:r>
      <w:r>
        <w:t xml:space="preserve">are used to describe the bit pattern sent from the transmitter to the receiver during the back-channel training. These three parameters </w:t>
      </w:r>
      <w:r>
        <w:rPr>
          <w:color w:val="000000"/>
          <w:lang w:eastAsia="en-US"/>
        </w:rPr>
        <w:t xml:space="preserve">shall be contained in a distinct section or branch within the </w:t>
      </w:r>
      <w:proofErr w:type="spellStart"/>
      <w:r w:rsidRPr="0052245C">
        <w:t>Reserved_Parameters</w:t>
      </w:r>
      <w:proofErr w:type="spellEnd"/>
      <w:r>
        <w:rPr>
          <w:color w:val="000000"/>
          <w:lang w:eastAsia="en-US"/>
        </w:rPr>
        <w:t xml:space="preserve"> branch named “</w:t>
      </w:r>
      <w:proofErr w:type="spellStart"/>
      <w:r w:rsidRPr="00C3643E">
        <w:rPr>
          <w:b/>
          <w:color w:val="000000"/>
          <w:lang w:eastAsia="en-US"/>
        </w:rPr>
        <w:t>Training_Pattern</w:t>
      </w:r>
      <w:proofErr w:type="spellEnd"/>
      <w:r>
        <w:rPr>
          <w:color w:val="000000"/>
          <w:lang w:eastAsia="en-US"/>
        </w:rPr>
        <w:t>” beginning and ending with parentheses.</w:t>
      </w:r>
    </w:p>
    <w:p w:rsidR="00C3643E" w:rsidRDefault="00382E1A" w:rsidP="008E7CCF">
      <w:pPr>
        <w:autoSpaceDE w:val="0"/>
        <w:autoSpaceDN w:val="0"/>
        <w:adjustRightInd w:val="0"/>
      </w:pPr>
      <w:r>
        <w:t>Note that the branch named “</w:t>
      </w:r>
      <w:proofErr w:type="spellStart"/>
      <w:r>
        <w:t>Training_Pattern</w:t>
      </w:r>
      <w:proofErr w:type="spellEnd"/>
      <w:r>
        <w:t xml:space="preserve">” is only needed if any or all of the parameters </w:t>
      </w:r>
      <w:r w:rsidRPr="008E7CCF">
        <w:rPr>
          <w:b/>
        </w:rPr>
        <w:t>Preamble</w:t>
      </w:r>
      <w:r>
        <w:rPr>
          <w:b/>
        </w:rPr>
        <w:t xml:space="preserve">, Data </w:t>
      </w:r>
      <w:r w:rsidRPr="00456E7F">
        <w:t>and</w:t>
      </w:r>
      <w:r>
        <w:rPr>
          <w:b/>
        </w:rPr>
        <w:t xml:space="preserve"> </w:t>
      </w:r>
      <w:proofErr w:type="spellStart"/>
      <w:r>
        <w:rPr>
          <w:b/>
        </w:rPr>
        <w:t>Posta</w:t>
      </w:r>
      <w:r w:rsidRPr="008E7CCF">
        <w:rPr>
          <w:b/>
        </w:rPr>
        <w:t>mble</w:t>
      </w:r>
      <w:proofErr w:type="spellEnd"/>
      <w:r>
        <w:t xml:space="preserve"> are present in the BCI file.</w:t>
      </w:r>
    </w:p>
    <w:p w:rsidR="00F03EEB" w:rsidRPr="00382E1A" w:rsidRDefault="00F03EEB" w:rsidP="008E7CCF">
      <w:pPr>
        <w:autoSpaceDE w:val="0"/>
        <w:autoSpaceDN w:val="0"/>
        <w:adjustRightInd w:val="0"/>
      </w:pPr>
    </w:p>
    <w:p w:rsidR="00B83EA4" w:rsidRDefault="00E53E46"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005A13F1" w:rsidRPr="00D05984">
        <w:rPr>
          <w:rFonts w:ascii="Times New Roman" w:hAnsi="Times New Roman" w:cs="Times New Roman"/>
          <w:sz w:val="24"/>
          <w:szCs w:val="24"/>
        </w:rPr>
        <w:t xml:space="preserve"> BCI file may </w:t>
      </w:r>
      <w:r>
        <w:rPr>
          <w:rFonts w:ascii="Times New Roman" w:hAnsi="Times New Roman" w:cs="Times New Roman"/>
          <w:sz w:val="24"/>
          <w:szCs w:val="24"/>
        </w:rPr>
        <w:t xml:space="preserve">also </w:t>
      </w:r>
      <w:r w:rsidR="005A13F1" w:rsidRPr="00D05984">
        <w:rPr>
          <w:rFonts w:ascii="Times New Roman" w:hAnsi="Times New Roman" w:cs="Times New Roman"/>
          <w:sz w:val="24"/>
          <w:szCs w:val="24"/>
        </w:rPr>
        <w:t>contain additional parameters in the "</w:t>
      </w:r>
      <w:proofErr w:type="spellStart"/>
      <w:r w:rsidR="005A13F1" w:rsidRPr="00D05984">
        <w:rPr>
          <w:rFonts w:ascii="Times New Roman" w:hAnsi="Times New Roman" w:cs="Times New Roman"/>
          <w:sz w:val="24"/>
          <w:szCs w:val="24"/>
        </w:rPr>
        <w:t>Protocol_Specific</w:t>
      </w:r>
      <w:proofErr w:type="spellEnd"/>
      <w:r w:rsidR="005A13F1" w:rsidRPr="00D05984">
        <w:rPr>
          <w:rFonts w:ascii="Times New Roman" w:hAnsi="Times New Roman" w:cs="Times New Roman"/>
          <w:sz w:val="24"/>
          <w:szCs w:val="24"/>
        </w:rPr>
        <w:t>" section</w:t>
      </w:r>
      <w:r>
        <w:rPr>
          <w:rFonts w:ascii="Times New Roman" w:hAnsi="Times New Roman" w:cs="Times New Roman"/>
          <w:sz w:val="24"/>
          <w:szCs w:val="24"/>
        </w:rPr>
        <w:t xml:space="preserve"> which </w:t>
      </w:r>
      <w:r w:rsidR="00F616DF">
        <w:rPr>
          <w:rFonts w:ascii="Times New Roman" w:hAnsi="Times New Roman" w:cs="Times New Roman"/>
          <w:sz w:val="24"/>
          <w:szCs w:val="24"/>
        </w:rPr>
        <w:t>will be</w:t>
      </w:r>
      <w:r>
        <w:rPr>
          <w:rFonts w:ascii="Times New Roman" w:hAnsi="Times New Roman" w:cs="Times New Roman"/>
          <w:sz w:val="24"/>
          <w:szCs w:val="24"/>
        </w:rPr>
        <w:t xml:space="preserve"> under the reserved root name “BCI”</w:t>
      </w:r>
      <w:r w:rsidR="005A13F1" w:rsidRPr="00D05984">
        <w:rPr>
          <w:rFonts w:ascii="Times New Roman" w:hAnsi="Times New Roman" w:cs="Times New Roman"/>
          <w:sz w:val="24"/>
          <w:szCs w:val="24"/>
        </w:rPr>
        <w:t>. This section is analogous to the "</w:t>
      </w:r>
      <w:proofErr w:type="spellStart"/>
      <w:r w:rsidR="005A13F1" w:rsidRPr="00D05984">
        <w:rPr>
          <w:rFonts w:ascii="Times New Roman" w:hAnsi="Times New Roman" w:cs="Times New Roman"/>
          <w:sz w:val="24"/>
          <w:szCs w:val="24"/>
        </w:rPr>
        <w:t>Model_Specific</w:t>
      </w:r>
      <w:proofErr w:type="spellEnd"/>
      <w:r w:rsidR="005A13F1" w:rsidRPr="00D05984">
        <w:rPr>
          <w:rFonts w:ascii="Times New Roman" w:hAnsi="Times New Roman" w:cs="Times New Roman"/>
          <w:sz w:val="24"/>
          <w:szCs w:val="24"/>
        </w:rPr>
        <w:t xml:space="preserve">" section of an AMI file, and must abide by the same rules and syntax. The purpose of this section is to </w:t>
      </w:r>
      <w:r w:rsidR="0022341D">
        <w:rPr>
          <w:rFonts w:ascii="Times New Roman" w:hAnsi="Times New Roman" w:cs="Times New Roman"/>
          <w:sz w:val="24"/>
          <w:szCs w:val="24"/>
        </w:rPr>
        <w:t>describe</w:t>
      </w:r>
      <w:r w:rsidR="0022341D" w:rsidRPr="00D05984">
        <w:rPr>
          <w:rFonts w:ascii="Times New Roman" w:hAnsi="Times New Roman" w:cs="Times New Roman"/>
          <w:sz w:val="24"/>
          <w:szCs w:val="24"/>
        </w:rPr>
        <w:t xml:space="preserve"> </w:t>
      </w:r>
      <w:r w:rsidR="005A13F1" w:rsidRPr="00D05984">
        <w:rPr>
          <w:rFonts w:ascii="Times New Roman" w:hAnsi="Times New Roman" w:cs="Times New Roman"/>
          <w:sz w:val="24"/>
          <w:szCs w:val="24"/>
        </w:rPr>
        <w:t xml:space="preserve">the protocol-specific parameters that are to be passed back and forth between the </w:t>
      </w:r>
      <w:proofErr w:type="gramStart"/>
      <w:r w:rsidR="005A13F1" w:rsidRPr="00D05984">
        <w:rPr>
          <w:rFonts w:ascii="Times New Roman" w:hAnsi="Times New Roman" w:cs="Times New Roman"/>
          <w:sz w:val="24"/>
          <w:szCs w:val="24"/>
        </w:rPr>
        <w:t>Tx</w:t>
      </w:r>
      <w:proofErr w:type="gramEnd"/>
      <w:r w:rsidR="005A13F1" w:rsidRPr="00D05984">
        <w:rPr>
          <w:rFonts w:ascii="Times New Roman" w:hAnsi="Times New Roman" w:cs="Times New Roman"/>
          <w:sz w:val="24"/>
          <w:szCs w:val="24"/>
        </w:rPr>
        <w:t xml:space="preserve"> and Rx AMI models during the backchannel training process. </w:t>
      </w:r>
    </w:p>
    <w:p w:rsidR="00B83EA4" w:rsidRDefault="00B83EA4"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Any protocol specific parameter that is outside the tree with the root name “BCI” shall be ignored by the AMI models and the EDA tool.</w:t>
      </w:r>
    </w:p>
    <w:p w:rsidR="00B83EA4" w:rsidRDefault="00B83EA4" w:rsidP="005A13F1">
      <w:pPr>
        <w:pStyle w:val="PlainText"/>
        <w:spacing w:after="80"/>
        <w:rPr>
          <w:rFonts w:ascii="Times New Roman" w:hAnsi="Times New Roman" w:cs="Times New Roman"/>
          <w:sz w:val="24"/>
          <w:szCs w:val="24"/>
        </w:rPr>
      </w:pPr>
    </w:p>
    <w:p w:rsidR="005A13F1" w:rsidRDefault="005A13F1" w:rsidP="005A13F1">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utilizing a particular BCI file must support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xml:space="preserve"> parameters defined in that BCI file.</w:t>
      </w:r>
    </w:p>
    <w:p w:rsidR="00E2375C" w:rsidRDefault="00E2375C" w:rsidP="005A13F1">
      <w:pPr>
        <w:pStyle w:val="PlainText"/>
        <w:spacing w:after="80"/>
        <w:rPr>
          <w:rFonts w:ascii="Times New Roman" w:hAnsi="Times New Roman" w:cs="Times New Roman"/>
          <w:sz w:val="24"/>
          <w:szCs w:val="24"/>
        </w:rPr>
      </w:pPr>
    </w:p>
    <w:p w:rsidR="0022341D" w:rsidRDefault="0022341D" w:rsidP="0022341D"/>
    <w:p w:rsidR="0022341D" w:rsidRDefault="0022341D" w:rsidP="0022341D">
      <w:r>
        <w:t>The .</w:t>
      </w:r>
      <w:proofErr w:type="spellStart"/>
      <w:r>
        <w:t>bci</w:t>
      </w:r>
      <w:proofErr w:type="spellEnd"/>
      <w:r>
        <w:t xml:space="preserve"> file sets the minimum standard for Back Channel communication for a particular protocol. This specification does not restrict the </w:t>
      </w:r>
      <w:proofErr w:type="gramStart"/>
      <w:r>
        <w:t>Tx</w:t>
      </w:r>
      <w:proofErr w:type="gramEnd"/>
      <w:r>
        <w:t xml:space="preserve"> and Rx from implementing and supporting extra taps.</w:t>
      </w:r>
    </w:p>
    <w:p w:rsidR="0022341D" w:rsidRDefault="0022341D" w:rsidP="005A13F1">
      <w:pPr>
        <w:pStyle w:val="PlainText"/>
        <w:spacing w:after="80"/>
        <w:rPr>
          <w:rFonts w:ascii="Times New Roman" w:hAnsi="Times New Roman" w:cs="Times New Roman"/>
          <w:sz w:val="24"/>
          <w:szCs w:val="24"/>
        </w:rPr>
      </w:pPr>
    </w:p>
    <w:p w:rsidR="00197610" w:rsidRDefault="00CA417A"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The Tx AMI model will create a parameter string</w:t>
      </w:r>
      <w:r w:rsidR="00377B3E">
        <w:rPr>
          <w:rFonts w:ascii="Times New Roman" w:hAnsi="Times New Roman" w:cs="Times New Roman"/>
          <w:sz w:val="24"/>
          <w:szCs w:val="24"/>
        </w:rPr>
        <w:t xml:space="preserve"> based on the supported protocol</w:t>
      </w:r>
      <w:r w:rsidR="00E8405B">
        <w:rPr>
          <w:rFonts w:ascii="Times New Roman" w:hAnsi="Times New Roman" w:cs="Times New Roman"/>
          <w:sz w:val="24"/>
          <w:szCs w:val="24"/>
        </w:rPr>
        <w:t xml:space="preserve"> indicated by the reserved parameter </w:t>
      </w:r>
      <w:proofErr w:type="spellStart"/>
      <w:r w:rsidR="00E8405B" w:rsidRPr="00E8405B">
        <w:rPr>
          <w:rFonts w:ascii="Times New Roman" w:hAnsi="Times New Roman" w:cs="Times New Roman"/>
          <w:sz w:val="24"/>
          <w:szCs w:val="24"/>
        </w:rPr>
        <w:t>Backchannel_Protocol</w:t>
      </w:r>
      <w:proofErr w:type="spellEnd"/>
      <w:r w:rsidR="00377B3E">
        <w:rPr>
          <w:rFonts w:ascii="Times New Roman" w:hAnsi="Times New Roman" w:cs="Times New Roman"/>
          <w:sz w:val="24"/>
          <w:szCs w:val="24"/>
        </w:rPr>
        <w:t xml:space="preserve">. This </w:t>
      </w:r>
      <w:r w:rsidR="00E8405B">
        <w:rPr>
          <w:rFonts w:ascii="Times New Roman" w:hAnsi="Times New Roman" w:cs="Times New Roman"/>
          <w:sz w:val="24"/>
          <w:szCs w:val="24"/>
        </w:rPr>
        <w:t xml:space="preserve">tree </w:t>
      </w:r>
      <w:r w:rsidR="00377B3E">
        <w:rPr>
          <w:rFonts w:ascii="Times New Roman" w:hAnsi="Times New Roman" w:cs="Times New Roman"/>
          <w:sz w:val="24"/>
          <w:szCs w:val="24"/>
        </w:rPr>
        <w:t xml:space="preserve">string will </w:t>
      </w:r>
      <w:r w:rsidR="00E8405B">
        <w:rPr>
          <w:rFonts w:ascii="Times New Roman" w:hAnsi="Times New Roman" w:cs="Times New Roman"/>
          <w:sz w:val="24"/>
          <w:szCs w:val="24"/>
        </w:rPr>
        <w:t>contain a BCI branch with the branch name “BCI”</w:t>
      </w:r>
      <w:r w:rsidR="00BA4B53">
        <w:rPr>
          <w:rFonts w:ascii="Times New Roman" w:hAnsi="Times New Roman" w:cs="Times New Roman"/>
          <w:sz w:val="24"/>
          <w:szCs w:val="24"/>
        </w:rPr>
        <w:t xml:space="preserve"> and</w:t>
      </w:r>
      <w:r w:rsidR="00E8405B">
        <w:rPr>
          <w:rFonts w:ascii="Times New Roman" w:hAnsi="Times New Roman" w:cs="Times New Roman"/>
          <w:sz w:val="24"/>
          <w:szCs w:val="24"/>
        </w:rPr>
        <w:t xml:space="preserve"> will be passed to the Rx AMI model </w:t>
      </w:r>
      <w:r w:rsidR="00BA4B53" w:rsidRPr="00BA4B53">
        <w:rPr>
          <w:rFonts w:ascii="Times New Roman" w:hAnsi="Times New Roman" w:cs="Times New Roman"/>
          <w:sz w:val="24"/>
          <w:szCs w:val="24"/>
        </w:rPr>
        <w:t xml:space="preserve">using the </w:t>
      </w:r>
      <w:proofErr w:type="spellStart"/>
      <w:r w:rsidR="00BA4B53" w:rsidRPr="00BA4B53">
        <w:rPr>
          <w:rFonts w:ascii="Times New Roman" w:hAnsi="Times New Roman" w:cs="Times New Roman"/>
          <w:sz w:val="24"/>
          <w:szCs w:val="24"/>
        </w:rPr>
        <w:t>AMI_parameters_out</w:t>
      </w:r>
      <w:proofErr w:type="spellEnd"/>
      <w:r w:rsidR="00BA4B53" w:rsidRPr="00BA4B53">
        <w:rPr>
          <w:rFonts w:ascii="Times New Roman" w:hAnsi="Times New Roman" w:cs="Times New Roman"/>
          <w:sz w:val="24"/>
          <w:szCs w:val="24"/>
        </w:rPr>
        <w:t xml:space="preserve"> argument</w:t>
      </w:r>
      <w:r w:rsidR="00BA4B53">
        <w:rPr>
          <w:rFonts w:ascii="Times New Roman" w:hAnsi="Times New Roman" w:cs="Times New Roman"/>
          <w:sz w:val="24"/>
          <w:szCs w:val="24"/>
        </w:rPr>
        <w:t xml:space="preserve"> in the </w:t>
      </w:r>
      <w:proofErr w:type="spellStart"/>
      <w:r w:rsidR="00BA4B53">
        <w:rPr>
          <w:rFonts w:ascii="Times New Roman" w:hAnsi="Times New Roman" w:cs="Times New Roman"/>
          <w:sz w:val="24"/>
          <w:szCs w:val="24"/>
        </w:rPr>
        <w:t>AMI_Getwave</w:t>
      </w:r>
      <w:proofErr w:type="spellEnd"/>
      <w:r w:rsidR="00BA4B53">
        <w:rPr>
          <w:rFonts w:ascii="Times New Roman" w:hAnsi="Times New Roman" w:cs="Times New Roman"/>
          <w:sz w:val="24"/>
          <w:szCs w:val="24"/>
        </w:rPr>
        <w:t xml:space="preserve"> function.</w:t>
      </w:r>
    </w:p>
    <w:p w:rsidR="00197610" w:rsidRDefault="00197610"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AMI model will also create a parameter string based on the supported protocol indicated by the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 xml:space="preserve">. This tree string will contain a BCI branch with the branch name “BCI” and will be passed to the Tx AMI 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38322D" w:rsidRDefault="0038322D" w:rsidP="005A13F1">
      <w:pPr>
        <w:pStyle w:val="PlainText"/>
        <w:spacing w:after="80"/>
        <w:rPr>
          <w:rFonts w:ascii="Times New Roman" w:hAnsi="Times New Roman" w:cs="Times New Roman"/>
          <w:sz w:val="24"/>
          <w:szCs w:val="24"/>
        </w:rPr>
      </w:pPr>
    </w:p>
    <w:p w:rsidR="0038322D" w:rsidRDefault="0038322D"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In the case of a statistical simulation or a time domain simulation without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w:t>
      </w:r>
      <w:proofErr w:type="spellStart"/>
      <w:r w:rsidRPr="00605B89">
        <w:rPr>
          <w:rFonts w:ascii="Times New Roman" w:hAnsi="Times New Roman" w:cs="Times New Roman"/>
          <w:sz w:val="24"/>
          <w:szCs w:val="24"/>
        </w:rPr>
        <w:t>GetWa</w:t>
      </w:r>
      <w:r>
        <w:rPr>
          <w:rFonts w:ascii="Times New Roman" w:hAnsi="Times New Roman" w:cs="Times New Roman"/>
          <w:sz w:val="24"/>
          <w:szCs w:val="24"/>
        </w:rPr>
        <w:t>ve_Exists</w:t>
      </w:r>
      <w:proofErr w:type="spellEnd"/>
      <w:r>
        <w:rPr>
          <w:rFonts w:ascii="Times New Roman" w:hAnsi="Times New Roman" w:cs="Times New Roman"/>
          <w:sz w:val="24"/>
          <w:szCs w:val="24"/>
        </w:rPr>
        <w:t xml:space="preserve">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Init_Return_Impulse</w:t>
      </w:r>
      <w:proofErr w:type="spellEnd"/>
      <w:r>
        <w:rPr>
          <w:rFonts w:ascii="Times New Roman" w:hAnsi="Times New Roman" w:cs="Times New Roman"/>
          <w:sz w:val="24"/>
          <w:szCs w:val="24"/>
        </w:rPr>
        <w:t xml:space="preserve"> set as “True”) the parameters string from the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will be passed to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and from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through 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argument in the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for the Tx and Rx.</w:t>
      </w:r>
    </w:p>
    <w:p w:rsidR="0038322D" w:rsidRDefault="0038322D" w:rsidP="005A13F1">
      <w:pPr>
        <w:pStyle w:val="PlainText"/>
        <w:spacing w:after="80"/>
        <w:rPr>
          <w:rFonts w:ascii="Times New Roman" w:hAnsi="Times New Roman" w:cs="Times New Roman"/>
          <w:sz w:val="24"/>
          <w:szCs w:val="24"/>
        </w:rPr>
      </w:pPr>
    </w:p>
    <w:p w:rsidR="00CA417A" w:rsidRDefault="00BA4B53" w:rsidP="005A13F1">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 but both have to point to the same protocol BCI file before training can begin.</w:t>
      </w:r>
    </w:p>
    <w:p w:rsidR="00471C32" w:rsidRDefault="00471C32" w:rsidP="00471C32">
      <w:pPr>
        <w:pStyle w:val="PlainText"/>
        <w:spacing w:after="80"/>
        <w:ind w:left="360"/>
        <w:rPr>
          <w:rFonts w:ascii="Times New Roman" w:hAnsi="Times New Roman" w:cs="Times New Roman"/>
          <w:sz w:val="24"/>
          <w:szCs w:val="24"/>
        </w:rPr>
      </w:pPr>
    </w:p>
    <w:p w:rsidR="00471C32" w:rsidRPr="00D05984" w:rsidRDefault="00471C32" w:rsidP="005A13F1">
      <w:pPr>
        <w:pStyle w:val="PlainText"/>
        <w:spacing w:after="80"/>
        <w:rPr>
          <w:rFonts w:ascii="Times New Roman" w:hAnsi="Times New Roman" w:cs="Times New Roman"/>
          <w:sz w:val="24"/>
          <w:szCs w:val="24"/>
        </w:rPr>
      </w:pPr>
    </w:p>
    <w:p w:rsidR="005A13F1" w:rsidRDefault="005A13F1" w:rsidP="008E7CCF">
      <w:pPr>
        <w:autoSpaceDE w:val="0"/>
        <w:autoSpaceDN w:val="0"/>
        <w:adjustRightInd w:val="0"/>
      </w:pPr>
    </w:p>
    <w:p w:rsidR="004D3D25" w:rsidRDefault="004D3D25" w:rsidP="004D3D25">
      <w:pPr>
        <w:autoSpaceDE w:val="0"/>
        <w:autoSpaceDN w:val="0"/>
        <w:adjustRightInd w:val="0"/>
        <w:rPr>
          <w:color w:val="000000"/>
          <w:lang w:eastAsia="en-US"/>
        </w:rPr>
      </w:pPr>
      <w:r>
        <w:rPr>
          <w:i/>
          <w:iCs/>
          <w:color w:val="000000"/>
          <w:lang w:eastAsia="en-US"/>
        </w:rPr>
        <w:t>Parameter:</w:t>
      </w:r>
      <w:r>
        <w:rPr>
          <w:color w:val="000000"/>
          <w:lang w:eastAsia="en-US"/>
        </w:rPr>
        <w:t xml:space="preserve"> </w:t>
      </w:r>
      <w:r>
        <w:rPr>
          <w:color w:val="000000"/>
          <w:lang w:eastAsia="en-US"/>
        </w:rPr>
        <w:tab/>
      </w:r>
      <w:proofErr w:type="spellStart"/>
      <w:r>
        <w:rPr>
          <w:b/>
          <w:bCs/>
          <w:color w:val="000000"/>
          <w:lang w:eastAsia="en-US"/>
        </w:rPr>
        <w:t>BCI_Version</w:t>
      </w:r>
      <w:proofErr w:type="spellEnd"/>
    </w:p>
    <w:p w:rsidR="004D3D25" w:rsidRDefault="004D3D25" w:rsidP="004D3D25">
      <w:pPr>
        <w:autoSpaceDE w:val="0"/>
        <w:autoSpaceDN w:val="0"/>
        <w:adjustRightInd w:val="0"/>
        <w:rPr>
          <w:b/>
          <w:bCs/>
          <w:color w:val="000000"/>
          <w:lang w:eastAsia="en-US"/>
        </w:rPr>
      </w:pPr>
      <w:r>
        <w:rPr>
          <w:i/>
          <w:iCs/>
          <w:color w:val="000000"/>
          <w:lang w:eastAsia="en-US"/>
        </w:rPr>
        <w:t>Required:</w:t>
      </w:r>
      <w:r>
        <w:rPr>
          <w:color w:val="000000"/>
          <w:lang w:eastAsia="en-US"/>
        </w:rPr>
        <w:t xml:space="preserve"> </w:t>
      </w:r>
      <w:r>
        <w:rPr>
          <w:color w:val="000000"/>
          <w:lang w:eastAsia="en-US"/>
        </w:rPr>
        <w:tab/>
        <w:t xml:space="preserve">Yes for </w:t>
      </w:r>
      <w:proofErr w:type="spellStart"/>
      <w:r>
        <w:rPr>
          <w:color w:val="000000"/>
          <w:lang w:eastAsia="en-US"/>
        </w:rPr>
        <w:t>AMI_Version</w:t>
      </w:r>
      <w:proofErr w:type="spellEnd"/>
      <w:r>
        <w:rPr>
          <w:color w:val="000000"/>
          <w:lang w:eastAsia="en-US"/>
        </w:rPr>
        <w:t xml:space="preserve"> 6.</w:t>
      </w:r>
      <w:r w:rsidR="00382E1A">
        <w:rPr>
          <w:color w:val="000000"/>
          <w:lang w:eastAsia="en-US"/>
        </w:rPr>
        <w:t xml:space="preserve">1 </w:t>
      </w:r>
      <w:r>
        <w:rPr>
          <w:color w:val="000000"/>
          <w:lang w:eastAsia="en-US"/>
        </w:rPr>
        <w:t>and above</w:t>
      </w:r>
      <w:r w:rsidR="00F10AEE">
        <w:rPr>
          <w:color w:val="000000"/>
          <w:lang w:eastAsia="en-US"/>
        </w:rPr>
        <w:t>.</w:t>
      </w:r>
    </w:p>
    <w:p w:rsidR="004D3D25" w:rsidRDefault="004D3D25" w:rsidP="004D3D25">
      <w:pPr>
        <w:autoSpaceDE w:val="0"/>
        <w:autoSpaceDN w:val="0"/>
        <w:adjustRightInd w:val="0"/>
        <w:rPr>
          <w:lang w:eastAsia="en-US"/>
        </w:rPr>
      </w:pPr>
      <w:r>
        <w:rPr>
          <w:i/>
          <w:iCs/>
          <w:color w:val="000000"/>
          <w:lang w:eastAsia="en-US"/>
        </w:rPr>
        <w:t>Descriptors</w:t>
      </w:r>
      <w:r>
        <w:rPr>
          <w:color w:val="000000"/>
          <w:lang w:eastAsia="en-US"/>
        </w:rPr>
        <w:t>:</w:t>
      </w:r>
      <w:r>
        <w:rPr>
          <w:b/>
          <w:bCs/>
          <w:color w:val="000000"/>
          <w:lang w:eastAsia="en-US"/>
        </w:rPr>
        <w:t xml:space="preserve"> </w:t>
      </w:r>
    </w:p>
    <w:p w:rsidR="004D3D25" w:rsidRDefault="004D3D25" w:rsidP="004D3D25">
      <w:pPr>
        <w:autoSpaceDE w:val="0"/>
        <w:autoSpaceDN w:val="0"/>
        <w:adjustRightInd w:val="0"/>
        <w:rPr>
          <w:b/>
          <w:bCs/>
          <w:color w:val="000000"/>
          <w:lang w:eastAsia="en-US"/>
        </w:rPr>
      </w:pPr>
      <w:r>
        <w:rPr>
          <w:color w:val="000000"/>
          <w:lang w:eastAsia="en-US"/>
        </w:rPr>
        <w:t xml:space="preserve">Usage:  </w:t>
      </w:r>
      <w:r>
        <w:rPr>
          <w:color w:val="000000"/>
          <w:lang w:eastAsia="en-US"/>
        </w:rPr>
        <w:tab/>
        <w:t>Info</w:t>
      </w:r>
    </w:p>
    <w:p w:rsidR="004D3D25" w:rsidRDefault="004D3D25" w:rsidP="004D3D25">
      <w:pPr>
        <w:autoSpaceDE w:val="0"/>
        <w:autoSpaceDN w:val="0"/>
        <w:adjustRightInd w:val="0"/>
        <w:rPr>
          <w:b/>
          <w:bCs/>
          <w:color w:val="000000"/>
          <w:lang w:eastAsia="en-US"/>
        </w:rPr>
      </w:pPr>
      <w:r>
        <w:rPr>
          <w:color w:val="000000"/>
          <w:lang w:eastAsia="en-US"/>
        </w:rPr>
        <w:t xml:space="preserve">Type:  </w:t>
      </w:r>
      <w:r>
        <w:rPr>
          <w:color w:val="000000"/>
          <w:lang w:eastAsia="en-US"/>
        </w:rPr>
        <w:tab/>
      </w:r>
      <w:r>
        <w:rPr>
          <w:color w:val="000000"/>
          <w:lang w:eastAsia="en-US"/>
        </w:rPr>
        <w:tab/>
        <w:t>String</w:t>
      </w:r>
    </w:p>
    <w:p w:rsidR="004D3D25" w:rsidRDefault="004D3D25" w:rsidP="004D3D25">
      <w:pPr>
        <w:autoSpaceDE w:val="0"/>
        <w:autoSpaceDN w:val="0"/>
        <w:adjustRightInd w:val="0"/>
        <w:rPr>
          <w:b/>
          <w:bCs/>
          <w:i/>
          <w:iCs/>
          <w:color w:val="000000"/>
          <w:lang w:eastAsia="en-US"/>
        </w:rPr>
      </w:pPr>
      <w:r>
        <w:rPr>
          <w:color w:val="000000"/>
          <w:lang w:eastAsia="en-US"/>
        </w:rPr>
        <w:t xml:space="preserve">Format:  </w:t>
      </w:r>
      <w:r>
        <w:rPr>
          <w:color w:val="000000"/>
          <w:lang w:eastAsia="en-US"/>
        </w:rPr>
        <w:tab/>
        <w:t>Value</w:t>
      </w:r>
    </w:p>
    <w:p w:rsidR="004D3D25" w:rsidRDefault="004D3D25" w:rsidP="004D3D25">
      <w:pPr>
        <w:autoSpaceDE w:val="0"/>
        <w:autoSpaceDN w:val="0"/>
        <w:adjustRightInd w:val="0"/>
        <w:rPr>
          <w:b/>
          <w:bCs/>
          <w:i/>
          <w:iCs/>
          <w:color w:val="000000"/>
          <w:lang w:eastAsia="en-US"/>
        </w:rPr>
      </w:pPr>
      <w:r>
        <w:rPr>
          <w:color w:val="000000"/>
          <w:lang w:eastAsia="en-US"/>
        </w:rPr>
        <w:t>Default:</w:t>
      </w:r>
      <w:r>
        <w:rPr>
          <w:i/>
          <w:iCs/>
          <w:color w:val="000000"/>
          <w:lang w:eastAsia="en-US"/>
        </w:rPr>
        <w:t xml:space="preserve"> </w:t>
      </w:r>
      <w:r>
        <w:rPr>
          <w:i/>
          <w:iCs/>
          <w:color w:val="000000"/>
          <w:lang w:eastAsia="en-US"/>
        </w:rPr>
        <w:tab/>
        <w:t xml:space="preserve"> </w:t>
      </w:r>
      <w:r>
        <w:rPr>
          <w:color w:val="000000"/>
          <w:lang w:eastAsia="en-US"/>
        </w:rPr>
        <w:t>&lt;</w:t>
      </w:r>
      <w:proofErr w:type="spellStart"/>
      <w:r>
        <w:rPr>
          <w:color w:val="000000"/>
          <w:lang w:eastAsia="en-US"/>
        </w:rPr>
        <w:t>string_literal</w:t>
      </w:r>
      <w:proofErr w:type="spellEnd"/>
      <w:r>
        <w:rPr>
          <w:color w:val="000000"/>
          <w:lang w:eastAsia="en-US"/>
        </w:rPr>
        <w:t>&gt;</w:t>
      </w:r>
    </w:p>
    <w:p w:rsidR="004D3D25" w:rsidRDefault="004D3D25" w:rsidP="004D3D25">
      <w:pPr>
        <w:autoSpaceDE w:val="0"/>
        <w:autoSpaceDN w:val="0"/>
        <w:adjustRightInd w:val="0"/>
        <w:rPr>
          <w:lang w:eastAsia="en-US"/>
        </w:rPr>
      </w:pPr>
      <w:r>
        <w:rPr>
          <w:color w:val="000000"/>
          <w:lang w:eastAsia="en-US"/>
        </w:rPr>
        <w:t>Description:</w:t>
      </w:r>
      <w:r>
        <w:rPr>
          <w:color w:val="000000"/>
          <w:lang w:eastAsia="en-US"/>
        </w:rPr>
        <w:tab/>
      </w:r>
      <w:r>
        <w:rPr>
          <w:i/>
          <w:iCs/>
          <w:color w:val="000000"/>
          <w:lang w:eastAsia="en-US"/>
        </w:rPr>
        <w:t xml:space="preserve"> </w:t>
      </w:r>
      <w:r>
        <w:rPr>
          <w:color w:val="000000"/>
          <w:lang w:eastAsia="en-US"/>
        </w:rPr>
        <w:t>&lt;string&gt;</w:t>
      </w:r>
      <w:r>
        <w:rPr>
          <w:b/>
          <w:bCs/>
          <w:i/>
          <w:iCs/>
          <w:color w:val="000000"/>
          <w:lang w:eastAsia="en-US"/>
        </w:rPr>
        <w:t xml:space="preserve"> </w:t>
      </w:r>
    </w:p>
    <w:p w:rsidR="004D3D25" w:rsidRDefault="004D3D25" w:rsidP="004D3D25">
      <w:pPr>
        <w:autoSpaceDE w:val="0"/>
        <w:autoSpaceDN w:val="0"/>
        <w:adjustRightInd w:val="0"/>
        <w:rPr>
          <w:b/>
          <w:bCs/>
          <w:color w:val="000000"/>
          <w:lang w:eastAsia="en-US"/>
        </w:rPr>
      </w:pPr>
      <w:r>
        <w:rPr>
          <w:i/>
          <w:iCs/>
          <w:color w:val="000000"/>
          <w:lang w:eastAsia="en-US"/>
        </w:rPr>
        <w:t>Definition:</w:t>
      </w:r>
      <w:r>
        <w:rPr>
          <w:color w:val="000000"/>
          <w:lang w:eastAsia="en-US"/>
        </w:rPr>
        <w:t xml:space="preserve"> </w:t>
      </w:r>
      <w:r>
        <w:rPr>
          <w:color w:val="000000"/>
          <w:lang w:eastAsia="en-US"/>
        </w:rPr>
        <w:tab/>
        <w:t>Tells EDA tool the version of the BCI file.</w:t>
      </w:r>
    </w:p>
    <w:p w:rsidR="004D3D25" w:rsidRDefault="004D3D25" w:rsidP="004D3D25">
      <w:pPr>
        <w:autoSpaceDE w:val="0"/>
        <w:autoSpaceDN w:val="0"/>
        <w:adjustRightInd w:val="0"/>
        <w:rPr>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the parameter definition files of AMI models which are </w:t>
      </w:r>
    </w:p>
    <w:p w:rsidR="004D3D25" w:rsidRDefault="004D3D25" w:rsidP="004D3D25">
      <w:pPr>
        <w:autoSpaceDE w:val="0"/>
        <w:autoSpaceDN w:val="0"/>
        <w:adjustRightInd w:val="0"/>
        <w:rPr>
          <w:color w:val="000000"/>
          <w:lang w:eastAsia="en-US"/>
        </w:rPr>
      </w:pPr>
      <w:proofErr w:type="gramStart"/>
      <w:r>
        <w:rPr>
          <w:color w:val="000000"/>
          <w:lang w:eastAsia="en-US"/>
        </w:rPr>
        <w:t>written</w:t>
      </w:r>
      <w:proofErr w:type="gramEnd"/>
      <w:r>
        <w:rPr>
          <w:color w:val="000000"/>
          <w:lang w:eastAsia="en-US"/>
        </w:rPr>
        <w:t xml:space="preserve"> in compliance with the IBIS Version 6.</w:t>
      </w:r>
      <w:r w:rsidR="00F03EEB">
        <w:rPr>
          <w:color w:val="000000"/>
          <w:lang w:eastAsia="en-US"/>
        </w:rPr>
        <w:t xml:space="preserve">1 </w:t>
      </w:r>
      <w:r>
        <w:rPr>
          <w:color w:val="000000"/>
          <w:lang w:eastAsia="en-US"/>
        </w:rPr>
        <w:t xml:space="preserve">or later specification(s). When required,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parameter definition file.</w:t>
      </w:r>
    </w:p>
    <w:p w:rsidR="004D3D25" w:rsidRPr="008E7CCF" w:rsidRDefault="004D3D25" w:rsidP="004D3D25">
      <w:pPr>
        <w:autoSpaceDE w:val="0"/>
        <w:autoSpaceDN w:val="0"/>
        <w:adjustRightInd w:val="0"/>
      </w:pPr>
    </w:p>
    <w:p w:rsidR="00950715" w:rsidRPr="00F0603A" w:rsidRDefault="00950715" w:rsidP="00950715">
      <w:pPr>
        <w:pStyle w:val="Keyword"/>
        <w:spacing w:before="0" w:after="80"/>
      </w:pPr>
      <w:r>
        <w:rPr>
          <w:i/>
        </w:rPr>
        <w:t>Parameter</w:t>
      </w:r>
      <w:r w:rsidRPr="00AE08D7">
        <w:rPr>
          <w:i/>
        </w:rPr>
        <w:t>:</w:t>
      </w:r>
      <w:r>
        <w:tab/>
      </w:r>
      <w:r w:rsidRPr="00BE01F8">
        <w:rPr>
          <w:b/>
        </w:rPr>
        <w:t>Preamble</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t>Default:</w:t>
      </w:r>
      <w:r>
        <w:tab/>
        <w:t>&lt;illegal&gt;</w:t>
      </w:r>
    </w:p>
    <w:p w:rsidR="00950715" w:rsidRPr="00A52BFD" w:rsidRDefault="00950715" w:rsidP="00950715">
      <w:pPr>
        <w:pStyle w:val="ListContinue"/>
        <w:spacing w:after="80"/>
        <w:rPr>
          <w:b/>
          <w:i/>
        </w:rPr>
      </w:pPr>
      <w:r w:rsidRPr="0094162C">
        <w:t>Description:</w:t>
      </w:r>
      <w:r>
        <w:rPr>
          <w:i/>
        </w:rPr>
        <w:tab/>
      </w:r>
      <w:r>
        <w:t>&lt;string&gt;</w:t>
      </w:r>
    </w:p>
    <w:p w:rsidR="00950715" w:rsidRDefault="00950715" w:rsidP="00950715">
      <w:pPr>
        <w:pStyle w:val="KeywordDescriptions"/>
        <w:rPr>
          <w:b/>
        </w:rPr>
      </w:pPr>
      <w:r>
        <w:rPr>
          <w:i/>
        </w:rPr>
        <w:t>Definition</w:t>
      </w:r>
      <w:r w:rsidRPr="00AE08D7">
        <w:rPr>
          <w:i/>
        </w:rPr>
        <w:t>:</w:t>
      </w:r>
      <w:r>
        <w:tab/>
      </w:r>
      <w:r w:rsidRPr="00B828B6">
        <w:t>Preamble</w:t>
      </w:r>
      <w:r>
        <w:t xml:space="preserve"> defines the leading bit pattern that starts a back-channel training Frame.</w:t>
      </w:r>
    </w:p>
    <w:p w:rsidR="00950715" w:rsidRPr="00D95E19"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950715" w:rsidRDefault="00950715" w:rsidP="00950715">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950715" w:rsidRPr="00AE08D7" w:rsidRDefault="00950715" w:rsidP="00950715">
      <w:pPr>
        <w:pStyle w:val="KeywordDescriptions"/>
      </w:pPr>
      <w:r w:rsidRPr="00B95248">
        <w:rPr>
          <w:i/>
        </w:rPr>
        <w:t>Examples:</w:t>
      </w:r>
      <w:r w:rsidRPr="00B828B6">
        <w:t xml:space="preserve">   (Preamble (Usage Info) (Type </w:t>
      </w:r>
      <w:r>
        <w:t>Bits</w:t>
      </w:r>
      <w:r w:rsidRPr="00B828B6">
        <w:t>) (</w:t>
      </w:r>
      <w:proofErr w:type="spellStart"/>
      <w:r w:rsidRPr="00B8067B">
        <w:t>Bit_Pattern</w:t>
      </w:r>
      <w:proofErr w:type="spellEnd"/>
      <w:r w:rsidRPr="00B828B6">
        <w:t xml:space="preserve"> 11111111111111110000000000000000</w:t>
      </w:r>
      <w:r>
        <w:t xml:space="preserve"> 1</w:t>
      </w:r>
      <w:r w:rsidRPr="00B828B6">
        <w:t>)</w:t>
      </w:r>
      <w:r w:rsidR="00BE01F8">
        <w:t>)</w:t>
      </w:r>
    </w:p>
    <w:p w:rsidR="00950715" w:rsidRDefault="00950715" w:rsidP="00950715">
      <w:pPr>
        <w:pStyle w:val="Exampletext"/>
      </w:pPr>
    </w:p>
    <w:p w:rsidR="00950715" w:rsidRPr="00F0603A" w:rsidRDefault="00950715" w:rsidP="00950715">
      <w:pPr>
        <w:pStyle w:val="Keyword"/>
        <w:spacing w:before="0" w:after="80"/>
      </w:pPr>
      <w:r>
        <w:rPr>
          <w:i/>
        </w:rPr>
        <w:t>Parameter</w:t>
      </w:r>
      <w:r w:rsidRPr="00AE08D7">
        <w:rPr>
          <w:i/>
        </w:rPr>
        <w:t>:</w:t>
      </w:r>
      <w:r>
        <w:tab/>
      </w:r>
      <w:r w:rsidRPr="001A286A">
        <w:rPr>
          <w:b/>
        </w:rPr>
        <w:t>Data</w:t>
      </w:r>
    </w:p>
    <w:p w:rsidR="00950715" w:rsidRDefault="00950715" w:rsidP="00950715">
      <w:pPr>
        <w:pStyle w:val="KeywordDescriptions"/>
        <w:rPr>
          <w:b/>
        </w:rPr>
      </w:pPr>
      <w:proofErr w:type="gramStart"/>
      <w:r w:rsidRPr="008A57D9">
        <w:rPr>
          <w:i/>
        </w:rPr>
        <w:t>Required:</w:t>
      </w:r>
      <w:r>
        <w:tab/>
        <w:t>No.</w:t>
      </w:r>
      <w:proofErr w:type="gramEnd"/>
    </w:p>
    <w:p w:rsidR="00950715" w:rsidRDefault="00950715" w:rsidP="00950715">
      <w:pPr>
        <w:pStyle w:val="KeywordDescriptions"/>
        <w:rPr>
          <w:b/>
        </w:rPr>
      </w:pPr>
      <w:r w:rsidRPr="003A109E">
        <w:rPr>
          <w:i/>
        </w:rPr>
        <w:t>Descriptors</w:t>
      </w:r>
      <w:r w:rsidRPr="00AE08D7">
        <w:t>:</w:t>
      </w:r>
    </w:p>
    <w:p w:rsidR="00950715" w:rsidRPr="00314A6D" w:rsidRDefault="00950715" w:rsidP="00950715">
      <w:pPr>
        <w:pStyle w:val="ListContinue"/>
        <w:spacing w:after="80"/>
        <w:rPr>
          <w:b/>
        </w:rPr>
      </w:pPr>
      <w:r w:rsidRPr="0094162C">
        <w:t>Usage:</w:t>
      </w:r>
      <w:r w:rsidRPr="0094162C">
        <w:tab/>
      </w:r>
      <w:r>
        <w:tab/>
        <w:t>Info</w:t>
      </w:r>
    </w:p>
    <w:p w:rsidR="00950715" w:rsidRPr="00314A6D" w:rsidRDefault="00950715" w:rsidP="00950715">
      <w:pPr>
        <w:pStyle w:val="ListContinue"/>
        <w:spacing w:after="80"/>
        <w:rPr>
          <w:b/>
        </w:rPr>
      </w:pPr>
      <w:r w:rsidRPr="0094162C">
        <w:t>Type:</w:t>
      </w:r>
      <w:r>
        <w:tab/>
      </w:r>
      <w:r>
        <w:tab/>
        <w:t>Bits</w:t>
      </w:r>
    </w:p>
    <w:p w:rsidR="00950715" w:rsidRDefault="00950715" w:rsidP="00950715">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950715" w:rsidRDefault="00950715" w:rsidP="00950715">
      <w:pPr>
        <w:pStyle w:val="ListContinue"/>
        <w:spacing w:after="80"/>
        <w:ind w:left="2160" w:hanging="1800"/>
        <w:rPr>
          <w:b/>
          <w:i/>
        </w:rPr>
      </w:pPr>
      <w:r w:rsidRPr="0094162C">
        <w:lastRenderedPageBreak/>
        <w:t>Default:</w:t>
      </w:r>
      <w:r>
        <w:tab/>
        <w:t>&lt;illegal&gt;</w:t>
      </w:r>
    </w:p>
    <w:p w:rsidR="00950715" w:rsidRPr="00A52BFD" w:rsidRDefault="00950715" w:rsidP="00950715">
      <w:pPr>
        <w:pStyle w:val="ListContinue"/>
        <w:spacing w:after="80"/>
        <w:rPr>
          <w:b/>
          <w:i/>
        </w:rPr>
      </w:pPr>
      <w:r w:rsidRPr="0094162C">
        <w:t>Description:</w:t>
      </w:r>
      <w:r>
        <w:rPr>
          <w:i/>
        </w:rPr>
        <w:tab/>
      </w:r>
      <w:r>
        <w:t>&lt;string&gt;</w:t>
      </w:r>
    </w:p>
    <w:p w:rsidR="00950715" w:rsidRDefault="00950715" w:rsidP="00950715">
      <w:pPr>
        <w:pStyle w:val="KeywordDescriptions"/>
        <w:rPr>
          <w:b/>
        </w:rPr>
      </w:pPr>
      <w:r>
        <w:rPr>
          <w:i/>
        </w:rPr>
        <w:t>Definition</w:t>
      </w:r>
      <w:r w:rsidRPr="00AE08D7">
        <w:rPr>
          <w:i/>
        </w:rPr>
        <w:t>:</w:t>
      </w:r>
      <w:r>
        <w:tab/>
      </w:r>
      <w:r w:rsidR="00BE01F8">
        <w:t>This parameter</w:t>
      </w:r>
      <w:r>
        <w:t xml:space="preserve"> describes the bit pattern that the EDA tool should generate to serve as</w:t>
      </w:r>
      <w:r w:rsidR="00BE01F8">
        <w:t xml:space="preserve"> </w:t>
      </w:r>
      <w:r>
        <w:t>the body of the Frame.</w:t>
      </w:r>
    </w:p>
    <w:p w:rsidR="00950715" w:rsidRPr="00CF4215" w:rsidRDefault="00950715" w:rsidP="00950715">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950715" w:rsidRDefault="00950715" w:rsidP="00950715">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950715" w:rsidRPr="00AE08D7" w:rsidRDefault="00950715" w:rsidP="00950715">
      <w:pPr>
        <w:pStyle w:val="KeywordDescriptions"/>
      </w:pPr>
      <w:r w:rsidRPr="00B95248">
        <w:rPr>
          <w:i/>
        </w:rPr>
        <w:t>Examples:</w:t>
      </w:r>
      <w:r>
        <w:t xml:space="preserve"> </w:t>
      </w:r>
      <w:r w:rsidRPr="00B828B6">
        <w:t xml:space="preserve">(Data (Usage Info) (Type </w:t>
      </w:r>
      <w:r>
        <w:t>Bits</w:t>
      </w:r>
      <w:r w:rsidRPr="00B828B6">
        <w:t xml:space="preserve">) (LFSR 1,9,11 </w:t>
      </w:r>
      <w:r w:rsidR="00D95E19">
        <w:t>r</w:t>
      </w:r>
      <w:r w:rsidRPr="00B828B6">
        <w:t xml:space="preserve"> </w:t>
      </w:r>
      <w:r w:rsidR="00D95E19">
        <w:t>50000</w:t>
      </w:r>
      <w:r w:rsidRPr="00B828B6">
        <w:t>)</w:t>
      </w:r>
      <w:r w:rsidR="00BE01F8">
        <w:t>)</w:t>
      </w:r>
    </w:p>
    <w:p w:rsidR="00950715" w:rsidRDefault="00950715" w:rsidP="00735AE5">
      <w:pPr>
        <w:pStyle w:val="PlainText"/>
        <w:spacing w:after="80"/>
        <w:rPr>
          <w:rFonts w:ascii="Times New Roman" w:hAnsi="Times New Roman" w:cs="Times New Roman"/>
          <w:sz w:val="24"/>
          <w:szCs w:val="24"/>
        </w:rPr>
      </w:pPr>
    </w:p>
    <w:p w:rsidR="00BE01F8" w:rsidRPr="00F0603A" w:rsidRDefault="00BE01F8" w:rsidP="00BE01F8">
      <w:pPr>
        <w:pStyle w:val="Keyword"/>
        <w:spacing w:before="0" w:after="80"/>
      </w:pPr>
      <w:r>
        <w:rPr>
          <w:i/>
        </w:rPr>
        <w:t>Parameter</w:t>
      </w:r>
      <w:r w:rsidRPr="00AE08D7">
        <w:rPr>
          <w:i/>
        </w:rPr>
        <w:t>:</w:t>
      </w:r>
      <w:r>
        <w:tab/>
      </w:r>
      <w:proofErr w:type="spellStart"/>
      <w:r>
        <w:rPr>
          <w:b/>
        </w:rPr>
        <w:t>Post</w:t>
      </w:r>
      <w:r w:rsidRPr="00BE01F8">
        <w:rPr>
          <w:b/>
        </w:rPr>
        <w:t>amble</w:t>
      </w:r>
      <w:proofErr w:type="spellEnd"/>
    </w:p>
    <w:p w:rsidR="00BE01F8" w:rsidRDefault="00BE01F8" w:rsidP="00BE01F8">
      <w:pPr>
        <w:pStyle w:val="KeywordDescriptions"/>
        <w:rPr>
          <w:b/>
        </w:rPr>
      </w:pPr>
      <w:proofErr w:type="gramStart"/>
      <w:r w:rsidRPr="008A57D9">
        <w:rPr>
          <w:i/>
        </w:rPr>
        <w:t>Required:</w:t>
      </w:r>
      <w:r>
        <w:tab/>
        <w:t>No.</w:t>
      </w:r>
      <w:proofErr w:type="gramEnd"/>
    </w:p>
    <w:p w:rsidR="00BE01F8" w:rsidRDefault="00BE01F8" w:rsidP="00BE01F8">
      <w:pPr>
        <w:pStyle w:val="KeywordDescriptions"/>
        <w:rPr>
          <w:b/>
        </w:rPr>
      </w:pPr>
      <w:r w:rsidRPr="003A109E">
        <w:rPr>
          <w:i/>
        </w:rPr>
        <w:t>Descriptors</w:t>
      </w:r>
      <w:r w:rsidRPr="00AE08D7">
        <w:t>:</w:t>
      </w:r>
    </w:p>
    <w:p w:rsidR="00BE01F8" w:rsidRPr="00314A6D" w:rsidRDefault="00BE01F8" w:rsidP="00BE01F8">
      <w:pPr>
        <w:pStyle w:val="ListContinue"/>
        <w:spacing w:after="80"/>
        <w:rPr>
          <w:b/>
        </w:rPr>
      </w:pPr>
      <w:r w:rsidRPr="0094162C">
        <w:t>Usage:</w:t>
      </w:r>
      <w:r w:rsidRPr="0094162C">
        <w:tab/>
      </w:r>
      <w:r>
        <w:tab/>
        <w:t>Info</w:t>
      </w:r>
    </w:p>
    <w:p w:rsidR="00BE01F8" w:rsidRPr="00314A6D" w:rsidRDefault="00BE01F8" w:rsidP="00BE01F8">
      <w:pPr>
        <w:pStyle w:val="ListContinue"/>
        <w:spacing w:after="80"/>
        <w:rPr>
          <w:b/>
        </w:rPr>
      </w:pPr>
      <w:r w:rsidRPr="0094162C">
        <w:t>Type:</w:t>
      </w:r>
      <w:r>
        <w:tab/>
      </w:r>
      <w:r>
        <w:tab/>
        <w:t>Bits</w:t>
      </w:r>
    </w:p>
    <w:p w:rsidR="00BE01F8" w:rsidRDefault="00BE01F8" w:rsidP="00BE01F8">
      <w:pPr>
        <w:pStyle w:val="ListContinue"/>
        <w:spacing w:after="80"/>
        <w:rPr>
          <w:b/>
        </w:rPr>
      </w:pPr>
      <w:r w:rsidRPr="0094162C">
        <w:t>Format:</w:t>
      </w:r>
      <w:r>
        <w:tab/>
      </w:r>
      <w:r>
        <w:tab/>
      </w:r>
      <w:proofErr w:type="spellStart"/>
      <w:r>
        <w:t>Bit_Pattern</w:t>
      </w:r>
      <w:proofErr w:type="spellEnd"/>
      <w:r>
        <w:t xml:space="preserve">, </w:t>
      </w:r>
      <w:proofErr w:type="spellStart"/>
      <w:r>
        <w:t>Bit_Pattern_File</w:t>
      </w:r>
      <w:proofErr w:type="spellEnd"/>
      <w:r>
        <w:t>, LFSR</w:t>
      </w:r>
    </w:p>
    <w:p w:rsidR="00BE01F8" w:rsidRDefault="00BE01F8" w:rsidP="00BE01F8">
      <w:pPr>
        <w:pStyle w:val="ListContinue"/>
        <w:spacing w:after="80"/>
        <w:ind w:left="2160" w:hanging="1800"/>
        <w:rPr>
          <w:b/>
          <w:i/>
        </w:rPr>
      </w:pPr>
      <w:r w:rsidRPr="0094162C">
        <w:t>Default:</w:t>
      </w:r>
      <w:r>
        <w:tab/>
        <w:t>&lt;illegal&gt;</w:t>
      </w:r>
    </w:p>
    <w:p w:rsidR="00BE01F8" w:rsidRPr="00A52BFD" w:rsidRDefault="00BE01F8" w:rsidP="00BE01F8">
      <w:pPr>
        <w:pStyle w:val="ListContinue"/>
        <w:spacing w:after="80"/>
        <w:rPr>
          <w:b/>
          <w:i/>
        </w:rPr>
      </w:pPr>
      <w:r w:rsidRPr="0094162C">
        <w:t>Description:</w:t>
      </w:r>
      <w:r>
        <w:rPr>
          <w:i/>
        </w:rPr>
        <w:tab/>
      </w:r>
      <w:r>
        <w:t>&lt;string&gt;</w:t>
      </w:r>
    </w:p>
    <w:p w:rsidR="00BE01F8" w:rsidRDefault="00BE01F8" w:rsidP="00BE01F8">
      <w:pPr>
        <w:pStyle w:val="KeywordDescriptions"/>
        <w:rPr>
          <w:b/>
        </w:rPr>
      </w:pPr>
      <w:r>
        <w:rPr>
          <w:i/>
        </w:rPr>
        <w:t>Definition</w:t>
      </w:r>
      <w:r w:rsidRPr="00AE08D7">
        <w:rPr>
          <w:i/>
        </w:rPr>
        <w:t>:</w:t>
      </w:r>
      <w:r>
        <w:tab/>
      </w:r>
      <w:proofErr w:type="spellStart"/>
      <w:r>
        <w:t>Postamble</w:t>
      </w:r>
      <w:proofErr w:type="spellEnd"/>
      <w:r>
        <w:t xml:space="preserve"> describes the trailing bits used to indicate the end of the training pattern. This is used by the EDA tool to determine the end of the particular training pattern.</w:t>
      </w:r>
    </w:p>
    <w:p w:rsidR="00BE01F8" w:rsidRPr="00CF4215" w:rsidRDefault="00BE01F8" w:rsidP="00BE01F8">
      <w:pPr>
        <w:pStyle w:val="KeywordDescriptions"/>
      </w:pPr>
      <w:r w:rsidRPr="00735AE5">
        <w:rPr>
          <w:i/>
        </w:rPr>
        <w:t>Usage Rules:</w:t>
      </w:r>
      <w:r>
        <w:t xml:space="preserve"> For Back-Channel Communication. To be used in a .</w:t>
      </w:r>
      <w:proofErr w:type="spellStart"/>
      <w:r>
        <w:t>bci</w:t>
      </w:r>
      <w:proofErr w:type="spellEnd"/>
      <w:r>
        <w:t xml:space="preserve"> file only</w:t>
      </w:r>
      <w:r w:rsidR="00D95E19">
        <w:t xml:space="preserve">. </w:t>
      </w:r>
    </w:p>
    <w:p w:rsidR="00BE01F8" w:rsidRDefault="00BE01F8" w:rsidP="00BE01F8">
      <w:pPr>
        <w:pStyle w:val="KeywordDescriptions"/>
        <w:rPr>
          <w:b/>
        </w:rPr>
      </w:pPr>
      <w:r w:rsidRPr="004F0539">
        <w:rPr>
          <w:i/>
        </w:rPr>
        <w:t>Other Notes:</w:t>
      </w:r>
      <w:r>
        <w:tab/>
      </w:r>
      <w:r w:rsidR="0047423B">
        <w:t xml:space="preserve">This </w:t>
      </w:r>
      <w:proofErr w:type="spellStart"/>
      <w:r w:rsidR="0047423B">
        <w:t>Reserved_Parameter</w:t>
      </w:r>
      <w:proofErr w:type="spellEnd"/>
      <w:r w:rsidR="0047423B">
        <w:t xml:space="preserve"> must be positioned under the </w:t>
      </w:r>
      <w:proofErr w:type="spellStart"/>
      <w:r w:rsidR="0047423B">
        <w:t>Training_Pattern</w:t>
      </w:r>
      <w:proofErr w:type="spellEnd"/>
      <w:r w:rsidR="0047423B">
        <w:t xml:space="preserve"> branch.</w:t>
      </w:r>
    </w:p>
    <w:p w:rsidR="00BE01F8" w:rsidRPr="00AE08D7" w:rsidRDefault="00BE01F8" w:rsidP="00BE01F8">
      <w:pPr>
        <w:pStyle w:val="KeywordDescriptions"/>
      </w:pPr>
      <w:r w:rsidRPr="00B95248">
        <w:rPr>
          <w:i/>
        </w:rPr>
        <w:t>Examples:</w:t>
      </w:r>
      <w:r w:rsidRPr="00B828B6">
        <w:t xml:space="preserve">   (</w:t>
      </w:r>
      <w:proofErr w:type="spellStart"/>
      <w:r w:rsidR="00BC2560">
        <w:t>Postamble</w:t>
      </w:r>
      <w:proofErr w:type="spellEnd"/>
      <w:r w:rsidR="00BC2560">
        <w:t xml:space="preserve"> </w:t>
      </w:r>
      <w:r w:rsidRPr="00B828B6">
        <w:t xml:space="preserve">(Usage Info) (Type </w:t>
      </w:r>
      <w:r>
        <w:t>Bits</w:t>
      </w:r>
      <w:r w:rsidRPr="00B828B6">
        <w:t>) (</w:t>
      </w:r>
      <w:proofErr w:type="spellStart"/>
      <w:r w:rsidRPr="002D4FD5">
        <w:t>Bit_Pattern</w:t>
      </w:r>
      <w:proofErr w:type="spellEnd"/>
      <w:r w:rsidRPr="00B828B6">
        <w:t xml:space="preserve"> </w:t>
      </w:r>
      <w:r w:rsidR="00BC2560">
        <w:t>1010</w:t>
      </w:r>
      <w:r>
        <w:t xml:space="preserve"> 1</w:t>
      </w:r>
      <w:r w:rsidRPr="00B828B6">
        <w:t>)</w:t>
      </w:r>
      <w:r>
        <w:t>)</w:t>
      </w:r>
    </w:p>
    <w:p w:rsidR="00950715" w:rsidRDefault="00950715" w:rsidP="00BE01F8">
      <w:pPr>
        <w:pStyle w:val="PlainText"/>
        <w:spacing w:after="80"/>
        <w:rPr>
          <w:rFonts w:ascii="Times New Roman" w:hAnsi="Times New Roman" w:cs="Times New Roman"/>
          <w:sz w:val="24"/>
          <w:szCs w:val="24"/>
        </w:rPr>
      </w:pPr>
    </w:p>
    <w:p w:rsidR="00D95E19" w:rsidRPr="00F0603A" w:rsidRDefault="00D95E19" w:rsidP="00D95E19">
      <w:pPr>
        <w:pStyle w:val="Keyword"/>
        <w:spacing w:before="0" w:after="80"/>
      </w:pPr>
      <w:r>
        <w:rPr>
          <w:i/>
        </w:rPr>
        <w:t>Parameter</w:t>
      </w:r>
      <w:r w:rsidRPr="00AE08D7">
        <w:rPr>
          <w:i/>
        </w:rPr>
        <w:t>:</w:t>
      </w:r>
      <w:r>
        <w:tab/>
      </w:r>
      <w:proofErr w:type="spellStart"/>
      <w:r w:rsidRPr="001A286A">
        <w:rPr>
          <w:b/>
        </w:rPr>
        <w:t>Max_Train_Bits</w:t>
      </w:r>
      <w:proofErr w:type="spellEnd"/>
    </w:p>
    <w:p w:rsidR="00D95E19" w:rsidRDefault="00D95E19" w:rsidP="00D95E19">
      <w:pPr>
        <w:pStyle w:val="KeywordDescriptions"/>
        <w:rPr>
          <w:b/>
        </w:rPr>
      </w:pPr>
      <w:proofErr w:type="gramStart"/>
      <w:r w:rsidRPr="008A57D9">
        <w:rPr>
          <w:i/>
        </w:rPr>
        <w:t>Required:</w:t>
      </w:r>
      <w:r>
        <w:tab/>
        <w:t>No.</w:t>
      </w:r>
      <w:proofErr w:type="gramEnd"/>
    </w:p>
    <w:p w:rsidR="00D95E19" w:rsidRDefault="00D95E19" w:rsidP="00D95E19">
      <w:pPr>
        <w:pStyle w:val="KeywordDescriptions"/>
        <w:rPr>
          <w:b/>
        </w:rPr>
      </w:pPr>
      <w:r w:rsidRPr="003A109E">
        <w:rPr>
          <w:i/>
        </w:rPr>
        <w:t>Descriptors</w:t>
      </w:r>
      <w:r w:rsidRPr="00AE08D7">
        <w:t>:</w:t>
      </w:r>
    </w:p>
    <w:p w:rsidR="00D95E19" w:rsidRPr="00314A6D" w:rsidRDefault="00D95E19" w:rsidP="00D95E19">
      <w:pPr>
        <w:pStyle w:val="ListContinue"/>
        <w:spacing w:after="80"/>
        <w:rPr>
          <w:b/>
        </w:rPr>
      </w:pPr>
      <w:r w:rsidRPr="0094162C">
        <w:t>Usage:</w:t>
      </w:r>
      <w:r w:rsidRPr="0094162C">
        <w:tab/>
      </w:r>
      <w:r>
        <w:tab/>
        <w:t>Info</w:t>
      </w:r>
    </w:p>
    <w:p w:rsidR="00D95E19" w:rsidRPr="00314A6D" w:rsidRDefault="00D95E19" w:rsidP="00D95E19">
      <w:pPr>
        <w:pStyle w:val="ListContinue"/>
        <w:spacing w:after="80"/>
        <w:rPr>
          <w:b/>
        </w:rPr>
      </w:pPr>
      <w:r w:rsidRPr="0094162C">
        <w:t>Type:</w:t>
      </w:r>
      <w:r>
        <w:tab/>
      </w:r>
      <w:r>
        <w:tab/>
        <w:t>Integer</w:t>
      </w:r>
    </w:p>
    <w:p w:rsidR="00D95E19" w:rsidRDefault="00D95E19" w:rsidP="00D95E19">
      <w:pPr>
        <w:pStyle w:val="ListContinue"/>
        <w:spacing w:after="80"/>
        <w:rPr>
          <w:b/>
        </w:rPr>
      </w:pPr>
      <w:r w:rsidRPr="0094162C">
        <w:t>Format:</w:t>
      </w:r>
      <w:r>
        <w:tab/>
      </w:r>
      <w:r>
        <w:tab/>
        <w:t>Value</w:t>
      </w:r>
    </w:p>
    <w:p w:rsidR="00D95E19" w:rsidRDefault="00D95E19" w:rsidP="00D95E19">
      <w:pPr>
        <w:pStyle w:val="ListContinue"/>
        <w:spacing w:after="80"/>
        <w:ind w:left="2160" w:hanging="1800"/>
        <w:rPr>
          <w:b/>
          <w:i/>
        </w:rPr>
      </w:pPr>
      <w:r w:rsidRPr="0094162C">
        <w:t>Default:</w:t>
      </w:r>
      <w:r>
        <w:tab/>
        <w:t>&lt;illegal&gt;</w:t>
      </w:r>
    </w:p>
    <w:p w:rsidR="00D95E19" w:rsidRPr="00A52BFD" w:rsidRDefault="00D95E19" w:rsidP="00D95E19">
      <w:pPr>
        <w:pStyle w:val="ListContinue"/>
        <w:spacing w:after="80"/>
        <w:rPr>
          <w:b/>
          <w:i/>
        </w:rPr>
      </w:pPr>
      <w:r w:rsidRPr="0094162C">
        <w:t>Description:</w:t>
      </w:r>
      <w:r>
        <w:rPr>
          <w:i/>
        </w:rPr>
        <w:tab/>
      </w:r>
      <w:r w:rsidR="00727FFE">
        <w:t>&lt;string&gt;</w:t>
      </w:r>
    </w:p>
    <w:p w:rsidR="00D95E19" w:rsidRDefault="00D95E19" w:rsidP="00D95E19">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w:t>
      </w:r>
      <w:r w:rsidR="002D4FD5">
        <w:t xml:space="preserve"> </w:t>
      </w:r>
      <w:r>
        <w:t>tells the EDA tool when the back-channel training is complete, if the receiver</w:t>
      </w:r>
      <w:r w:rsidR="002D4FD5">
        <w:t xml:space="preserve"> </w:t>
      </w:r>
      <w:r>
        <w:t xml:space="preserve">does not indicate it first with the </w:t>
      </w:r>
      <w:proofErr w:type="spellStart"/>
      <w:r>
        <w:t>Training</w:t>
      </w:r>
      <w:r w:rsidR="0023678D">
        <w:t>_</w:t>
      </w:r>
      <w:r>
        <w:t>Done</w:t>
      </w:r>
      <w:proofErr w:type="spellEnd"/>
      <w:r>
        <w:t xml:space="preserve"> parameter.</w:t>
      </w:r>
    </w:p>
    <w:p w:rsidR="00D95E19" w:rsidRPr="00CF4215" w:rsidRDefault="00D95E19" w:rsidP="00D95E19">
      <w:pPr>
        <w:pStyle w:val="KeywordDescriptions"/>
      </w:pPr>
      <w:r w:rsidRPr="00735AE5">
        <w:rPr>
          <w:i/>
        </w:rPr>
        <w:t>Usage Rules:</w:t>
      </w:r>
      <w:r>
        <w:t xml:space="preserve"> For Back-Channel Communication. To be used in a .</w:t>
      </w:r>
      <w:proofErr w:type="spellStart"/>
      <w:r>
        <w:t>bci</w:t>
      </w:r>
      <w:proofErr w:type="spellEnd"/>
      <w:r>
        <w:t xml:space="preserve"> file only. </w:t>
      </w:r>
    </w:p>
    <w:p w:rsidR="00D95E19" w:rsidRDefault="00D95E19" w:rsidP="00D95E19">
      <w:pPr>
        <w:pStyle w:val="KeywordDescriptions"/>
        <w:rPr>
          <w:b/>
        </w:rPr>
      </w:pPr>
      <w:r w:rsidRPr="004F0539">
        <w:rPr>
          <w:i/>
        </w:rPr>
        <w:t>Other Notes:</w:t>
      </w:r>
      <w:r>
        <w:tab/>
      </w:r>
    </w:p>
    <w:p w:rsidR="00D95E19" w:rsidRPr="00AE08D7" w:rsidRDefault="00D95E19" w:rsidP="00D95E19">
      <w:pPr>
        <w:pStyle w:val="KeywordDescriptions"/>
      </w:pPr>
      <w:r w:rsidRPr="00B95248">
        <w:rPr>
          <w:i/>
        </w:rPr>
        <w:t>Examples:</w:t>
      </w:r>
      <w:r w:rsidRPr="00B828B6">
        <w:t xml:space="preserve">   (</w:t>
      </w:r>
      <w:proofErr w:type="spellStart"/>
      <w:r w:rsidR="002D4FD5" w:rsidRPr="002D4FD5">
        <w:t>Max_Train_Bits</w:t>
      </w:r>
      <w:proofErr w:type="spellEnd"/>
      <w:r w:rsidR="002D4FD5" w:rsidRPr="00B828B6">
        <w:t xml:space="preserve"> </w:t>
      </w:r>
      <w:r w:rsidRPr="00B828B6">
        <w:t xml:space="preserve">(Usage Info) (Type </w:t>
      </w:r>
      <w:r w:rsidR="002D4FD5">
        <w:t>Integer</w:t>
      </w:r>
      <w:r w:rsidRPr="00B828B6">
        <w:t>) (</w:t>
      </w:r>
      <w:r w:rsidR="002D4FD5" w:rsidRPr="002D4FD5">
        <w:t>Value</w:t>
      </w:r>
      <w:r w:rsidR="002D4FD5">
        <w:rPr>
          <w:b/>
        </w:rPr>
        <w:t xml:space="preserve"> </w:t>
      </w:r>
      <w:r w:rsidR="002D4FD5">
        <w:t>100000</w:t>
      </w:r>
      <w:r w:rsidRPr="00B828B6">
        <w:t>)</w:t>
      </w:r>
      <w:r>
        <w:t>)</w:t>
      </w:r>
    </w:p>
    <w:p w:rsidR="00D95E19" w:rsidRDefault="00D95E19" w:rsidP="00BE01F8">
      <w:pPr>
        <w:pStyle w:val="PlainText"/>
        <w:spacing w:after="80"/>
        <w:rPr>
          <w:rFonts w:ascii="Times New Roman" w:hAnsi="Times New Roman" w:cs="Times New Roman"/>
          <w:sz w:val="24"/>
          <w:szCs w:val="24"/>
        </w:rPr>
      </w:pPr>
    </w:p>
    <w:p w:rsidR="002D4FD5" w:rsidRPr="00F0603A" w:rsidRDefault="002D4FD5" w:rsidP="002D4FD5">
      <w:pPr>
        <w:pStyle w:val="Keyword"/>
        <w:spacing w:before="0" w:after="80"/>
      </w:pPr>
      <w:r>
        <w:rPr>
          <w:i/>
        </w:rPr>
        <w:t>Parameter</w:t>
      </w:r>
      <w:r w:rsidRPr="00AE08D7">
        <w:rPr>
          <w:i/>
        </w:rPr>
        <w:t>:</w:t>
      </w:r>
      <w:r>
        <w:tab/>
      </w:r>
      <w:proofErr w:type="spellStart"/>
      <w:r w:rsidRPr="002D4FD5">
        <w:rPr>
          <w:b/>
        </w:rPr>
        <w:t>Training</w:t>
      </w:r>
      <w:r>
        <w:rPr>
          <w:b/>
        </w:rPr>
        <w:t>_</w:t>
      </w:r>
      <w:r w:rsidRPr="002D4FD5">
        <w:rPr>
          <w:b/>
        </w:rPr>
        <w:t>Done</w:t>
      </w:r>
      <w:proofErr w:type="spellEnd"/>
    </w:p>
    <w:p w:rsidR="002D4FD5" w:rsidRDefault="002D4FD5" w:rsidP="002D4FD5">
      <w:pPr>
        <w:pStyle w:val="KeywordDescriptions"/>
        <w:rPr>
          <w:b/>
        </w:rPr>
      </w:pPr>
      <w:proofErr w:type="gramStart"/>
      <w:r w:rsidRPr="008A57D9">
        <w:rPr>
          <w:i/>
        </w:rPr>
        <w:t>Required:</w:t>
      </w:r>
      <w:r>
        <w:tab/>
        <w:t>No.</w:t>
      </w:r>
      <w:proofErr w:type="gramEnd"/>
    </w:p>
    <w:p w:rsidR="002D4FD5" w:rsidRDefault="002D4FD5" w:rsidP="002D4FD5">
      <w:pPr>
        <w:pStyle w:val="KeywordDescriptions"/>
        <w:rPr>
          <w:b/>
        </w:rPr>
      </w:pPr>
      <w:r w:rsidRPr="003A109E">
        <w:rPr>
          <w:i/>
        </w:rPr>
        <w:t>Descriptors</w:t>
      </w:r>
      <w:r w:rsidRPr="00AE08D7">
        <w:t>:</w:t>
      </w:r>
    </w:p>
    <w:p w:rsidR="002D4FD5" w:rsidRPr="00314A6D" w:rsidRDefault="002D4FD5" w:rsidP="002D4FD5">
      <w:pPr>
        <w:pStyle w:val="ListContinue"/>
        <w:spacing w:after="80"/>
        <w:rPr>
          <w:b/>
        </w:rPr>
      </w:pPr>
      <w:r w:rsidRPr="0094162C">
        <w:t>Usage:</w:t>
      </w:r>
      <w:r w:rsidRPr="0094162C">
        <w:tab/>
      </w:r>
      <w:r>
        <w:tab/>
      </w:r>
      <w:proofErr w:type="spellStart"/>
      <w:r>
        <w:t>InOut</w:t>
      </w:r>
      <w:proofErr w:type="spellEnd"/>
    </w:p>
    <w:p w:rsidR="002D4FD5" w:rsidRPr="00314A6D" w:rsidRDefault="002D4FD5" w:rsidP="002D4FD5">
      <w:pPr>
        <w:pStyle w:val="ListContinue"/>
        <w:spacing w:after="80"/>
        <w:rPr>
          <w:b/>
        </w:rPr>
      </w:pPr>
      <w:r w:rsidRPr="0094162C">
        <w:t>Type:</w:t>
      </w:r>
      <w:r>
        <w:tab/>
      </w:r>
      <w:r>
        <w:tab/>
        <w:t xml:space="preserve">Boolean </w:t>
      </w:r>
    </w:p>
    <w:p w:rsidR="002D4FD5" w:rsidRDefault="002D4FD5" w:rsidP="002D4FD5">
      <w:pPr>
        <w:pStyle w:val="ListContinue"/>
        <w:spacing w:after="80"/>
        <w:rPr>
          <w:b/>
        </w:rPr>
      </w:pPr>
      <w:r w:rsidRPr="0094162C">
        <w:t>Format:</w:t>
      </w:r>
      <w:r>
        <w:tab/>
      </w:r>
      <w:r>
        <w:tab/>
      </w:r>
      <w:r w:rsidR="00BA0413">
        <w:t xml:space="preserve"> </w:t>
      </w:r>
      <w:r w:rsidR="00455731">
        <w:t>Value</w:t>
      </w:r>
    </w:p>
    <w:p w:rsidR="002D4FD5" w:rsidRDefault="002D4FD5" w:rsidP="002D4FD5">
      <w:pPr>
        <w:pStyle w:val="ListContinue"/>
        <w:spacing w:after="80"/>
        <w:ind w:left="2160" w:hanging="1800"/>
        <w:rPr>
          <w:b/>
          <w:i/>
        </w:rPr>
      </w:pPr>
      <w:r w:rsidRPr="0094162C">
        <w:t>Default:</w:t>
      </w:r>
      <w:r>
        <w:tab/>
      </w:r>
      <w:r w:rsidR="006B2678">
        <w:t>&lt;</w:t>
      </w:r>
      <w:proofErr w:type="spellStart"/>
      <w:r w:rsidR="006B2678">
        <w:t>Boolean_literal</w:t>
      </w:r>
      <w:proofErr w:type="spellEnd"/>
      <w:r w:rsidR="006B2678">
        <w:t>&gt;</w:t>
      </w:r>
    </w:p>
    <w:p w:rsidR="002D4FD5" w:rsidRPr="00A52BFD" w:rsidRDefault="002D4FD5" w:rsidP="002D4FD5">
      <w:pPr>
        <w:pStyle w:val="ListContinue"/>
        <w:spacing w:after="80"/>
        <w:rPr>
          <w:b/>
          <w:i/>
        </w:rPr>
      </w:pPr>
      <w:r w:rsidRPr="0094162C">
        <w:t>Description:</w:t>
      </w:r>
      <w:r>
        <w:rPr>
          <w:i/>
        </w:rPr>
        <w:tab/>
      </w:r>
      <w:r w:rsidR="00727FFE">
        <w:t>&lt;string&gt;</w:t>
      </w:r>
    </w:p>
    <w:p w:rsidR="002D4FD5" w:rsidRDefault="002D4FD5" w:rsidP="002D4FD5">
      <w:pPr>
        <w:pStyle w:val="KeywordDescriptions"/>
      </w:pPr>
      <w:r>
        <w:rPr>
          <w:i/>
        </w:rPr>
        <w:t>Definition</w:t>
      </w:r>
      <w:r w:rsidRPr="00AE08D7">
        <w:rPr>
          <w:i/>
        </w:rPr>
        <w:t>:</w:t>
      </w:r>
      <w:r>
        <w:tab/>
      </w:r>
      <w:proofErr w:type="spellStart"/>
      <w:r w:rsidRPr="002D4FD5">
        <w:t>Training</w:t>
      </w:r>
      <w:r>
        <w:t>_</w:t>
      </w:r>
      <w:r w:rsidRPr="002D4FD5">
        <w:t>Done</w:t>
      </w:r>
      <w:proofErr w:type="spellEnd"/>
      <w:r w:rsidRPr="002D4FD5">
        <w:t xml:space="preserve"> is of usage </w:t>
      </w:r>
      <w:proofErr w:type="spellStart"/>
      <w:r w:rsidRPr="002D4FD5">
        <w:t>InOut</w:t>
      </w:r>
      <w:proofErr w:type="spellEnd"/>
      <w:r w:rsidRPr="002D4FD5">
        <w:t xml:space="preserve"> and is issued by the receiver model to signify the completion of back-channel training. </w:t>
      </w:r>
      <w:proofErr w:type="spellStart"/>
      <w:r w:rsidRPr="002D4FD5">
        <w:t>Training</w:t>
      </w:r>
      <w:r>
        <w:t>_</w:t>
      </w:r>
      <w:r w:rsidRPr="002D4FD5">
        <w:t>Done</w:t>
      </w:r>
      <w:proofErr w:type="spellEnd"/>
      <w:r w:rsidRPr="002D4FD5">
        <w:t xml:space="preserve"> can also be initiated by the EDA tool. In this case the parameter </w:t>
      </w:r>
      <w:proofErr w:type="spellStart"/>
      <w:r w:rsidRPr="002D4FD5">
        <w:t>Training</w:t>
      </w:r>
      <w:r>
        <w:t>_</w:t>
      </w:r>
      <w:r w:rsidRPr="002D4FD5">
        <w:t>Done</w:t>
      </w:r>
      <w:proofErr w:type="spellEnd"/>
      <w:r w:rsidRPr="002D4FD5">
        <w:t xml:space="preserve">=True can be passed from the EDA tool to the receiver model. Then the receiver model will re-issue the parameter </w:t>
      </w:r>
      <w:proofErr w:type="spellStart"/>
      <w:r w:rsidRPr="002D4FD5">
        <w:t>Training</w:t>
      </w:r>
      <w:r w:rsidR="0023678D">
        <w:t>_</w:t>
      </w:r>
      <w:r w:rsidRPr="002D4FD5">
        <w:t>Done</w:t>
      </w:r>
      <w:proofErr w:type="spellEnd"/>
      <w:r w:rsidRPr="002D4FD5">
        <w:t>=True to the transmitter model to end the training process.</w:t>
      </w:r>
      <w:r w:rsidR="00455731">
        <w:t xml:space="preserve"> The starting point for this parameter is False.</w:t>
      </w:r>
    </w:p>
    <w:p w:rsidR="002F6031" w:rsidRDefault="0023678D" w:rsidP="002D4FD5">
      <w:pPr>
        <w:pStyle w:val="KeywordDescriptions"/>
      </w:pPr>
      <w:r>
        <w:t xml:space="preserve">The Rx will append the parameter </w:t>
      </w:r>
      <w:proofErr w:type="spellStart"/>
      <w:r w:rsidRPr="0023678D">
        <w:t>Training_Done</w:t>
      </w:r>
      <w:proofErr w:type="spellEnd"/>
      <w:r>
        <w:t xml:space="preserve"> to the string it </w:t>
      </w:r>
      <w:r w:rsidR="002F6031">
        <w:t>writes out for</w:t>
      </w:r>
      <w:r>
        <w:t xml:space="preserve"> </w:t>
      </w:r>
      <w:proofErr w:type="gramStart"/>
      <w:r>
        <w:t>Tx</w:t>
      </w:r>
      <w:proofErr w:type="gramEnd"/>
      <w:r w:rsidR="00FF3101">
        <w:t xml:space="preserve"> only when </w:t>
      </w:r>
      <w:r w:rsidR="002F6031">
        <w:t xml:space="preserve">it wants to communicate to the EDA tool that the </w:t>
      </w:r>
      <w:proofErr w:type="spellStart"/>
      <w:r w:rsidR="002F6031">
        <w:t>BackChannel</w:t>
      </w:r>
      <w:proofErr w:type="spellEnd"/>
      <w:r w:rsidR="002F6031">
        <w:t xml:space="preserve"> training</w:t>
      </w:r>
      <w:r w:rsidR="00FF3101">
        <w:t xml:space="preserve"> </w:t>
      </w:r>
      <w:r w:rsidR="002F6031">
        <w:t>is complete</w:t>
      </w:r>
      <w:r>
        <w:t>.</w:t>
      </w:r>
    </w:p>
    <w:p w:rsidR="002D4FD5" w:rsidRPr="00CF4215" w:rsidRDefault="002F6031" w:rsidP="002D4FD5">
      <w:pPr>
        <w:pStyle w:val="KeywordDescriptions"/>
      </w:pPr>
      <w:r w:rsidDel="002F6031">
        <w:rPr>
          <w:b/>
        </w:rPr>
        <w:t xml:space="preserve"> </w:t>
      </w:r>
      <w:r w:rsidR="002D4FD5" w:rsidRPr="00735AE5">
        <w:rPr>
          <w:i/>
        </w:rPr>
        <w:t>Usage Rules:</w:t>
      </w:r>
      <w:r w:rsidR="002D4FD5">
        <w:t xml:space="preserve"> For Back-Channel Communication. To be used in a .</w:t>
      </w:r>
      <w:proofErr w:type="spellStart"/>
      <w:r w:rsidR="002D4FD5">
        <w:t>bci</w:t>
      </w:r>
      <w:proofErr w:type="spellEnd"/>
      <w:r w:rsidR="002D4FD5">
        <w:t xml:space="preserve"> file only. </w:t>
      </w:r>
    </w:p>
    <w:p w:rsidR="002D4FD5" w:rsidRDefault="002D4FD5" w:rsidP="002D4FD5">
      <w:pPr>
        <w:pStyle w:val="KeywordDescriptions"/>
        <w:rPr>
          <w:b/>
        </w:rPr>
      </w:pPr>
      <w:r w:rsidRPr="004F0539">
        <w:rPr>
          <w:i/>
        </w:rPr>
        <w:t>Other Notes:</w:t>
      </w:r>
      <w:r>
        <w:tab/>
      </w:r>
    </w:p>
    <w:p w:rsidR="002D4FD5" w:rsidRPr="00AE08D7" w:rsidRDefault="002D4FD5" w:rsidP="002D4FD5">
      <w:pPr>
        <w:pStyle w:val="KeywordDescriptions"/>
      </w:pPr>
      <w:r w:rsidRPr="00B95248">
        <w:rPr>
          <w:i/>
        </w:rPr>
        <w:t>Examples:</w:t>
      </w:r>
      <w:r w:rsidRPr="00B828B6">
        <w:t xml:space="preserve">   (</w:t>
      </w:r>
      <w:proofErr w:type="spellStart"/>
      <w:r w:rsidRPr="002F36F7">
        <w:t>Training_Done</w:t>
      </w:r>
      <w:proofErr w:type="spellEnd"/>
      <w:r w:rsidRPr="00B828B6">
        <w:t xml:space="preserve"> (Usage Info) (Type </w:t>
      </w:r>
      <w:r w:rsidR="002F36F7">
        <w:t>Boolean</w:t>
      </w:r>
      <w:r w:rsidRPr="00B828B6">
        <w:t>) (</w:t>
      </w:r>
      <w:proofErr w:type="gramStart"/>
      <w:r w:rsidR="00B54ABB">
        <w:t xml:space="preserve">Default </w:t>
      </w:r>
      <w:r w:rsidR="00B54ABB">
        <w:rPr>
          <w:b/>
        </w:rPr>
        <w:t xml:space="preserve"> </w:t>
      </w:r>
      <w:r w:rsidR="002F36F7">
        <w:t>False</w:t>
      </w:r>
      <w:proofErr w:type="gramEnd"/>
      <w:r w:rsidRPr="00B828B6">
        <w:t>)</w:t>
      </w:r>
      <w:r>
        <w:t>)</w:t>
      </w:r>
    </w:p>
    <w:p w:rsidR="002D4FD5" w:rsidRDefault="002D4FD5" w:rsidP="002D4FD5">
      <w:pPr>
        <w:pStyle w:val="PlainText"/>
        <w:spacing w:after="80"/>
        <w:rPr>
          <w:rFonts w:ascii="Times New Roman" w:hAnsi="Times New Roman" w:cs="Times New Roman"/>
          <w:sz w:val="24"/>
          <w:szCs w:val="24"/>
        </w:rPr>
      </w:pPr>
    </w:p>
    <w:p w:rsidR="00487977" w:rsidRDefault="0038322D" w:rsidP="00487977">
      <w:r>
        <w:t>For time domain simulations, t</w:t>
      </w:r>
      <w:r w:rsidR="0046672E">
        <w:t xml:space="preserve">otal number of training bits will equal to the lesser of </w:t>
      </w:r>
      <w:proofErr w:type="spellStart"/>
      <w:r w:rsidR="0046672E">
        <w:t>Max_Train_Bits</w:t>
      </w:r>
      <w:proofErr w:type="spellEnd"/>
      <w:r w:rsidR="0046672E">
        <w:t xml:space="preserve"> or when Rx indicates </w:t>
      </w:r>
      <w:proofErr w:type="spellStart"/>
      <w:r w:rsidR="0046672E">
        <w:t>Training_Done</w:t>
      </w:r>
      <w:proofErr w:type="spellEnd"/>
      <w:r w:rsidR="0046672E">
        <w:t xml:space="preserve"> = True. If this total number of bits is less than </w:t>
      </w:r>
      <w:proofErr w:type="spellStart"/>
      <w:r w:rsidR="0046672E" w:rsidRPr="0046672E">
        <w:t>Ignore_Bits</w:t>
      </w:r>
      <w:proofErr w:type="spellEnd"/>
      <w:r w:rsidR="0046672E">
        <w:t xml:space="preserve"> set in the .</w:t>
      </w:r>
      <w:proofErr w:type="spellStart"/>
      <w:r w:rsidR="0046672E">
        <w:t>ami</w:t>
      </w:r>
      <w:proofErr w:type="spellEnd"/>
      <w:r w:rsidR="0046672E">
        <w:t xml:space="preserve"> file, the EDA tool will further ignore the balance number of bits before it starts collecting data for analysis. </w:t>
      </w:r>
      <w:r w:rsidR="0046672E" w:rsidRPr="0046672E">
        <w:t>Corollary</w:t>
      </w:r>
      <w:r w:rsidR="0046672E">
        <w:t xml:space="preserve"> of this rule is that if </w:t>
      </w:r>
      <w:proofErr w:type="spellStart"/>
      <w:r w:rsidR="0046672E">
        <w:t>Ignore_Bits</w:t>
      </w:r>
      <w:proofErr w:type="spellEnd"/>
      <w:r w:rsidR="0046672E">
        <w:t xml:space="preserve"> is less than the total number of training bits, no further bits will be ignored.</w:t>
      </w:r>
    </w:p>
    <w:p w:rsidR="0038322D" w:rsidRDefault="0038322D" w:rsidP="00D05984">
      <w:pPr>
        <w:pStyle w:val="PlainText"/>
        <w:spacing w:after="80"/>
        <w:rPr>
          <w:rFonts w:ascii="Times New Roman" w:hAnsi="Times New Roman" w:cs="Times New Roman"/>
          <w:sz w:val="24"/>
          <w:szCs w:val="24"/>
        </w:rPr>
      </w:pP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An example template for a back-channel BCI file is given below:</w:t>
      </w:r>
    </w:p>
    <w:p w:rsidR="00783A28" w:rsidRDefault="00783A28" w:rsidP="00D05984">
      <w:pPr>
        <w:pStyle w:val="PlainText"/>
        <w:spacing w:after="80"/>
        <w:rPr>
          <w:rFonts w:ascii="Times New Roman" w:hAnsi="Times New Roman" w:cs="Times New Roman"/>
          <w:sz w:val="24"/>
          <w:szCs w:val="24"/>
        </w:rPr>
      </w:pP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(802.3KR</w:t>
      </w:r>
    </w:p>
    <w:p w:rsid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Reserved_Parameters</w:t>
      </w:r>
      <w:proofErr w:type="spellEnd"/>
    </w:p>
    <w:p w:rsidR="00F03EEB" w:rsidRPr="00D05984" w:rsidRDefault="00F03EE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BCI_Version</w:t>
      </w:r>
      <w:proofErr w:type="spellEnd"/>
      <w:r>
        <w:rPr>
          <w:rFonts w:ascii="Times New Roman" w:hAnsi="Times New Roman" w:cs="Times New Roman"/>
          <w:sz w:val="24"/>
          <w:szCs w:val="24"/>
        </w:rPr>
        <w:t xml:space="preserve"> </w:t>
      </w:r>
      <w:r w:rsidRPr="00F03EEB">
        <w:rPr>
          <w:rFonts w:ascii="Times New Roman" w:hAnsi="Times New Roman" w:cs="Times New Roman"/>
          <w:sz w:val="24"/>
          <w:szCs w:val="24"/>
        </w:rPr>
        <w:t>(Usage</w:t>
      </w:r>
      <w:r>
        <w:rPr>
          <w:rFonts w:ascii="Times New Roman" w:hAnsi="Times New Roman" w:cs="Times New Roman"/>
          <w:sz w:val="24"/>
          <w:szCs w:val="24"/>
        </w:rPr>
        <w:t xml:space="preserve"> Info) (Type String) (Value "6.1</w:t>
      </w:r>
      <w:r w:rsidRPr="00F03EEB">
        <w:rPr>
          <w:rFonts w:ascii="Times New Roman" w:hAnsi="Times New Roman" w:cs="Times New Roman"/>
          <w:sz w:val="24"/>
          <w:szCs w:val="24"/>
        </w:rPr>
        <w:t>")</w:t>
      </w:r>
      <w:r>
        <w:rPr>
          <w:rFonts w:ascii="Times New Roman" w:hAnsi="Times New Roman" w:cs="Times New Roman"/>
          <w:sz w:val="24"/>
          <w:szCs w:val="24"/>
        </w:rPr>
        <w:t>)</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w:t>
      </w:r>
      <w:r w:rsidR="000A722B">
        <w:rPr>
          <w:rFonts w:ascii="Times New Roman" w:hAnsi="Times New Roman" w:cs="Times New Roman"/>
          <w:sz w:val="24"/>
          <w:szCs w:val="24"/>
        </w:rPr>
        <w:tab/>
      </w:r>
      <w:r w:rsidRPr="00D05984">
        <w:rPr>
          <w:rFonts w:ascii="Times New Roman" w:hAnsi="Times New Roman" w:cs="Times New Roman"/>
          <w:sz w:val="24"/>
          <w:szCs w:val="24"/>
        </w:rPr>
        <w:t>(</w:t>
      </w:r>
      <w:proofErr w:type="spellStart"/>
      <w:r w:rsidRPr="00D05984">
        <w:rPr>
          <w:rFonts w:ascii="Times New Roman" w:hAnsi="Times New Roman" w:cs="Times New Roman"/>
          <w:sz w:val="24"/>
          <w:szCs w:val="24"/>
        </w:rPr>
        <w:t>Training_Pattern</w:t>
      </w:r>
      <w:proofErr w:type="spellEnd"/>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1440"/>
        <w:rPr>
          <w:rFonts w:ascii="Times New Roman" w:hAnsi="Times New Roman" w:cs="Times New Roman"/>
          <w:sz w:val="24"/>
          <w:szCs w:val="24"/>
        </w:rPr>
      </w:pPr>
      <w:r w:rsidRPr="00D05984">
        <w:rPr>
          <w:rFonts w:ascii="Times New Roman" w:hAnsi="Times New Roman" w:cs="Times New Roman"/>
          <w:sz w:val="24"/>
          <w:szCs w:val="24"/>
        </w:rPr>
        <w:t>(Preamble (Usage Info) (Type Bits) (</w:t>
      </w:r>
      <w:proofErr w:type="spellStart"/>
      <w:r w:rsidRPr="00D05984">
        <w:rPr>
          <w:rFonts w:ascii="Times New Roman" w:hAnsi="Times New Roman" w:cs="Times New Roman"/>
          <w:sz w:val="24"/>
          <w:szCs w:val="24"/>
        </w:rPr>
        <w:t>Bit_Pattern</w:t>
      </w:r>
      <w:proofErr w:type="spellEnd"/>
      <w:r w:rsidR="00BA0413">
        <w:rPr>
          <w:rFonts w:ascii="Times New Roman" w:hAnsi="Times New Roman" w:cs="Times New Roman"/>
          <w:sz w:val="24"/>
          <w:szCs w:val="24"/>
        </w:rPr>
        <w:tab/>
      </w:r>
      <w:r w:rsidR="00BA041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r>
      <w:r w:rsidR="00401E93">
        <w:rPr>
          <w:rFonts w:ascii="Times New Roman" w:hAnsi="Times New Roman" w:cs="Times New Roman"/>
          <w:sz w:val="24"/>
          <w:szCs w:val="24"/>
        </w:rPr>
        <w:tab/>
        <w:t xml:space="preserve"> </w:t>
      </w:r>
      <w:r w:rsidRPr="00D05984">
        <w:rPr>
          <w:rFonts w:ascii="Times New Roman" w:hAnsi="Times New Roman" w:cs="Times New Roman"/>
          <w:sz w:val="24"/>
          <w:szCs w:val="24"/>
        </w:rPr>
        <w:t>111</w:t>
      </w:r>
      <w:r w:rsidR="00401E93">
        <w:rPr>
          <w:rFonts w:ascii="Times New Roman" w:hAnsi="Times New Roman" w:cs="Times New Roman"/>
          <w:sz w:val="24"/>
          <w:szCs w:val="24"/>
        </w:rPr>
        <w:t>11111111111110000000000000000 1</w:t>
      </w:r>
      <w:proofErr w:type="gramStart"/>
      <w:r w:rsidRPr="00D05984">
        <w:rPr>
          <w:rFonts w:ascii="Times New Roman" w:hAnsi="Times New Roman" w:cs="Times New Roman"/>
          <w:sz w:val="24"/>
          <w:szCs w:val="24"/>
        </w:rPr>
        <w:t>)</w:t>
      </w:r>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 (</w:t>
      </w:r>
      <w:proofErr w:type="gramEnd"/>
      <w:r w:rsidRPr="00D05984">
        <w:rPr>
          <w:rFonts w:ascii="Times New Roman" w:hAnsi="Times New Roman" w:cs="Times New Roman"/>
          <w:sz w:val="24"/>
          <w:szCs w:val="24"/>
        </w:rPr>
        <w:t>Description "Leading preamble pattern."))</w:t>
      </w:r>
    </w:p>
    <w:p w:rsidR="00D05984" w:rsidRPr="00D05984" w:rsidRDefault="00D05984" w:rsidP="000A722B">
      <w:pPr>
        <w:pStyle w:val="PlainText"/>
        <w:spacing w:after="80"/>
        <w:ind w:left="1440" w:firstLine="45"/>
        <w:rPr>
          <w:rFonts w:ascii="Times New Roman" w:hAnsi="Times New Roman" w:cs="Times New Roman"/>
          <w:sz w:val="24"/>
          <w:szCs w:val="24"/>
        </w:rPr>
      </w:pPr>
      <w:r w:rsidRPr="00D05984">
        <w:rPr>
          <w:rFonts w:ascii="Times New Roman" w:hAnsi="Times New Roman" w:cs="Times New Roman"/>
          <w:sz w:val="24"/>
          <w:szCs w:val="24"/>
        </w:rPr>
        <w:t>(Data (</w:t>
      </w:r>
      <w:r w:rsidR="00401E93">
        <w:rPr>
          <w:rFonts w:ascii="Times New Roman" w:hAnsi="Times New Roman" w:cs="Times New Roman"/>
          <w:sz w:val="24"/>
          <w:szCs w:val="24"/>
        </w:rPr>
        <w:t>Usage Info) (Type Bits) (</w:t>
      </w:r>
      <w:r w:rsidRPr="00D05984">
        <w:rPr>
          <w:rFonts w:ascii="Times New Roman" w:hAnsi="Times New Roman" w:cs="Times New Roman"/>
          <w:sz w:val="24"/>
          <w:szCs w:val="24"/>
        </w:rPr>
        <w:t xml:space="preserve">LFSR </w:t>
      </w:r>
      <w:proofErr w:type="gramStart"/>
      <w:r w:rsidRPr="00D05984">
        <w:rPr>
          <w:rFonts w:ascii="Times New Roman" w:hAnsi="Times New Roman" w:cs="Times New Roman"/>
          <w:sz w:val="24"/>
          <w:szCs w:val="24"/>
        </w:rPr>
        <w:t xml:space="preserve">1,9,11 </w:t>
      </w:r>
      <w:r w:rsidR="003572B7">
        <w:rPr>
          <w:rFonts w:ascii="Times New Roman" w:hAnsi="Times New Roman" w:cs="Times New Roman"/>
          <w:sz w:val="24"/>
          <w:szCs w:val="24"/>
        </w:rPr>
        <w:t xml:space="preserve"> </w:t>
      </w:r>
      <w:r w:rsidR="00A9041D" w:rsidRPr="00A9041D">
        <w:rPr>
          <w:rFonts w:ascii="Times New Roman" w:hAnsi="Times New Roman" w:cs="Times New Roman"/>
          <w:sz w:val="24"/>
          <w:szCs w:val="24"/>
        </w:rPr>
        <w:t>11010101011</w:t>
      </w:r>
      <w:proofErr w:type="gramEnd"/>
      <w:r w:rsidR="00A9041D">
        <w:rPr>
          <w:rFonts w:ascii="Times New Roman" w:hAnsi="Times New Roman" w:cs="Times New Roman"/>
          <w:sz w:val="24"/>
          <w:szCs w:val="24"/>
        </w:rPr>
        <w:t xml:space="preserve"> </w:t>
      </w:r>
      <w:r w:rsidR="003572B7" w:rsidRPr="00D05984">
        <w:rPr>
          <w:rFonts w:ascii="Times New Roman" w:hAnsi="Times New Roman" w:cs="Times New Roman"/>
          <w:sz w:val="24"/>
          <w:szCs w:val="24"/>
        </w:rPr>
        <w:t xml:space="preserve"> </w:t>
      </w:r>
      <w:r w:rsidRPr="00D05984">
        <w:rPr>
          <w:rFonts w:ascii="Times New Roman" w:hAnsi="Times New Roman" w:cs="Times New Roman"/>
          <w:sz w:val="24"/>
          <w:szCs w:val="24"/>
        </w:rPr>
        <w:t xml:space="preserve">4096) (Description "Training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r w:rsidR="003572B7">
        <w:rPr>
          <w:rFonts w:ascii="Times New Roman" w:hAnsi="Times New Roman" w:cs="Times New Roman"/>
          <w:sz w:val="24"/>
          <w:szCs w:val="24"/>
        </w:rPr>
        <w:t xml:space="preserve"> with a seed of </w:t>
      </w:r>
      <w:r w:rsidR="003572B7" w:rsidRPr="00B40799">
        <w:rPr>
          <w:rFonts w:ascii="Times New Roman" w:hAnsi="Times New Roman" w:cs="Times New Roman"/>
          <w:sz w:val="24"/>
          <w:szCs w:val="24"/>
        </w:rPr>
        <w:t>11010101011</w:t>
      </w:r>
      <w:r w:rsidRPr="00D05984">
        <w:rPr>
          <w:rFonts w:ascii="Times New Roman" w:hAnsi="Times New Roman" w:cs="Times New Roman"/>
          <w:sz w:val="24"/>
          <w:szCs w:val="24"/>
        </w:rPr>
        <w:t xml:space="preserve">.")) </w:t>
      </w:r>
    </w:p>
    <w:p w:rsidR="00D05984" w:rsidRPr="00D05984" w:rsidRDefault="00D05984" w:rsidP="000A722B">
      <w:pPr>
        <w:pStyle w:val="PlainText"/>
        <w:spacing w:after="80"/>
        <w:ind w:left="720"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Postamble</w:t>
      </w:r>
      <w:proofErr w:type="spellEnd"/>
      <w:r w:rsidRPr="00D05984">
        <w:rPr>
          <w:rFonts w:ascii="Times New Roman" w:hAnsi="Times New Roman" w:cs="Times New Roman"/>
          <w:sz w:val="24"/>
          <w:szCs w:val="24"/>
        </w:rPr>
        <w:t xml:space="preserve"> (Usage Info) (Typ</w:t>
      </w:r>
      <w:r w:rsidR="00401E93">
        <w:rPr>
          <w:rFonts w:ascii="Times New Roman" w:hAnsi="Times New Roman" w:cs="Times New Roman"/>
          <w:sz w:val="24"/>
          <w:szCs w:val="24"/>
        </w:rPr>
        <w:t>e Bits) (</w:t>
      </w:r>
      <w:proofErr w:type="spellStart"/>
      <w:r w:rsidR="00401E93">
        <w:rPr>
          <w:rFonts w:ascii="Times New Roman" w:hAnsi="Times New Roman" w:cs="Times New Roman"/>
          <w:sz w:val="24"/>
          <w:szCs w:val="24"/>
        </w:rPr>
        <w:t>Bit_Pattern</w:t>
      </w:r>
      <w:proofErr w:type="spellEnd"/>
      <w:r w:rsidR="00401E93">
        <w:rPr>
          <w:rFonts w:ascii="Times New Roman" w:hAnsi="Times New Roman" w:cs="Times New Roman"/>
          <w:sz w:val="24"/>
          <w:szCs w:val="24"/>
        </w:rPr>
        <w:t xml:space="preserve"> </w:t>
      </w:r>
      <w:r w:rsidRPr="00D05984">
        <w:rPr>
          <w:rFonts w:ascii="Times New Roman" w:hAnsi="Times New Roman" w:cs="Times New Roman"/>
          <w:sz w:val="24"/>
          <w:szCs w:val="24"/>
        </w:rPr>
        <w:t xml:space="preserve">00 1) (Description "Trailing </w:t>
      </w:r>
      <w:r w:rsidR="00401E93">
        <w:rPr>
          <w:rFonts w:ascii="Times New Roman" w:hAnsi="Times New Roman" w:cs="Times New Roman"/>
          <w:sz w:val="24"/>
          <w:szCs w:val="24"/>
        </w:rPr>
        <w:tab/>
      </w:r>
      <w:proofErr w:type="spellStart"/>
      <w:proofErr w:type="gramStart"/>
      <w:r w:rsidR="00BA0413">
        <w:rPr>
          <w:rFonts w:ascii="Times New Roman" w:hAnsi="Times New Roman" w:cs="Times New Roman"/>
          <w:sz w:val="24"/>
          <w:szCs w:val="24"/>
        </w:rPr>
        <w:t>postamble</w:t>
      </w:r>
      <w:proofErr w:type="spellEnd"/>
      <w:r w:rsidR="00BA0413">
        <w:rPr>
          <w:rFonts w:ascii="Times New Roman" w:hAnsi="Times New Roman" w:cs="Times New Roman"/>
          <w:sz w:val="24"/>
          <w:szCs w:val="24"/>
        </w:rPr>
        <w:t xml:space="preserve"> </w:t>
      </w:r>
      <w:r w:rsidR="00EA2E2E">
        <w:rPr>
          <w:rFonts w:ascii="Times New Roman" w:hAnsi="Times New Roman" w:cs="Times New Roman"/>
          <w:sz w:val="24"/>
          <w:szCs w:val="24"/>
        </w:rPr>
        <w:t xml:space="preserve"> </w:t>
      </w:r>
      <w:r w:rsidRPr="00D05984">
        <w:rPr>
          <w:rFonts w:ascii="Times New Roman" w:hAnsi="Times New Roman" w:cs="Times New Roman"/>
          <w:sz w:val="24"/>
          <w:szCs w:val="24"/>
        </w:rPr>
        <w:t>pattern</w:t>
      </w:r>
      <w:proofErr w:type="gramEnd"/>
      <w:r w:rsidRPr="00D05984">
        <w:rPr>
          <w:rFonts w:ascii="Times New Roman" w:hAnsi="Times New Roman" w:cs="Times New Roman"/>
          <w:sz w:val="24"/>
          <w:szCs w:val="24"/>
        </w:rPr>
        <w:t>."))</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00D05984" w:rsidRPr="00D05984">
        <w:rPr>
          <w:rFonts w:ascii="Times New Roman" w:hAnsi="Times New Roman" w:cs="Times New Roman"/>
          <w:sz w:val="24"/>
          <w:szCs w:val="24"/>
        </w:rPr>
        <w:t xml:space="preserve">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Max_Train_Bits</w:t>
      </w:r>
      <w:proofErr w:type="spellEnd"/>
      <w:r w:rsidRPr="00D05984">
        <w:rPr>
          <w:rFonts w:ascii="Times New Roman" w:hAnsi="Times New Roman" w:cs="Times New Roman"/>
          <w:sz w:val="24"/>
          <w:szCs w:val="24"/>
        </w:rPr>
        <w:t xml:space="preserve"> (Usage In</w:t>
      </w:r>
      <w:r w:rsidR="00625471">
        <w:rPr>
          <w:rFonts w:ascii="Times New Roman" w:hAnsi="Times New Roman" w:cs="Times New Roman"/>
          <w:sz w:val="24"/>
          <w:szCs w:val="24"/>
        </w:rPr>
        <w:t>fo</w:t>
      </w:r>
      <w:r w:rsidRPr="00D05984">
        <w:rPr>
          <w:rFonts w:ascii="Times New Roman" w:hAnsi="Times New Roman" w:cs="Times New Roman"/>
          <w:sz w:val="24"/>
          <w:szCs w:val="24"/>
        </w:rPr>
        <w:t xml:space="preserve">) (Type Integer) (Value 500000)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"Number of total training bits allowed")) </w:t>
      </w:r>
    </w:p>
    <w:p w:rsidR="00D05984" w:rsidRPr="00D05984" w:rsidRDefault="00D05984" w:rsidP="000A722B">
      <w:pPr>
        <w:pStyle w:val="PlainText"/>
        <w:spacing w:after="80"/>
        <w:ind w:firstLine="720"/>
        <w:rPr>
          <w:rFonts w:ascii="Times New Roman" w:hAnsi="Times New Roman" w:cs="Times New Roman"/>
          <w:sz w:val="24"/>
          <w:szCs w:val="24"/>
        </w:rPr>
      </w:pPr>
      <w:r w:rsidRPr="00D05984">
        <w:rPr>
          <w:rFonts w:ascii="Times New Roman" w:hAnsi="Times New Roman" w:cs="Times New Roman"/>
          <w:sz w:val="24"/>
          <w:szCs w:val="24"/>
        </w:rPr>
        <w:t xml:space="preserve"> (</w:t>
      </w:r>
      <w:proofErr w:type="spellStart"/>
      <w:r w:rsidRPr="00D05984">
        <w:rPr>
          <w:rFonts w:ascii="Times New Roman" w:hAnsi="Times New Roman" w:cs="Times New Roman"/>
          <w:sz w:val="24"/>
          <w:szCs w:val="24"/>
        </w:rPr>
        <w:t>Training</w:t>
      </w:r>
      <w:r w:rsidR="0023678D">
        <w:rPr>
          <w:rFonts w:ascii="Times New Roman" w:hAnsi="Times New Roman" w:cs="Times New Roman"/>
          <w:sz w:val="24"/>
          <w:szCs w:val="24"/>
        </w:rPr>
        <w:t>_</w:t>
      </w:r>
      <w:r w:rsidRPr="00D05984">
        <w:rPr>
          <w:rFonts w:ascii="Times New Roman" w:hAnsi="Times New Roman" w:cs="Times New Roman"/>
          <w:sz w:val="24"/>
          <w:szCs w:val="24"/>
        </w:rPr>
        <w:t>Done</w:t>
      </w:r>
      <w:proofErr w:type="spellEnd"/>
      <w:r w:rsidRPr="00D05984">
        <w:rPr>
          <w:rFonts w:ascii="Times New Roman" w:hAnsi="Times New Roman" w:cs="Times New Roman"/>
          <w:sz w:val="24"/>
          <w:szCs w:val="24"/>
        </w:rPr>
        <w:t xml:space="preserve"> (Usage </w:t>
      </w:r>
      <w:proofErr w:type="spellStart"/>
      <w:r w:rsidRPr="00D05984">
        <w:rPr>
          <w:rFonts w:ascii="Times New Roman" w:hAnsi="Times New Roman" w:cs="Times New Roman"/>
          <w:sz w:val="24"/>
          <w:szCs w:val="24"/>
        </w:rPr>
        <w:t>InOut</w:t>
      </w:r>
      <w:proofErr w:type="spellEnd"/>
      <w:r w:rsidRPr="00D05984">
        <w:rPr>
          <w:rFonts w:ascii="Times New Roman" w:hAnsi="Times New Roman" w:cs="Times New Roman"/>
          <w:sz w:val="24"/>
          <w:szCs w:val="24"/>
        </w:rPr>
        <w:t>) (Type Boolean) (</w:t>
      </w:r>
      <w:r w:rsidR="00B54ABB">
        <w:rPr>
          <w:rFonts w:ascii="Times New Roman" w:hAnsi="Times New Roman" w:cs="Times New Roman"/>
          <w:sz w:val="24"/>
          <w:szCs w:val="24"/>
        </w:rPr>
        <w:t>Default</w:t>
      </w:r>
      <w:r w:rsidR="00B54ABB" w:rsidRPr="00D05984">
        <w:rPr>
          <w:rFonts w:ascii="Times New Roman" w:hAnsi="Times New Roman" w:cs="Times New Roman"/>
          <w:sz w:val="24"/>
          <w:szCs w:val="24"/>
        </w:rPr>
        <w:t xml:space="preserve"> </w:t>
      </w:r>
      <w:r w:rsidRPr="00D05984">
        <w:rPr>
          <w:rFonts w:ascii="Times New Roman" w:hAnsi="Times New Roman" w:cs="Times New Roman"/>
          <w:sz w:val="24"/>
          <w:szCs w:val="24"/>
        </w:rPr>
        <w:t xml:space="preserve">False)  </w:t>
      </w:r>
    </w:p>
    <w:p w:rsidR="00D05984" w:rsidRPr="00D05984" w:rsidRDefault="00D05984" w:rsidP="00D05984">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                (Description "If True then training is done")) </w:t>
      </w:r>
    </w:p>
    <w:p w:rsidR="00D05984" w:rsidRPr="00D05984" w:rsidRDefault="000A722B"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00D05984" w:rsidRPr="00D05984">
        <w:rPr>
          <w:rFonts w:ascii="Times New Roman" w:hAnsi="Times New Roman" w:cs="Times New Roman"/>
          <w:sz w:val="24"/>
          <w:szCs w:val="24"/>
        </w:rPr>
        <w:t xml:space="preserve"> )</w:t>
      </w:r>
    </w:p>
    <w:p w:rsidR="00E2375C"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w:t>
      </w:r>
      <w:proofErr w:type="spellStart"/>
      <w:r w:rsidRPr="00E35BA0">
        <w:rPr>
          <w:rFonts w:ascii="Times New Roman" w:hAnsi="Times New Roman" w:cs="Times New Roman"/>
          <w:sz w:val="24"/>
          <w:szCs w:val="24"/>
        </w:rPr>
        <w:t>Protocol_Specific</w:t>
      </w:r>
      <w:proofErr w:type="spellEnd"/>
    </w:p>
    <w:p w:rsidR="00E77D66" w:rsidRPr="00E35BA0" w:rsidRDefault="00E77D66" w:rsidP="00E35BA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(BCI</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roofErr w:type="gramStart"/>
      <w:r w:rsidRPr="00E35BA0">
        <w:rPr>
          <w:rFonts w:ascii="Times New Roman" w:hAnsi="Times New Roman" w:cs="Times New Roman"/>
          <w:sz w:val="24"/>
          <w:szCs w:val="24"/>
        </w:rPr>
        <w:t>taps</w:t>
      </w:r>
      <w:proofErr w:type="gramEnd"/>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 xml:space="preserve">(-1 (Usage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Pr>
          <w:rFonts w:ascii="Times New Roman" w:hAnsi="Times New Roman" w:cs="Times New Roman"/>
          <w:sz w:val="24"/>
          <w:szCs w:val="24"/>
        </w:rPr>
        <w:t xml:space="preserve">0 </w:t>
      </w:r>
      <w:r w:rsidRPr="00E35BA0">
        <w:rPr>
          <w:rFonts w:ascii="Times New Roman" w:hAnsi="Times New Roman" w:cs="Times New Roman"/>
          <w:sz w:val="24"/>
          <w:szCs w:val="24"/>
        </w:rPr>
        <w:t>-</w:t>
      </w:r>
      <w:proofErr w:type="gramStart"/>
      <w:r w:rsidRPr="00E35BA0">
        <w:rPr>
          <w:rFonts w:ascii="Times New Roman" w:hAnsi="Times New Roman" w:cs="Times New Roman"/>
          <w:sz w:val="24"/>
          <w:szCs w:val="24"/>
        </w:rPr>
        <w:t>1  1</w:t>
      </w:r>
      <w:proofErr w:type="gramEnd"/>
      <w:r w:rsidRPr="00E35BA0">
        <w:rPr>
          <w:rFonts w:ascii="Times New Roman" w:hAnsi="Times New Roman" w:cs="Times New Roman"/>
          <w:sz w:val="24"/>
          <w:szCs w:val="24"/>
        </w:rPr>
        <w:t>)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0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sidRPr="00E35BA0">
        <w:rPr>
          <w:rFonts w:ascii="Times New Roman" w:hAnsi="Times New Roman" w:cs="Times New Roman"/>
          <w:sz w:val="24"/>
          <w:szCs w:val="24"/>
        </w:rPr>
        <w:t xml:space="preserve">0 </w:t>
      </w:r>
      <w:r w:rsidRPr="00E35BA0">
        <w:rPr>
          <w:rFonts w:ascii="Times New Roman" w:hAnsi="Times New Roman" w:cs="Times New Roman"/>
          <w:sz w:val="24"/>
          <w:szCs w:val="24"/>
        </w:rPr>
        <w:t>-1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ab/>
        <w:t>(</w:t>
      </w:r>
      <w:proofErr w:type="gramStart"/>
      <w:r w:rsidRPr="00E35BA0">
        <w:rPr>
          <w:rFonts w:ascii="Times New Roman" w:hAnsi="Times New Roman" w:cs="Times New Roman"/>
          <w:sz w:val="24"/>
          <w:szCs w:val="24"/>
        </w:rPr>
        <w:t>1  (</w:t>
      </w:r>
      <w:proofErr w:type="gramEnd"/>
      <w:r w:rsidRPr="00E35BA0">
        <w:rPr>
          <w:rFonts w:ascii="Times New Roman" w:hAnsi="Times New Roman" w:cs="Times New Roman"/>
          <w:sz w:val="24"/>
          <w:szCs w:val="24"/>
        </w:rPr>
        <w:t xml:space="preserve">Usage </w:t>
      </w:r>
      <w:proofErr w:type="spellStart"/>
      <w:r w:rsidRPr="00E35BA0">
        <w:rPr>
          <w:rFonts w:ascii="Times New Roman" w:hAnsi="Times New Roman" w:cs="Times New Roman"/>
          <w:sz w:val="24"/>
          <w:szCs w:val="24"/>
        </w:rPr>
        <w:t>InOut</w:t>
      </w:r>
      <w:proofErr w:type="spellEnd"/>
      <w:r w:rsidRPr="00E35BA0">
        <w:rPr>
          <w:rFonts w:ascii="Times New Roman" w:hAnsi="Times New Roman" w:cs="Times New Roman"/>
          <w:sz w:val="24"/>
          <w:szCs w:val="24"/>
        </w:rPr>
        <w:t xml:space="preserve">) (Type </w:t>
      </w:r>
      <w:r w:rsidR="005E2BE0">
        <w:rPr>
          <w:rFonts w:ascii="Times New Roman" w:hAnsi="Times New Roman" w:cs="Times New Roman"/>
          <w:sz w:val="24"/>
          <w:szCs w:val="24"/>
        </w:rPr>
        <w:t>Tap</w:t>
      </w:r>
      <w:r w:rsidRPr="00E35BA0">
        <w:rPr>
          <w:rFonts w:ascii="Times New Roman" w:hAnsi="Times New Roman" w:cs="Times New Roman"/>
          <w:sz w:val="24"/>
          <w:szCs w:val="24"/>
        </w:rPr>
        <w:t xml:space="preserve">) (Range </w:t>
      </w:r>
      <w:r w:rsidR="00F03EEB">
        <w:rPr>
          <w:rFonts w:ascii="Times New Roman" w:hAnsi="Times New Roman" w:cs="Times New Roman"/>
          <w:sz w:val="24"/>
          <w:szCs w:val="24"/>
        </w:rPr>
        <w:t xml:space="preserve">0 </w:t>
      </w:r>
      <w:r w:rsidRPr="00E35BA0">
        <w:rPr>
          <w:rFonts w:ascii="Times New Roman" w:hAnsi="Times New Roman" w:cs="Times New Roman"/>
          <w:sz w:val="24"/>
          <w:szCs w:val="24"/>
        </w:rPr>
        <w:t>-1 1) (Default 0)</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Pr="00E35BA0">
        <w:rPr>
          <w:rFonts w:ascii="Times New Roman" w:hAnsi="Times New Roman" w:cs="Times New Roman"/>
          <w:sz w:val="24"/>
          <w:szCs w:val="24"/>
        </w:rPr>
        <w:tab/>
        <w:t>(Description "Parameter name is standard-specific, and can be any legal Type"))</w:t>
      </w:r>
    </w:p>
    <w:p w:rsidR="00E35BA0" w:rsidRP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p>
    <w:p w:rsidR="00E35BA0" w:rsidRDefault="00E35BA0" w:rsidP="00E35BA0">
      <w:pPr>
        <w:pStyle w:val="PlainText"/>
        <w:spacing w:after="80"/>
        <w:rPr>
          <w:rFonts w:ascii="Times New Roman" w:hAnsi="Times New Roman" w:cs="Times New Roman"/>
          <w:sz w:val="24"/>
          <w:szCs w:val="24"/>
        </w:rPr>
      </w:pPr>
      <w:r w:rsidRPr="00E35BA0">
        <w:rPr>
          <w:rFonts w:ascii="Times New Roman" w:hAnsi="Times New Roman" w:cs="Times New Roman"/>
          <w:sz w:val="24"/>
          <w:szCs w:val="24"/>
        </w:rPr>
        <w:t xml:space="preserve">  </w:t>
      </w:r>
      <w:r w:rsidR="00E77D66">
        <w:rPr>
          <w:rFonts w:ascii="Times New Roman" w:hAnsi="Times New Roman" w:cs="Times New Roman"/>
          <w:sz w:val="24"/>
          <w:szCs w:val="24"/>
        </w:rPr>
        <w:t xml:space="preserve"> </w:t>
      </w:r>
      <w:r w:rsidRPr="00E35BA0">
        <w:rPr>
          <w:rFonts w:ascii="Times New Roman" w:hAnsi="Times New Roman" w:cs="Times New Roman"/>
          <w:sz w:val="24"/>
          <w:szCs w:val="24"/>
        </w:rPr>
        <w:t>)</w:t>
      </w:r>
      <w:r w:rsidR="0038322D">
        <w:rPr>
          <w:rFonts w:ascii="Times New Roman" w:hAnsi="Times New Roman" w:cs="Times New Roman"/>
          <w:sz w:val="24"/>
          <w:szCs w:val="24"/>
        </w:rPr>
        <w:t>))</w:t>
      </w:r>
    </w:p>
    <w:p w:rsidR="00114BF9" w:rsidRDefault="009A1DCB">
      <w:pPr>
        <w:pStyle w:val="Heading2"/>
      </w:pPr>
      <w:r>
        <w:t>Communication Protocol between the Tx and Rx for Back-channel</w:t>
      </w:r>
    </w:p>
    <w:p w:rsidR="00114BF9" w:rsidRDefault="009A1DCB">
      <w:pPr>
        <w:pStyle w:val="Heading3"/>
      </w:pPr>
      <w:r>
        <w:t>Time Domain, AMI_Getwave flow</w:t>
      </w:r>
    </w:p>
    <w:p w:rsidR="00D06E74" w:rsidRDefault="006D7B80" w:rsidP="00D06E74">
      <w:r>
        <w:t xml:space="preserve">For the time domain, </w:t>
      </w:r>
      <w:proofErr w:type="spellStart"/>
      <w:r>
        <w:t>Getwave</w:t>
      </w:r>
      <w:proofErr w:type="spellEnd"/>
      <w:r>
        <w:t xml:space="preserve"> flow, the </w:t>
      </w:r>
      <w:proofErr w:type="gramStart"/>
      <w:r>
        <w:t>Tx</w:t>
      </w:r>
      <w:proofErr w:type="gramEnd"/>
      <w:r>
        <w:t xml:space="preserve"> will construct a string with the information about the taps. This </w:t>
      </w:r>
      <w:r w:rsidR="00D06E74">
        <w:t xml:space="preserve">string going from </w:t>
      </w:r>
      <w:proofErr w:type="gramStart"/>
      <w:r w:rsidR="00D06E74">
        <w:t>Tx</w:t>
      </w:r>
      <w:proofErr w:type="gramEnd"/>
      <w:r w:rsidR="00D06E74">
        <w:t xml:space="preserve"> to Rx will instruct the Rx whether the Tx tap coefficient can be incremented or decremented, or if it has reached its upper or lower limits. This is done by specifying the parameter values to be </w:t>
      </w:r>
    </w:p>
    <w:p w:rsidR="00D06E74" w:rsidRDefault="00D06E74" w:rsidP="00D06E74">
      <w:pPr>
        <w:pStyle w:val="ListParagraph"/>
        <w:numPr>
          <w:ilvl w:val="0"/>
          <w:numId w:val="66"/>
        </w:numPr>
      </w:pPr>
      <w:r>
        <w:t>0 for open to be changed</w:t>
      </w:r>
    </w:p>
    <w:p w:rsidR="00D06E74" w:rsidRDefault="00D06E74" w:rsidP="00D06E74">
      <w:pPr>
        <w:pStyle w:val="ListParagraph"/>
        <w:numPr>
          <w:ilvl w:val="0"/>
          <w:numId w:val="66"/>
        </w:numPr>
      </w:pPr>
      <w:r>
        <w:t>-1 for reaching its lower limit and</w:t>
      </w:r>
    </w:p>
    <w:p w:rsidR="00D06E74" w:rsidRDefault="00D06E74" w:rsidP="00D06E74">
      <w:pPr>
        <w:pStyle w:val="ListParagraph"/>
        <w:numPr>
          <w:ilvl w:val="0"/>
          <w:numId w:val="66"/>
        </w:numPr>
      </w:pPr>
      <w:r>
        <w:t xml:space="preserve"> 1 for reaching its upper limit.</w:t>
      </w:r>
    </w:p>
    <w:p w:rsidR="00114BF9" w:rsidRDefault="00114BF9">
      <w:pPr>
        <w:pStyle w:val="ListParagraph"/>
        <w:ind w:left="1800"/>
      </w:pPr>
    </w:p>
    <w:p w:rsidR="006D7B80" w:rsidRDefault="00C5580F" w:rsidP="006D7B80">
      <w:r>
        <w:t xml:space="preserve">Examples of BCI parameter string that come from the </w:t>
      </w:r>
      <w:proofErr w:type="gramStart"/>
      <w:r>
        <w:t>Tx</w:t>
      </w:r>
      <w:proofErr w:type="gramEnd"/>
      <w:r w:rsidR="00D45C8A">
        <w:t xml:space="preserve"> and their brief explanation </w:t>
      </w:r>
      <w:r>
        <w:t>are</w:t>
      </w:r>
      <w:r w:rsidR="00D45C8A">
        <w:t xml:space="preserve"> provided below</w:t>
      </w:r>
      <w:r>
        <w:t>:</w:t>
      </w:r>
    </w:p>
    <w:p w:rsidR="00114BF9" w:rsidRDefault="00C5580F">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 (-1 0)(0 0)(1 0)))” : The 3 taps names are -1, 0 and 1 and they are open to be changed by the Rx.</w:t>
      </w:r>
    </w:p>
    <w:p w:rsidR="00D45C8A" w:rsidRDefault="00D45C8A" w:rsidP="00D45C8A">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r>
        <w:rPr>
          <w:rFonts w:ascii="Times New Roman" w:hAnsi="Times New Roman" w:cs="Times New Roman"/>
          <w:sz w:val="24"/>
          <w:szCs w:val="24"/>
        </w:rPr>
        <w:t xml:space="preserve"> : The pre tap (-1) has reached its lower limits indicated by the value -1 and the post tap (1) has reached its upper limit indicated by the value 1</w:t>
      </w:r>
    </w:p>
    <w:p w:rsidR="00114BF9" w:rsidRDefault="00114BF9">
      <w:pPr>
        <w:pStyle w:val="PlainText"/>
        <w:spacing w:after="80"/>
        <w:ind w:left="360"/>
        <w:rPr>
          <w:rFonts w:ascii="Times New Roman" w:hAnsi="Times New Roman" w:cs="Times New Roman"/>
          <w:sz w:val="24"/>
          <w:szCs w:val="24"/>
        </w:rPr>
      </w:pPr>
    </w:p>
    <w:p w:rsidR="00C5580F" w:rsidRPr="006D7B80" w:rsidRDefault="00C5580F" w:rsidP="006D7B80"/>
    <w:p w:rsidR="009A1DCB" w:rsidRDefault="009A1DCB" w:rsidP="009A1DCB">
      <w:r>
        <w:lastRenderedPageBreak/>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p>
    <w:p w:rsidR="009A1DCB" w:rsidRDefault="009A1DCB" w:rsidP="009A1DCB">
      <w:pPr>
        <w:pStyle w:val="ListParagraph"/>
        <w:numPr>
          <w:ilvl w:val="0"/>
          <w:numId w:val="67"/>
        </w:numPr>
      </w:pPr>
      <w:r>
        <w:t>0 for no change</w:t>
      </w:r>
    </w:p>
    <w:p w:rsidR="009A1DCB" w:rsidRDefault="009A1DCB" w:rsidP="009A1DCB">
      <w:pPr>
        <w:pStyle w:val="ListParagraph"/>
        <w:numPr>
          <w:ilvl w:val="0"/>
          <w:numId w:val="67"/>
        </w:numPr>
      </w:pPr>
      <w:r>
        <w:t>+n for incrementing the tap coefficient by n units, depending on the resolution of the tap coefficient</w:t>
      </w:r>
    </w:p>
    <w:p w:rsidR="009A1DCB" w:rsidRDefault="009A1DCB" w:rsidP="009A1DCB">
      <w:pPr>
        <w:pStyle w:val="ListParagraph"/>
        <w:numPr>
          <w:ilvl w:val="0"/>
          <w:numId w:val="67"/>
        </w:numPr>
      </w:pPr>
      <w:r>
        <w:t>-n for decrementing the tap coefficient by n units, depending on the resolution of the tap coefficient.</w:t>
      </w:r>
    </w:p>
    <w:p w:rsidR="009A1DCB" w:rsidRDefault="00D45C8A" w:rsidP="00D45C8A">
      <w:r>
        <w:t xml:space="preserve">The Rx can also include the </w:t>
      </w:r>
      <w:proofErr w:type="spellStart"/>
      <w:r>
        <w:t>Training_Done</w:t>
      </w:r>
      <w:proofErr w:type="spellEnd"/>
      <w:r>
        <w:t xml:space="preserve"> parameter in the BCI string to indicate that </w:t>
      </w:r>
      <w:r w:rsidR="00EB3B96">
        <w:t>training is done.</w:t>
      </w:r>
    </w:p>
    <w:p w:rsidR="00EB3B96" w:rsidRDefault="00EB3B96" w:rsidP="00D45C8A"/>
    <w:p w:rsidR="00D45C8A" w:rsidRDefault="00D45C8A" w:rsidP="00D45C8A">
      <w:r>
        <w:t>Examples of BCI parameter string that come from the Rx and their brief explanation are provided below:</w:t>
      </w:r>
    </w:p>
    <w:p w:rsidR="00D45C8A" w:rsidRDefault="00D45C8A" w:rsidP="00D45C8A">
      <w:pPr>
        <w:pStyle w:val="PlainText"/>
        <w:numPr>
          <w:ilvl w:val="0"/>
          <w:numId w:val="74"/>
        </w:numPr>
        <w:spacing w:after="80"/>
        <w:rPr>
          <w:rFonts w:ascii="Times New Roman" w:hAnsi="Times New Roman" w:cs="Times New Roman"/>
          <w:sz w:val="24"/>
          <w:szCs w:val="24"/>
        </w:rPr>
      </w:pPr>
      <w:r w:rsidRPr="00A10B9E">
        <w:rPr>
          <w:rFonts w:ascii="Times New Roman" w:hAnsi="Times New Roman" w:cs="Times New Roman"/>
          <w:sz w:val="24"/>
          <w:szCs w:val="24"/>
        </w:rPr>
        <w:t>“(BCI (taps (-1 -1) (0 0) (1 -2)))”</w:t>
      </w:r>
      <w:r>
        <w:rPr>
          <w:rFonts w:ascii="Times New Roman" w:hAnsi="Times New Roman" w:cs="Times New Roman"/>
          <w:sz w:val="24"/>
          <w:szCs w:val="24"/>
        </w:rPr>
        <w:t xml:space="preserve"> : The Rx instructs the Tx to decrement the pre </w:t>
      </w:r>
      <w:proofErr w:type="spellStart"/>
      <w:r>
        <w:rPr>
          <w:rFonts w:ascii="Times New Roman" w:hAnsi="Times New Roman" w:cs="Times New Roman"/>
          <w:sz w:val="24"/>
          <w:szCs w:val="24"/>
        </w:rPr>
        <w:t>tap</w:t>
      </w:r>
      <w:proofErr w:type="spellEnd"/>
      <w:r>
        <w:rPr>
          <w:rFonts w:ascii="Times New Roman" w:hAnsi="Times New Roman" w:cs="Times New Roman"/>
          <w:sz w:val="24"/>
          <w:szCs w:val="24"/>
        </w:rPr>
        <w:t xml:space="preserve"> by 1 unit and post tap by 2 units</w:t>
      </w:r>
    </w:p>
    <w:p w:rsidR="00D45C8A" w:rsidRDefault="00D45C8A" w:rsidP="00D45C8A">
      <w:pPr>
        <w:pStyle w:val="ListParagraph"/>
        <w:numPr>
          <w:ilvl w:val="0"/>
          <w:numId w:val="74"/>
        </w:numPr>
      </w:pPr>
      <w:r>
        <w:t xml:space="preserve"> </w:t>
      </w:r>
      <w:r w:rsidRPr="00A10B9E">
        <w:t>“(</w:t>
      </w:r>
      <w:proofErr w:type="gramStart"/>
      <w:r w:rsidRPr="00A10B9E">
        <w:t xml:space="preserve">BCI  </w:t>
      </w:r>
      <w:r>
        <w:t>(</w:t>
      </w:r>
      <w:proofErr w:type="spellStart"/>
      <w:proofErr w:type="gramEnd"/>
      <w:r>
        <w:t>Training_Done</w:t>
      </w:r>
      <w:proofErr w:type="spellEnd"/>
      <w:r>
        <w:t xml:space="preserve"> True) </w:t>
      </w:r>
      <w:r w:rsidRPr="00A10B9E">
        <w:t xml:space="preserve">(taps </w:t>
      </w:r>
      <w:r>
        <w:t>(-1 0) (0 0) (1 0)</w:t>
      </w:r>
      <w:r w:rsidRPr="00A10B9E">
        <w:t>))”</w:t>
      </w:r>
      <w:r>
        <w:t xml:space="preserve"> : </w:t>
      </w:r>
      <w:r w:rsidR="00EB3B96">
        <w:t xml:space="preserve"> The Rx instructs the EDA tool that training is complete and the communication channel between the Tx and Rx back-channel can be closed.</w:t>
      </w:r>
    </w:p>
    <w:p w:rsidR="009A1DCB" w:rsidRDefault="009A1DCB" w:rsidP="009A1DCB"/>
    <w:p w:rsidR="00A3629D" w:rsidRDefault="00A3629D" w:rsidP="00A3629D">
      <w:pPr>
        <w:pStyle w:val="Heading3"/>
      </w:pPr>
      <w:r>
        <w:t>AMI_INIT</w:t>
      </w:r>
      <w:r w:rsidR="00EB3B96">
        <w:t>/ STatistical</w:t>
      </w:r>
      <w:r>
        <w:t xml:space="preserve"> Flow</w:t>
      </w:r>
    </w:p>
    <w:p w:rsidR="00B20B7A" w:rsidRDefault="00F96DA0" w:rsidP="00F96DA0">
      <w:r>
        <w:t xml:space="preserve">For </w:t>
      </w:r>
      <w:r w:rsidR="00EB3B96">
        <w:t>s</w:t>
      </w:r>
      <w:r>
        <w:t xml:space="preserve">tatistical </w:t>
      </w:r>
      <w:r w:rsidR="00EB3B96">
        <w:t>s</w:t>
      </w:r>
      <w:r>
        <w:t>imulations</w:t>
      </w:r>
      <w:r w:rsidR="00EB3B96">
        <w:t xml:space="preserve"> or time domain simulation using only the </w:t>
      </w:r>
      <w:proofErr w:type="spellStart"/>
      <w:r w:rsidR="00EB3B96">
        <w:t>AMI_Init</w:t>
      </w:r>
      <w:proofErr w:type="spellEnd"/>
      <w:r w:rsidR="00EB3B96">
        <w:t xml:space="preserve"> function</w:t>
      </w:r>
      <w:r>
        <w:t>, the Tx AMI model will create a parameter string which will contain a tree string with the branch name “BCI”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that that </w:t>
      </w:r>
      <w:proofErr w:type="gramStart"/>
      <w:r w:rsidR="00B20B7A">
        <w:t>tap</w:t>
      </w:r>
      <w:proofErr w:type="gramEnd"/>
      <w:r w:rsidR="00B20B7A">
        <w:t xml:space="preserve"> can be set to. If the tap value is a single floating point number, then the Rx cannot change the tap value.</w:t>
      </w:r>
    </w:p>
    <w:p w:rsidR="00B20B7A" w:rsidRDefault="00B20B7A" w:rsidP="00F96DA0">
      <w:r>
        <w:t>Note that the constraint specification for each tap is relative to the main tap value of 1.</w:t>
      </w:r>
    </w:p>
    <w:p w:rsidR="00B20B7A" w:rsidRDefault="00B20B7A" w:rsidP="00F96DA0"/>
    <w:p w:rsidR="00B20B7A" w:rsidRDefault="00B20B7A" w:rsidP="00F96DA0">
      <w:r>
        <w:t xml:space="preserve">Example for the string created by the Tx </w:t>
      </w:r>
      <w:proofErr w:type="spellStart"/>
      <w:r>
        <w:t>AMI_Init</w:t>
      </w:r>
      <w:proofErr w:type="spellEnd"/>
      <w:r>
        <w:t xml:space="preserve"> and a brief description are included below:</w:t>
      </w:r>
    </w:p>
    <w:p w:rsidR="00114BF9" w:rsidRDefault="00B20B7A">
      <w:pPr>
        <w:pStyle w:val="ListParagraph"/>
        <w:numPr>
          <w:ilvl w:val="0"/>
          <w:numId w:val="75"/>
        </w:numPr>
      </w:pPr>
      <w:r>
        <w:t>“(BCI (taps (-1 -0.25 0</w:t>
      </w:r>
      <w:proofErr w:type="gramStart"/>
      <w:r>
        <w:t>)(</w:t>
      </w:r>
      <w:proofErr w:type="gramEnd"/>
      <w:r>
        <w:t>0 1)(1 -0.3 0.3)))” :</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p>
    <w:p w:rsidR="00114BF9" w:rsidRDefault="00EF5D1F">
      <w:pPr>
        <w:pStyle w:val="ListParagraph"/>
        <w:numPr>
          <w:ilvl w:val="0"/>
          <w:numId w:val="75"/>
        </w:numPr>
      </w:pPr>
      <w:r>
        <w:t>“(BCI (taps (-1 -0.15</w:t>
      </w:r>
      <w:proofErr w:type="gramStart"/>
      <w:r>
        <w:t>)(</w:t>
      </w:r>
      <w:proofErr w:type="gramEnd"/>
      <w:r>
        <w:t xml:space="preserve">0 0.75)(1 -0.1)))” : The Tx </w:t>
      </w:r>
      <w:proofErr w:type="spellStart"/>
      <w:r>
        <w:t>AMI_Init</w:t>
      </w:r>
      <w:proofErr w:type="spellEnd"/>
      <w:r>
        <w:t xml:space="preserve"> is conveying to the Rx </w:t>
      </w:r>
      <w:proofErr w:type="spellStart"/>
      <w:r>
        <w:t>AMI_Init</w:t>
      </w:r>
      <w:proofErr w:type="spellEnd"/>
      <w:r>
        <w:t xml:space="preserve"> the tap values for the 3 taps. In this example the Rx </w:t>
      </w:r>
      <w:proofErr w:type="spellStart"/>
      <w:r>
        <w:t>AMI_Init</w:t>
      </w:r>
      <w:proofErr w:type="spellEnd"/>
      <w:r>
        <w:t xml:space="preserve"> cannot change the values. </w:t>
      </w:r>
    </w:p>
    <w:p w:rsidR="00114BF9" w:rsidRDefault="00114BF9">
      <w:pPr>
        <w:ind w:left="360"/>
      </w:pPr>
    </w:p>
    <w:p w:rsidR="00114BF9" w:rsidRDefault="00E86595">
      <w:pPr>
        <w:ind w:left="360"/>
      </w:pPr>
      <w:r>
        <w:t xml:space="preserve">The string coming back from the Rx to the </w:t>
      </w:r>
      <w:proofErr w:type="gramStart"/>
      <w:r>
        <w:t>Tx</w:t>
      </w:r>
      <w:proofErr w:type="gramEnd"/>
      <w:r>
        <w:t xml:space="preserve"> will include the suggested relative values of the taps. </w:t>
      </w:r>
    </w:p>
    <w:p w:rsidR="00114BF9" w:rsidRDefault="00E86595">
      <w:pPr>
        <w:ind w:left="360"/>
      </w:pPr>
      <w:r>
        <w:t xml:space="preserve">Example for the string created by the Rx </w:t>
      </w:r>
      <w:proofErr w:type="spellStart"/>
      <w:r>
        <w:t>AMI_Init</w:t>
      </w:r>
      <w:proofErr w:type="spellEnd"/>
      <w:r>
        <w:t xml:space="preserve"> and a brief description are included below: </w:t>
      </w:r>
    </w:p>
    <w:p w:rsidR="00114BF9" w:rsidRDefault="00E86595">
      <w:pPr>
        <w:pStyle w:val="ListParagraph"/>
        <w:numPr>
          <w:ilvl w:val="0"/>
          <w:numId w:val="76"/>
        </w:numPr>
      </w:pPr>
      <w:r>
        <w:t>“(BCI (taps (-1 -0.2</w:t>
      </w:r>
      <w:proofErr w:type="gramStart"/>
      <w:r>
        <w:t>)(</w:t>
      </w:r>
      <w:proofErr w:type="gramEnd"/>
      <w:r>
        <w:t xml:space="preserve">0 1)(1 -0.1)))” : The Rx </w:t>
      </w:r>
      <w:proofErr w:type="spellStart"/>
      <w:r>
        <w:t>AMI_Init</w:t>
      </w:r>
      <w:proofErr w:type="spellEnd"/>
      <w:r>
        <w:t xml:space="preserve"> is conveying to the Tx the suggested relative tap values to modify the impulse response with.</w:t>
      </w:r>
    </w:p>
    <w:p w:rsidR="00333982" w:rsidRDefault="00333982" w:rsidP="00333982">
      <w:pPr>
        <w:pStyle w:val="Heading2"/>
      </w:pPr>
      <w:r>
        <w:lastRenderedPageBreak/>
        <w:t>Reference FLOW change (Repl</w:t>
      </w:r>
      <w:r w:rsidR="00C80B14">
        <w:t>A</w:t>
      </w:r>
      <w:r>
        <w:t xml:space="preserve">ce section </w:t>
      </w:r>
      <w:proofErr w:type="gramStart"/>
      <w:r w:rsidR="00F759B1" w:rsidRPr="00F759B1">
        <w:t>10.2.2.3</w:t>
      </w:r>
      <w:r w:rsidR="00F759B1">
        <w:t xml:space="preserve"> </w:t>
      </w:r>
      <w:r w:rsidRPr="00333982">
        <w:t xml:space="preserve"> REFERENCE</w:t>
      </w:r>
      <w:proofErr w:type="gramEnd"/>
      <w:r w:rsidRPr="00333982">
        <w:t xml:space="preserv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93509C">
        <w:t xml:space="preserve"> </w:t>
      </w:r>
      <w:r w:rsidR="00CB1D89">
        <w:t xml:space="preserve">(both </w:t>
      </w:r>
      <w:proofErr w:type="spellStart"/>
      <w:r w:rsidR="00CB1D89">
        <w:t>AMI_Init</w:t>
      </w:r>
      <w:proofErr w:type="spellEnd"/>
      <w:r w:rsidR="00CB1D89">
        <w:t xml:space="preserve"> and </w:t>
      </w:r>
      <w:proofErr w:type="spellStart"/>
      <w:r w:rsidR="00CB1D89">
        <w:t>AMI_Getwave</w:t>
      </w:r>
      <w:proofErr w:type="spellEnd"/>
      <w:r w:rsidR="00CB1D89">
        <w:t xml:space="preserve"> based flows</w:t>
      </w:r>
      <w:proofErr w:type="gramStart"/>
      <w:r w:rsidR="00CB1D89">
        <w:t xml:space="preserve">) </w:t>
      </w:r>
      <w:r>
        <w:t>,</w:t>
      </w:r>
      <w:proofErr w:type="gramEnd"/>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055155" w:rsidRDefault="00055155" w:rsidP="00333982"/>
    <w:p w:rsidR="00CB1D89" w:rsidRDefault="00CB1D89" w:rsidP="00CB1D89">
      <w:r>
        <w:t xml:space="preserve">Some industry standards for serial link interfaces utilize back-channel communications as a means by which the Rx can communicate back to the </w:t>
      </w:r>
      <w:proofErr w:type="gramStart"/>
      <w:r>
        <w:t>Tx</w:t>
      </w:r>
      <w:proofErr w:type="gramEnd"/>
      <w:r>
        <w:t xml:space="preserve"> to provide guidance as to the equalization settings of the Tx, to optimize for the given channel. Once the back-channel training is completed and the </w:t>
      </w:r>
      <w:proofErr w:type="gramStart"/>
      <w:r>
        <w:t>Tx</w:t>
      </w:r>
      <w:proofErr w:type="gramEnd"/>
      <w:r>
        <w:t xml:space="preserve"> equalization settings are optimized, then time domain or statistical simulation is performed per the reference flow</w:t>
      </w:r>
      <w:r w:rsidR="0030663D">
        <w:t>s</w:t>
      </w:r>
      <w:r>
        <w:t xml:space="preserve"> defined later in this specification.</w:t>
      </w:r>
    </w:p>
    <w:p w:rsidR="00CB1D89" w:rsidRDefault="00CB1D89" w:rsidP="00CB1D89"/>
    <w:p w:rsidR="00FA1E97" w:rsidRDefault="00BD0F7B" w:rsidP="00CB1D89">
      <w:r>
        <w:t xml:space="preserve">Note that the back-channel </w:t>
      </w:r>
      <w:proofErr w:type="spellStart"/>
      <w:r w:rsidR="00FA1E97">
        <w:t>AMI_Init</w:t>
      </w:r>
      <w:proofErr w:type="spellEnd"/>
      <w:r w:rsidR="00FA1E97">
        <w:t xml:space="preserve"> flow describes how the impulse response is modified and handed over to the EDA tool for further processing. The EDA tool does not have any more functional interaction with the AMI models.</w:t>
      </w:r>
    </w:p>
    <w:p w:rsidR="00BD0F7B" w:rsidRDefault="00FA1E97" w:rsidP="00CB1D89">
      <w:r>
        <w:t xml:space="preserve">The back-channel </w:t>
      </w:r>
      <w:proofErr w:type="spellStart"/>
      <w:r>
        <w:t>Getwave</w:t>
      </w:r>
      <w:proofErr w:type="spellEnd"/>
      <w:r>
        <w:t xml:space="preserve"> flow has two phases. In the first phase, the </w:t>
      </w:r>
      <w:proofErr w:type="gramStart"/>
      <w:r>
        <w:t>Tx</w:t>
      </w:r>
      <w:proofErr w:type="gramEnd"/>
      <w:r>
        <w:t xml:space="preserve"> and Rx AMI models co-optimiz</w:t>
      </w:r>
      <w:r w:rsidR="00CE579B">
        <w:t>e</w:t>
      </w:r>
      <w:r>
        <w:t xml:space="preserve"> their equalization settings. Once that is completed, the standard time domain </w:t>
      </w:r>
      <w:proofErr w:type="spellStart"/>
      <w:r>
        <w:t>Getwave</w:t>
      </w:r>
      <w:proofErr w:type="spellEnd"/>
      <w:r>
        <w:t xml:space="preserve"> </w:t>
      </w:r>
      <w:proofErr w:type="gramStart"/>
      <w:r w:rsidR="00CE579B">
        <w:t>flow</w:t>
      </w:r>
      <w:r>
        <w:t xml:space="preserve"> take</w:t>
      </w:r>
      <w:proofErr w:type="gramEnd"/>
      <w:r>
        <w:t xml:space="preserve"> place described in the “</w:t>
      </w:r>
      <w:r w:rsidRPr="00FA1E97">
        <w:t>TIME DOMAIN SIMULATION REFERENCE FLOW</w:t>
      </w:r>
      <w:r>
        <w:t>”</w:t>
      </w:r>
    </w:p>
    <w:p w:rsidR="00FA1E97" w:rsidRDefault="00FA1E97" w:rsidP="00CB1D89"/>
    <w:p w:rsidR="00CB1D89" w:rsidRDefault="00CB1D89" w:rsidP="00CB1D89"/>
    <w:p w:rsidR="00CB1D89" w:rsidRDefault="00CB1D89" w:rsidP="00333982"/>
    <w:p w:rsidR="00055155" w:rsidRDefault="00055155" w:rsidP="00055155">
      <w:r>
        <w:t xml:space="preserve">10.2.2.3.1 Back-Channel Reference Flow </w:t>
      </w:r>
      <w:proofErr w:type="gramStart"/>
      <w:r>
        <w:t xml:space="preserve">for </w:t>
      </w:r>
      <w:r w:rsidR="00355101">
        <w:t xml:space="preserve"> </w:t>
      </w:r>
      <w:proofErr w:type="spellStart"/>
      <w:r w:rsidR="00CB1D89">
        <w:t>AMI</w:t>
      </w:r>
      <w:proofErr w:type="gramEnd"/>
      <w:r w:rsidR="00CB1D89">
        <w:t>_Init</w:t>
      </w:r>
      <w:proofErr w:type="spellEnd"/>
      <w:r w:rsidR="00CB1D89">
        <w:t xml:space="preserve"> based</w:t>
      </w:r>
      <w:r>
        <w:t xml:space="preserve"> </w:t>
      </w:r>
      <w:r w:rsidR="00CB1D89">
        <w:t>s</w:t>
      </w:r>
      <w:r>
        <w:t>imulation</w:t>
      </w:r>
    </w:p>
    <w:p w:rsidR="00055155" w:rsidRDefault="00055155" w:rsidP="00055155"/>
    <w:p w:rsidR="0030663D" w:rsidRDefault="0030663D" w:rsidP="0030663D">
      <w:r>
        <w:t xml:space="preserve">To enable the back-channel training to occur using the </w:t>
      </w:r>
      <w:proofErr w:type="spellStart"/>
      <w:r>
        <w:t>AMI_Init</w:t>
      </w:r>
      <w:proofErr w:type="spellEnd"/>
      <w:r>
        <w:t xml:space="preserve"> interface, the .</w:t>
      </w:r>
      <w:proofErr w:type="spellStart"/>
      <w:r>
        <w:t>ami</w:t>
      </w:r>
      <w:proofErr w:type="spellEnd"/>
      <w:r>
        <w:t xml:space="preserve"> files for both Tx and Rx of a given through channel must have the </w:t>
      </w:r>
      <w:proofErr w:type="spellStart"/>
      <w:r>
        <w:t>Init_Returns_Impulse</w:t>
      </w:r>
      <w:proofErr w:type="spellEnd"/>
      <w:r>
        <w:t xml:space="preserve"> parameter set as "True", the Training parameter set to "on" and the </w:t>
      </w:r>
      <w:proofErr w:type="spellStart"/>
      <w:r>
        <w:t>Backchannel_Protocol</w:t>
      </w:r>
      <w:proofErr w:type="spellEnd"/>
      <w:r>
        <w:t xml:space="preserve"> parameter specifying the same back-channel BCI file.</w:t>
      </w:r>
    </w:p>
    <w:p w:rsidR="0030663D" w:rsidRDefault="0030663D" w:rsidP="00055155"/>
    <w:p w:rsidR="00055155" w:rsidRDefault="00055155" w:rsidP="00055155">
      <w:proofErr w:type="gramStart"/>
      <w:r>
        <w:t>Step 1.</w:t>
      </w:r>
      <w:proofErr w:type="gramEnd"/>
      <w:r>
        <w:t xml:space="preserve"> The EDA tool obtains the impulse response for the analog channel.  This represents the </w:t>
      </w:r>
    </w:p>
    <w:p w:rsidR="00055155" w:rsidRDefault="00055155" w:rsidP="00055155">
      <w:proofErr w:type="gramStart"/>
      <w:r>
        <w:t>combined</w:t>
      </w:r>
      <w:proofErr w:type="gramEnd"/>
      <w:r>
        <w:t xml:space="preserve"> impulse response of the transmitter’s analog output, the channel and the receiver’s </w:t>
      </w:r>
    </w:p>
    <w:p w:rsidR="00055155" w:rsidRDefault="00055155" w:rsidP="00055155">
      <w:proofErr w:type="gramStart"/>
      <w:r>
        <w:t>analog</w:t>
      </w:r>
      <w:proofErr w:type="gramEnd"/>
      <w:r>
        <w:t xml:space="preserve"> front end.  The transmitter’s output or receiver’s input characteristics must not include any </w:t>
      </w:r>
    </w:p>
    <w:p w:rsidR="00055155" w:rsidRDefault="00055155" w:rsidP="00055155">
      <w:proofErr w:type="gramStart"/>
      <w:r>
        <w:t>filtering</w:t>
      </w:r>
      <w:proofErr w:type="gramEnd"/>
      <w:r>
        <w:t xml:space="preserve"> effects, for example equalization, in this impulse response, although it may include any </w:t>
      </w:r>
    </w:p>
    <w:p w:rsidR="00055155" w:rsidRDefault="00055155" w:rsidP="00055155">
      <w:proofErr w:type="spellStart"/>
      <w:proofErr w:type="gramStart"/>
      <w:r>
        <w:t>parasitics</w:t>
      </w:r>
      <w:proofErr w:type="spellEnd"/>
      <w:proofErr w:type="gramEnd"/>
      <w:r>
        <w:t xml:space="preserve"> which are included in the Tx or Rx analog model. </w:t>
      </w:r>
    </w:p>
    <w:p w:rsidR="0030663D" w:rsidRDefault="0030663D" w:rsidP="00055155"/>
    <w:p w:rsidR="00055155" w:rsidRDefault="00055155" w:rsidP="00055155">
      <w:proofErr w:type="gramStart"/>
      <w:r>
        <w:t>Step 2.</w:t>
      </w:r>
      <w:proofErr w:type="gramEnd"/>
      <w:r>
        <w:t xml:space="preserve"> The output of Step 1 is presented to the </w:t>
      </w:r>
      <w:proofErr w:type="gramStart"/>
      <w:r>
        <w:t>Tx</w:t>
      </w:r>
      <w:proofErr w:type="gramEnd"/>
      <w:r>
        <w:t xml:space="preserve"> executable model file’s </w:t>
      </w:r>
      <w:proofErr w:type="spellStart"/>
      <w:r>
        <w:t>AMI_Init</w:t>
      </w:r>
      <w:proofErr w:type="spellEnd"/>
      <w:r>
        <w:t xml:space="preserve"> function</w:t>
      </w:r>
      <w:r w:rsidR="0030663D">
        <w:t xml:space="preserve">. </w:t>
      </w:r>
      <w:r>
        <w:t xml:space="preserve"> </w:t>
      </w:r>
    </w:p>
    <w:p w:rsidR="0030663D" w:rsidRDefault="0030663D" w:rsidP="00055155">
      <w:r>
        <w:t>T</w:t>
      </w:r>
      <w:r w:rsidR="00055155">
        <w:t xml:space="preserve">he Tx </w:t>
      </w:r>
      <w:proofErr w:type="spellStart"/>
      <w:r w:rsidR="00055155">
        <w:t>AMI_Init</w:t>
      </w:r>
      <w:proofErr w:type="spellEnd"/>
      <w:r w:rsidR="00055155">
        <w:t xml:space="preserve"> function returns </w:t>
      </w:r>
      <w:r>
        <w:t>a string conveying the tap constraints described in the section “Communication Protocol between the Tx and Rx for Back-channel”</w:t>
      </w:r>
      <w:r w:rsidR="000B0B92">
        <w:t xml:space="preserve">. </w:t>
      </w:r>
    </w:p>
    <w:p w:rsidR="0030663D" w:rsidRDefault="0030663D" w:rsidP="00055155"/>
    <w:p w:rsidR="000B0B92" w:rsidRDefault="00055155" w:rsidP="000B0B92">
      <w:proofErr w:type="gramStart"/>
      <w:r>
        <w:t>Step 3.</w:t>
      </w:r>
      <w:proofErr w:type="gramEnd"/>
      <w:r>
        <w:t xml:space="preserve"> The output of Step 2 is presented to the Rx executable model file’s </w:t>
      </w:r>
      <w:proofErr w:type="spellStart"/>
      <w:r>
        <w:t>AMI_Init</w:t>
      </w:r>
      <w:proofErr w:type="spellEnd"/>
      <w:r>
        <w:t xml:space="preserve"> function</w:t>
      </w:r>
      <w:r w:rsidR="000B0B92">
        <w:t>.</w:t>
      </w:r>
      <w:r w:rsidR="000B12EE">
        <w:t xml:space="preserve"> </w:t>
      </w:r>
      <w:r w:rsidR="000B0B92">
        <w:t xml:space="preserve">Based on the constraints provided by the </w:t>
      </w:r>
      <w:proofErr w:type="gramStart"/>
      <w:r w:rsidR="000B0B92">
        <w:t>Tx</w:t>
      </w:r>
      <w:proofErr w:type="gramEnd"/>
      <w:r w:rsidR="000B0B92">
        <w:t>, the Rx will return a string containing suggested Tx tap settings as</w:t>
      </w:r>
      <w:r>
        <w:t xml:space="preserve"> </w:t>
      </w:r>
      <w:r w:rsidR="000B0B92">
        <w:t>described in the section “Communication Protocol between the Tx and Rx for Back-channel”.</w:t>
      </w:r>
    </w:p>
    <w:p w:rsidR="000B0B92" w:rsidRDefault="000B0B92" w:rsidP="000B0B92"/>
    <w:p w:rsidR="000B0B92" w:rsidRDefault="000B0B92" w:rsidP="00DB7BFA">
      <w:proofErr w:type="gramStart"/>
      <w:r>
        <w:t>Step 4.</w:t>
      </w:r>
      <w:proofErr w:type="gramEnd"/>
      <w:r>
        <w:t xml:space="preserve"> The output of Step 3 is presented to the Tx </w:t>
      </w:r>
      <w:proofErr w:type="spellStart"/>
      <w:r>
        <w:t>AMI_Init</w:t>
      </w:r>
      <w:proofErr w:type="spellEnd"/>
      <w:r>
        <w:t xml:space="preserve"> function in the second pass. The Tx </w:t>
      </w:r>
      <w:proofErr w:type="spellStart"/>
      <w:r>
        <w:t>AMI_Init</w:t>
      </w:r>
      <w:proofErr w:type="spellEnd"/>
      <w:r>
        <w:t xml:space="preserve"> may use the information from the Rx </w:t>
      </w:r>
      <w:proofErr w:type="spellStart"/>
      <w:r>
        <w:t>AMI_Init</w:t>
      </w:r>
      <w:proofErr w:type="spellEnd"/>
      <w:r>
        <w:t xml:space="preserve"> and modify the impulse response. </w:t>
      </w:r>
      <w:r w:rsidR="00DB7BFA">
        <w:t xml:space="preserve">This impulse response is passed onto Step 5. </w:t>
      </w:r>
      <w:r>
        <w:t>It will also create a string showing the actual tap values used and pass it to Step 5. This string is formatted as described in the section “Communication Protocol between the Tx and Rx for Back-channel”.</w:t>
      </w:r>
      <w:r w:rsidR="00DB7BFA">
        <w:t xml:space="preserve"> </w:t>
      </w:r>
    </w:p>
    <w:p w:rsidR="000B0B92" w:rsidRDefault="000B0B92" w:rsidP="000B0B92"/>
    <w:p w:rsidR="000B0B92" w:rsidRDefault="000B0B92" w:rsidP="000B0B92">
      <w:proofErr w:type="gramStart"/>
      <w:r>
        <w:t>Step 5.</w:t>
      </w:r>
      <w:proofErr w:type="gramEnd"/>
      <w:r>
        <w:t xml:space="preserve"> The output of Step 4 is presented to the Rx </w:t>
      </w:r>
      <w:proofErr w:type="spellStart"/>
      <w:r>
        <w:t>AMI_Init</w:t>
      </w:r>
      <w:proofErr w:type="spellEnd"/>
      <w:r>
        <w:t xml:space="preserve"> in the second and final pass. The Rx </w:t>
      </w:r>
      <w:proofErr w:type="spellStart"/>
      <w:r>
        <w:t>AMI_Init</w:t>
      </w:r>
      <w:proofErr w:type="spellEnd"/>
      <w:r>
        <w:t xml:space="preserve"> will modify the impulse response. </w:t>
      </w:r>
    </w:p>
    <w:p w:rsidR="00BD0F7B" w:rsidRDefault="00BD0F7B" w:rsidP="000B0B92"/>
    <w:p w:rsidR="00BD0F7B" w:rsidRDefault="00BD0F7B" w:rsidP="00BD0F7B">
      <w:proofErr w:type="gramStart"/>
      <w:r>
        <w:t>Step 6.</w:t>
      </w:r>
      <w:proofErr w:type="gramEnd"/>
      <w:r>
        <w:t xml:space="preserve"> The EDA tool completes the rest of the simulation/analysis using the impulse response </w:t>
      </w:r>
    </w:p>
    <w:p w:rsidR="00BD0F7B" w:rsidRDefault="00BD0F7B" w:rsidP="00BD0F7B">
      <w:proofErr w:type="gramStart"/>
      <w:r>
        <w:t>calculated</w:t>
      </w:r>
      <w:proofErr w:type="gramEnd"/>
      <w:r>
        <w:t xml:space="preserve"> in Step 5 by the Rx executable model file’s </w:t>
      </w:r>
      <w:proofErr w:type="spellStart"/>
      <w:r>
        <w:t>AMI_Init</w:t>
      </w:r>
      <w:proofErr w:type="spellEnd"/>
      <w:r>
        <w:t xml:space="preserve"> function which is a complete </w:t>
      </w:r>
    </w:p>
    <w:p w:rsidR="00BD0F7B" w:rsidRDefault="00BD0F7B" w:rsidP="00BD0F7B">
      <w:proofErr w:type="gramStart"/>
      <w:r>
        <w:t>representation</w:t>
      </w:r>
      <w:proofErr w:type="gramEnd"/>
      <w:r>
        <w:t xml:space="preserve"> of the behavior of a given [Algorithmic Model] combined with the channel.</w:t>
      </w:r>
    </w:p>
    <w:p w:rsidR="000B0B92" w:rsidRDefault="000B0B92" w:rsidP="00055155"/>
    <w:p w:rsidR="009E6042" w:rsidRPr="00A10B9E" w:rsidRDefault="009E6042" w:rsidP="009E6042">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Pr>
          <w:rFonts w:ascii="Times New Roman" w:hAnsi="Times New Roman" w:cs="Times New Roman"/>
          <w:i/>
          <w:sz w:val="24"/>
          <w:szCs w:val="24"/>
        </w:rPr>
        <w:t xml:space="preserve"> </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AMI_Init</w:t>
      </w:r>
      <w:proofErr w:type="spellEnd"/>
      <w:r>
        <w:rPr>
          <w:rFonts w:ascii="Times New Roman" w:hAnsi="Times New Roman" w:cs="Times New Roman"/>
          <w:i/>
          <w:sz w:val="24"/>
          <w:szCs w:val="24"/>
        </w:rPr>
        <w:t xml:space="preserve"> /Statistical Simulation</w:t>
      </w:r>
      <w:r w:rsidRPr="00A10B9E">
        <w:rPr>
          <w:rFonts w:ascii="Times New Roman" w:hAnsi="Times New Roman" w:cs="Times New Roman"/>
          <w:i/>
          <w:sz w:val="24"/>
          <w:szCs w:val="24"/>
        </w:rPr>
        <w:t>:</w:t>
      </w:r>
    </w:p>
    <w:p w:rsidR="00F73CD5" w:rsidRDefault="00F73CD5" w:rsidP="00F73CD5"/>
    <w:p w:rsidR="00F73CD5" w:rsidRDefault="00F73CD5" w:rsidP="00F73CD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the Rx for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based flow.</w:t>
      </w:r>
    </w:p>
    <w:p w:rsidR="00F73CD5" w:rsidRDefault="00F73CD5" w:rsidP="00F73CD5">
      <w:pPr>
        <w:pStyle w:val="PlainText"/>
        <w:spacing w:after="8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F73CD5" w:rsidRDefault="00F73CD5"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)(0 1)(1 -0.3 0.4)))”</w:t>
      </w: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 xml:space="preserve">The Rx sends a string back to the Tx </w:t>
      </w:r>
    </w:p>
    <w:p w:rsidR="00F73CD5" w:rsidRDefault="00F73CD5" w:rsidP="00F73CD5">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proofErr w:type="gramStart"/>
      <w:r w:rsidR="00D72E16" w:rsidRPr="00D72E16">
        <w:rPr>
          <w:rFonts w:ascii="Times New Roman" w:hAnsi="Times New Roman" w:cs="Times New Roman"/>
          <w:sz w:val="24"/>
          <w:szCs w:val="24"/>
        </w:rPr>
        <w:t>)(</w:t>
      </w:r>
      <w:proofErr w:type="gramEnd"/>
      <w:r w:rsidR="00D72E16" w:rsidRPr="00D72E16">
        <w:rPr>
          <w:rFonts w:ascii="Times New Roman" w:hAnsi="Times New Roman" w:cs="Times New Roman"/>
          <w:sz w:val="24"/>
          <w:szCs w:val="24"/>
        </w:rPr>
        <w:t>0 1)(1 -0.1)))</w:t>
      </w:r>
      <w:r w:rsidRPr="00A10B9E">
        <w:rPr>
          <w:rFonts w:ascii="Times New Roman" w:hAnsi="Times New Roman" w:cs="Times New Roman"/>
          <w:sz w:val="24"/>
          <w:szCs w:val="24"/>
        </w:rPr>
        <w:t>”</w:t>
      </w:r>
    </w:p>
    <w:p w:rsidR="00D72E16" w:rsidRDefault="00D72E16" w:rsidP="00F73CD5">
      <w:pPr>
        <w:pStyle w:val="PlainText"/>
        <w:spacing w:after="80"/>
        <w:ind w:left="1080"/>
        <w:rPr>
          <w:rFonts w:ascii="Times New Roman" w:hAnsi="Times New Roman" w:cs="Times New Roman"/>
          <w:sz w:val="24"/>
          <w:szCs w:val="24"/>
        </w:rPr>
      </w:pPr>
    </w:p>
    <w:p w:rsidR="00D72E16" w:rsidRDefault="00D72E16"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may have </w:t>
      </w:r>
      <w:r w:rsidR="00DB7BFA">
        <w:rPr>
          <w:rFonts w:ascii="Times New Roman" w:hAnsi="Times New Roman" w:cs="Times New Roman"/>
          <w:sz w:val="24"/>
          <w:szCs w:val="24"/>
        </w:rPr>
        <w:t xml:space="preserve">is to maintain the sum of the coefficients to be 1. </w:t>
      </w:r>
    </w:p>
    <w:p w:rsidR="00114BF9" w:rsidRDefault="00DB7BFA" w:rsidP="00114BF9">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With this additional constraint, t</w:t>
      </w:r>
      <w:r w:rsidR="00F73CD5">
        <w:rPr>
          <w:rFonts w:ascii="Times New Roman" w:hAnsi="Times New Roman" w:cs="Times New Roman"/>
          <w:sz w:val="24"/>
          <w:szCs w:val="24"/>
        </w:rPr>
        <w:t>he new Tx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proofErr w:type="gramStart"/>
      <w:r w:rsidR="00F73CD5">
        <w:rPr>
          <w:rFonts w:ascii="Times New Roman" w:hAnsi="Times New Roman" w:cs="Times New Roman"/>
          <w:sz w:val="24"/>
          <w:szCs w:val="24"/>
        </w:rPr>
        <w:t>)(</w:t>
      </w:r>
      <w:proofErr w:type="gramEnd"/>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p>
    <w:p w:rsidR="00F73CD5" w:rsidRDefault="00F73CD5" w:rsidP="00F73CD5">
      <w:pPr>
        <w:pStyle w:val="PlainText"/>
        <w:spacing w:after="80"/>
        <w:ind w:left="360" w:firstLine="72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p>
    <w:p w:rsidR="00F73CD5" w:rsidRDefault="00F73CD5" w:rsidP="00F73CD5">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taps</w:t>
      </w:r>
      <w:r w:rsidR="00DB7BFA">
        <w:rPr>
          <w:rFonts w:ascii="Times New Roman" w:hAnsi="Times New Roman" w:cs="Times New Roman"/>
          <w:sz w:val="24"/>
          <w:szCs w:val="24"/>
        </w:rPr>
        <w:t>(-1 -0.153) (0 0.77)(1 -0.077)</w:t>
      </w:r>
      <w:r w:rsidRPr="00A10B9E">
        <w:rPr>
          <w:rFonts w:ascii="Times New Roman" w:hAnsi="Times New Roman" w:cs="Times New Roman"/>
          <w:sz w:val="24"/>
          <w:szCs w:val="24"/>
        </w:rPr>
        <w:t>))”</w:t>
      </w:r>
    </w:p>
    <w:p w:rsidR="00F73CD5" w:rsidRDefault="00DB7BFA" w:rsidP="00F73CD5">
      <w:r>
        <w:t xml:space="preserve">The EDA tool completes the rest of the simulation/analysis in the standard </w:t>
      </w:r>
      <w:r w:rsidR="00F37278">
        <w:t>statistical reference flow</w:t>
      </w:r>
      <w:r>
        <w:t>.</w:t>
      </w:r>
    </w:p>
    <w:p w:rsidR="00333982" w:rsidRDefault="00333982" w:rsidP="00333982"/>
    <w:p w:rsidR="00333982" w:rsidRDefault="00333982" w:rsidP="00333982">
      <w:r>
        <w:t>10.2.</w:t>
      </w:r>
      <w:r w:rsidR="00F759B1">
        <w:t>2.</w:t>
      </w:r>
      <w:r>
        <w:t>3.1 Back-Channel Training Reference Flow</w:t>
      </w:r>
      <w:r w:rsidR="00055155">
        <w:t xml:space="preserve"> for </w:t>
      </w:r>
      <w:proofErr w:type="spellStart"/>
      <w:r w:rsidR="0045346A">
        <w:t>AMI_Getwave</w:t>
      </w:r>
      <w:proofErr w:type="spellEnd"/>
      <w:r w:rsidR="0045346A">
        <w:t>/</w:t>
      </w:r>
      <w:r w:rsidR="00055155">
        <w:t>Time Domain Simulation</w:t>
      </w:r>
    </w:p>
    <w:p w:rsidR="00333982" w:rsidRDefault="00333982" w:rsidP="00333982">
      <w:r>
        <w:t>========================================</w:t>
      </w:r>
    </w:p>
    <w:p w:rsidR="00333982" w:rsidRDefault="00333982" w:rsidP="00333982"/>
    <w:p w:rsidR="00333982" w:rsidRDefault="00333982" w:rsidP="00333982">
      <w:r>
        <w:lastRenderedPageBreak/>
        <w:t>To enable the back-channel training to occur</w:t>
      </w:r>
      <w:r w:rsidR="00CE579B">
        <w:t xml:space="preserve"> using the </w:t>
      </w:r>
      <w:proofErr w:type="spellStart"/>
      <w:r w:rsidR="00CE579B">
        <w:t>Getwave</w:t>
      </w:r>
      <w:proofErr w:type="spellEnd"/>
      <w:r w:rsidR="00CE579B">
        <w:t xml:space="preserve"> flow</w:t>
      </w:r>
      <w:r>
        <w:t>,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p>
    <w:p w:rsidR="00333982" w:rsidRDefault="00333982" w:rsidP="00333982">
      <w:proofErr w:type="gramStart"/>
      <w:r>
        <w:t>when</w:t>
      </w:r>
      <w:proofErr w:type="gramEnd"/>
      <w:r>
        <w:t xml:space="preserve"> the stimulus crosses 0.</w:t>
      </w:r>
    </w:p>
    <w:p w:rsidR="00333982" w:rsidRDefault="00333982" w:rsidP="00333982"/>
    <w:p w:rsidR="00333982" w:rsidRDefault="00333982" w:rsidP="00333982">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r>
        <w:t>, these</w:t>
      </w:r>
      <w:r w:rsidR="00CC762E">
        <w:t xml:space="preserve"> </w:t>
      </w:r>
      <w:r>
        <w:t>parameters are read in</w:t>
      </w:r>
      <w:r w:rsidR="003572B7">
        <w:t xml:space="preserve"> using the </w:t>
      </w:r>
      <w:proofErr w:type="spellStart"/>
      <w:r w:rsidR="003572B7" w:rsidRPr="002306FF">
        <w:t>AMI_parameters_out</w:t>
      </w:r>
      <w:proofErr w:type="spellEnd"/>
      <w:r w:rsidR="003572B7">
        <w:t xml:space="preserve"> argument</w:t>
      </w:r>
      <w:r>
        <w:t xml:space="preserve">. Then the Tx </w:t>
      </w:r>
      <w:proofErr w:type="spellStart"/>
      <w:r>
        <w:t>AMI_GetWave</w:t>
      </w:r>
      <w:proofErr w:type="spellEnd"/>
      <w:r>
        <w:t xml:space="preserve"> function is executed.</w:t>
      </w:r>
      <w:r w:rsidR="00CE579B">
        <w:t xml:space="preserve"> The parameter string is created as described in the section “Communication Protocol between the Tx and Rx for Back-channel”</w:t>
      </w:r>
      <w:r w:rsidR="00F73CD5">
        <w:t xml:space="preserve"> in the “Time Domain, </w:t>
      </w:r>
      <w:proofErr w:type="spellStart"/>
      <w:r w:rsidR="00F73CD5">
        <w:t>AMI_Getwave</w:t>
      </w:r>
      <w:proofErr w:type="spellEnd"/>
      <w:r w:rsidR="00F73CD5">
        <w:t xml:space="preserve"> flow”.</w:t>
      </w:r>
    </w:p>
    <w:p w:rsidR="00F73CD5" w:rsidRDefault="00F73CD5" w:rsidP="00333982"/>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r>
        <w:t xml:space="preserve">parameters </w:t>
      </w:r>
      <w:r w:rsidR="00E740E9">
        <w:t xml:space="preserve">based on </w:t>
      </w:r>
      <w:r>
        <w:t>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r w:rsidR="003572B7">
        <w:t xml:space="preserve"> using the </w:t>
      </w:r>
      <w:proofErr w:type="spellStart"/>
      <w:r w:rsidR="003572B7" w:rsidRPr="002306FF">
        <w:t>AMI_parameters_out</w:t>
      </w:r>
      <w:proofErr w:type="spellEnd"/>
      <w:r w:rsidR="003572B7">
        <w:t xml:space="preserve"> argument</w:t>
      </w:r>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r w:rsidR="003572B7">
        <w:t xml:space="preserve"> through the </w:t>
      </w:r>
      <w:proofErr w:type="spellStart"/>
      <w:r w:rsidR="003572B7" w:rsidRPr="002306FF">
        <w:t>AMI_parameters_out</w:t>
      </w:r>
      <w:proofErr w:type="spellEnd"/>
      <w:r w:rsidR="003572B7">
        <w:t xml:space="preserve"> argument</w:t>
      </w:r>
      <w:r>
        <w:t>.</w:t>
      </w:r>
      <w:r w:rsidR="00F73CD5">
        <w:t xml:space="preserve"> The parameter string is created as described in the section “Communication Protocol between the Tx and Rx for Back-channel” in the “Time Domain, </w:t>
      </w:r>
      <w:proofErr w:type="spellStart"/>
      <w:r w:rsidR="00F73CD5">
        <w:t>AMI_Getwave</w:t>
      </w:r>
      <w:proofErr w:type="spellEnd"/>
      <w:r w:rsidR="00F73CD5">
        <w:t xml:space="preserve"> flow”.</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r w:rsidR="0023678D">
        <w:t>_</w:t>
      </w:r>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RPr="00CF5BC8" w:rsidRDefault="00BD2B80" w:rsidP="00BD2B80">
      <w:pPr>
        <w:pStyle w:val="ListParagraph"/>
        <w:numPr>
          <w:ilvl w:val="0"/>
          <w:numId w:val="66"/>
        </w:numPr>
      </w:pPr>
    </w:p>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6C1C3D">
        <w:rPr>
          <w:rFonts w:ascii="Times New Roman" w:hAnsi="Times New Roman" w:cs="Times New Roman"/>
          <w:i/>
          <w:sz w:val="24"/>
          <w:szCs w:val="24"/>
        </w:rPr>
        <w:t xml:space="preserve"> </w:t>
      </w:r>
      <w:r w:rsidRPr="00A10B9E">
        <w:rPr>
          <w:rFonts w:ascii="Times New Roman" w:hAnsi="Times New Roman" w:cs="Times New Roman"/>
          <w:i/>
          <w:sz w:val="24"/>
          <w:szCs w:val="24"/>
        </w:rPr>
        <w:t>Channel Communication</w:t>
      </w:r>
      <w:r w:rsidR="006C1C3D">
        <w:rPr>
          <w:rFonts w:ascii="Times New Roman" w:hAnsi="Times New Roman" w:cs="Times New Roman"/>
          <w:i/>
          <w:sz w:val="24"/>
          <w:szCs w:val="24"/>
        </w:rPr>
        <w:t xml:space="preserve"> for </w:t>
      </w:r>
      <w:r w:rsidR="0045346A" w:rsidRPr="0045346A">
        <w:rPr>
          <w:rFonts w:ascii="Times New Roman" w:hAnsi="Times New Roman" w:cs="Times New Roman"/>
          <w:i/>
          <w:sz w:val="24"/>
          <w:szCs w:val="24"/>
        </w:rPr>
        <w:t>AMI_Getwave/</w:t>
      </w:r>
      <w:r w:rsidR="006C1C3D">
        <w:rPr>
          <w:rFonts w:ascii="Times New Roman" w:hAnsi="Times New Roman" w:cs="Times New Roman"/>
          <w:i/>
          <w:sz w:val="24"/>
          <w:szCs w:val="24"/>
        </w:rPr>
        <w:t>Time Domain Simulation</w:t>
      </w:r>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156AC2" w:rsidRDefault="005E2BE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BCI(</w:t>
      </w:r>
      <w:proofErr w:type="gramEnd"/>
      <w:r>
        <w:rPr>
          <w:rFonts w:ascii="Times New Roman" w:hAnsi="Times New Roman" w:cs="Times New Roman"/>
          <w:sz w:val="24"/>
          <w:szCs w:val="24"/>
        </w:rPr>
        <w:t>taps (-1 0)(0 0)(1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BD2B80" w:rsidRDefault="00BD2B80" w:rsidP="00BD2B80">
      <w:pPr>
        <w:pStyle w:val="PlainText"/>
        <w:spacing w:after="80"/>
        <w:ind w:left="1080"/>
        <w:rPr>
          <w:rFonts w:ascii="Times New Roman" w:hAnsi="Times New Roman" w:cs="Times New Roman"/>
          <w:sz w:val="24"/>
          <w:szCs w:val="24"/>
        </w:rPr>
      </w:pPr>
      <w:r w:rsidRPr="00A10B9E">
        <w:rPr>
          <w:rFonts w:ascii="Times New Roman" w:hAnsi="Times New Roman" w:cs="Times New Roman"/>
          <w:sz w:val="24"/>
          <w:szCs w:val="24"/>
        </w:rPr>
        <w:t>“(BCI (taps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The new Tx tap coefficient become (-1 -0.0625) (0 0.84375</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 xml:space="preserve">taps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BCI  (</w:t>
      </w:r>
      <w:proofErr w:type="gramEnd"/>
      <w:r w:rsidRPr="00A10B9E">
        <w:rPr>
          <w:rFonts w:ascii="Times New Roman" w:hAnsi="Times New Roman" w:cs="Times New Roman"/>
          <w:sz w:val="24"/>
          <w:szCs w:val="24"/>
        </w:rPr>
        <w:t xml:space="preserve">taps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may mean, the Tx pre cursor has reached its internal limit of -0.3125 as set by the Tx. (-1 -0.3125) (0 0.375) (1 -0.3125).</w:t>
      </w:r>
    </w:p>
    <w:p w:rsidR="00BD2B80" w:rsidRDefault="00BD2B80" w:rsidP="00BD2B80">
      <w:r>
        <w:t xml:space="preserve">This cycle continues till the Rx determines if no more adjustment is needed or if total number of bits for back 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w:t>
      </w:r>
      <w:proofErr w:type="gramStart"/>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 xml:space="preserve">(taps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t xml:space="preserve">The EDA tool intercepts this parameter string and finds the </w:t>
      </w:r>
      <w:proofErr w:type="spellStart"/>
      <w:r>
        <w:t>Training_Done</w:t>
      </w:r>
      <w:proofErr w:type="spellEnd"/>
      <w:r>
        <w:t xml:space="preserve"> parameter and terminates the Back Channel communication by ceasing to transmit the parameters between the </w:t>
      </w:r>
      <w:proofErr w:type="gramStart"/>
      <w:r>
        <w:t>Tx</w:t>
      </w:r>
      <w:proofErr w:type="gramEnd"/>
      <w:r>
        <w:t xml:space="preserve"> and Rx.</w:t>
      </w:r>
    </w:p>
    <w:p w:rsidR="00D71581" w:rsidRDefault="00D71581" w:rsidP="00333982"/>
    <w:p w:rsidR="00C60239" w:rsidRDefault="00C60239" w:rsidP="00333982"/>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E8A" w:rsidRDefault="00CD1E8A">
      <w:r>
        <w:separator/>
      </w:r>
    </w:p>
  </w:endnote>
  <w:endnote w:type="continuationSeparator" w:id="0">
    <w:p w:rsidR="00CD1E8A" w:rsidRDefault="00CD1E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572383" w:rsidP="00BC56BB">
    <w:pPr>
      <w:pStyle w:val="Footer"/>
      <w:tabs>
        <w:tab w:val="clear" w:pos="4320"/>
        <w:tab w:val="clear" w:pos="8640"/>
        <w:tab w:val="right" w:pos="9540"/>
      </w:tabs>
      <w:jc w:val="center"/>
    </w:pPr>
    <w:r w:rsidRPr="00F16161">
      <w:rPr>
        <w:rStyle w:val="PageNumber"/>
        <w:sz w:val="20"/>
        <w:szCs w:val="20"/>
      </w:rPr>
      <w:fldChar w:fldCharType="begin"/>
    </w:r>
    <w:r w:rsidR="00BD0F7B" w:rsidRPr="00F16161">
      <w:rPr>
        <w:rStyle w:val="PageNumber"/>
        <w:sz w:val="20"/>
        <w:szCs w:val="20"/>
      </w:rPr>
      <w:instrText xml:space="preserve"> PAGE </w:instrText>
    </w:r>
    <w:r w:rsidRPr="00F16161">
      <w:rPr>
        <w:rStyle w:val="PageNumber"/>
        <w:sz w:val="20"/>
        <w:szCs w:val="20"/>
      </w:rPr>
      <w:fldChar w:fldCharType="separate"/>
    </w:r>
    <w:r w:rsidR="00F43792">
      <w:rPr>
        <w:rStyle w:val="PageNumber"/>
        <w:noProof/>
        <w:sz w:val="20"/>
        <w:szCs w:val="20"/>
      </w:rPr>
      <w:t>14</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Pr="000C746A" w:rsidRDefault="00572383" w:rsidP="00BC56BB">
    <w:pPr>
      <w:pStyle w:val="Footer"/>
      <w:tabs>
        <w:tab w:val="clear" w:pos="4320"/>
        <w:tab w:val="clear" w:pos="8640"/>
        <w:tab w:val="right" w:pos="9540"/>
      </w:tabs>
      <w:jc w:val="center"/>
      <w:rPr>
        <w:szCs w:val="20"/>
      </w:rPr>
    </w:pPr>
    <w:r w:rsidRPr="000C746A">
      <w:rPr>
        <w:rStyle w:val="PageNumber"/>
        <w:szCs w:val="20"/>
      </w:rPr>
      <w:fldChar w:fldCharType="begin"/>
    </w:r>
    <w:r w:rsidR="00BD0F7B" w:rsidRPr="000C746A">
      <w:rPr>
        <w:rStyle w:val="PageNumber"/>
        <w:szCs w:val="20"/>
      </w:rPr>
      <w:instrText xml:space="preserve"> PAGE </w:instrText>
    </w:r>
    <w:r w:rsidRPr="000C746A">
      <w:rPr>
        <w:rStyle w:val="PageNumber"/>
        <w:szCs w:val="20"/>
      </w:rPr>
      <w:fldChar w:fldCharType="separate"/>
    </w:r>
    <w:r w:rsidR="00F43792">
      <w:rPr>
        <w:rStyle w:val="PageNumber"/>
        <w:noProof/>
        <w:szCs w:val="20"/>
      </w:rPr>
      <w:t>15</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E8A" w:rsidRDefault="00CD1E8A">
      <w:r>
        <w:separator/>
      </w:r>
    </w:p>
  </w:footnote>
  <w:footnote w:type="continuationSeparator" w:id="0">
    <w:p w:rsidR="00CD1E8A" w:rsidRDefault="00CD1E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BD0F7B">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7B" w:rsidRDefault="00BD0F7B" w:rsidP="00BC56BB">
    <w:pPr>
      <w:pStyle w:val="Header"/>
      <w:jc w:val="right"/>
    </w:pPr>
    <w:r>
      <w:t>IBIS Specification Change Template, Rev. 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39938"/>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A68"/>
    <w:rsid w:val="0001327B"/>
    <w:rsid w:val="0001335B"/>
    <w:rsid w:val="0001634D"/>
    <w:rsid w:val="00017A01"/>
    <w:rsid w:val="0002165B"/>
    <w:rsid w:val="0002221D"/>
    <w:rsid w:val="000227C3"/>
    <w:rsid w:val="00022B96"/>
    <w:rsid w:val="00026608"/>
    <w:rsid w:val="00027139"/>
    <w:rsid w:val="00027975"/>
    <w:rsid w:val="00027AB5"/>
    <w:rsid w:val="00031605"/>
    <w:rsid w:val="0003190E"/>
    <w:rsid w:val="00031E24"/>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605BE"/>
    <w:rsid w:val="00061188"/>
    <w:rsid w:val="00064761"/>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3DD"/>
    <w:rsid w:val="000A722B"/>
    <w:rsid w:val="000B0B92"/>
    <w:rsid w:val="000B12EE"/>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43C5"/>
    <w:rsid w:val="00114BF9"/>
    <w:rsid w:val="00115366"/>
    <w:rsid w:val="00115BD2"/>
    <w:rsid w:val="0011797E"/>
    <w:rsid w:val="00121052"/>
    <w:rsid w:val="001213F8"/>
    <w:rsid w:val="0012267B"/>
    <w:rsid w:val="00122FF3"/>
    <w:rsid w:val="00127944"/>
    <w:rsid w:val="00127D75"/>
    <w:rsid w:val="001323EC"/>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4CAC"/>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797A"/>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24A2"/>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21C2"/>
    <w:rsid w:val="00344264"/>
    <w:rsid w:val="00344319"/>
    <w:rsid w:val="00344364"/>
    <w:rsid w:val="0034647D"/>
    <w:rsid w:val="003475DE"/>
    <w:rsid w:val="00350610"/>
    <w:rsid w:val="0035071E"/>
    <w:rsid w:val="00352E81"/>
    <w:rsid w:val="00353098"/>
    <w:rsid w:val="00353B15"/>
    <w:rsid w:val="00355101"/>
    <w:rsid w:val="0035596C"/>
    <w:rsid w:val="003570D2"/>
    <w:rsid w:val="003572B7"/>
    <w:rsid w:val="00357A94"/>
    <w:rsid w:val="003614DF"/>
    <w:rsid w:val="00364EE3"/>
    <w:rsid w:val="003661C1"/>
    <w:rsid w:val="00367359"/>
    <w:rsid w:val="00370A2F"/>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77B3E"/>
    <w:rsid w:val="00381731"/>
    <w:rsid w:val="003829E8"/>
    <w:rsid w:val="00382A35"/>
    <w:rsid w:val="00382E1A"/>
    <w:rsid w:val="00382E57"/>
    <w:rsid w:val="00382F0A"/>
    <w:rsid w:val="0038322D"/>
    <w:rsid w:val="00385170"/>
    <w:rsid w:val="00385239"/>
    <w:rsid w:val="003857C0"/>
    <w:rsid w:val="0038631D"/>
    <w:rsid w:val="00386D0A"/>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46AA"/>
    <w:rsid w:val="003C4739"/>
    <w:rsid w:val="003C7767"/>
    <w:rsid w:val="003C78C8"/>
    <w:rsid w:val="003D0269"/>
    <w:rsid w:val="003D2E5F"/>
    <w:rsid w:val="003D4551"/>
    <w:rsid w:val="003D5D19"/>
    <w:rsid w:val="003D7A47"/>
    <w:rsid w:val="003E1B0F"/>
    <w:rsid w:val="003E267C"/>
    <w:rsid w:val="003E34D4"/>
    <w:rsid w:val="003E5265"/>
    <w:rsid w:val="003E68BE"/>
    <w:rsid w:val="003E7744"/>
    <w:rsid w:val="003F2E68"/>
    <w:rsid w:val="003F422C"/>
    <w:rsid w:val="003F6865"/>
    <w:rsid w:val="003F6A31"/>
    <w:rsid w:val="0040101D"/>
    <w:rsid w:val="00401361"/>
    <w:rsid w:val="0040157D"/>
    <w:rsid w:val="00401E93"/>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2383"/>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FC7"/>
    <w:rsid w:val="0066354B"/>
    <w:rsid w:val="00664C6D"/>
    <w:rsid w:val="006659CF"/>
    <w:rsid w:val="006663C0"/>
    <w:rsid w:val="00671F4D"/>
    <w:rsid w:val="00675875"/>
    <w:rsid w:val="0067710D"/>
    <w:rsid w:val="0067783E"/>
    <w:rsid w:val="00677C9B"/>
    <w:rsid w:val="0068138A"/>
    <w:rsid w:val="00681E47"/>
    <w:rsid w:val="00682A78"/>
    <w:rsid w:val="00682D67"/>
    <w:rsid w:val="0068475A"/>
    <w:rsid w:val="00685FB6"/>
    <w:rsid w:val="0069039E"/>
    <w:rsid w:val="00690A38"/>
    <w:rsid w:val="006920B9"/>
    <w:rsid w:val="0069378F"/>
    <w:rsid w:val="00693C9D"/>
    <w:rsid w:val="00694113"/>
    <w:rsid w:val="006945CC"/>
    <w:rsid w:val="006958A1"/>
    <w:rsid w:val="00697DB4"/>
    <w:rsid w:val="006A015E"/>
    <w:rsid w:val="006A28E1"/>
    <w:rsid w:val="006A4967"/>
    <w:rsid w:val="006A7539"/>
    <w:rsid w:val="006B242C"/>
    <w:rsid w:val="006B2568"/>
    <w:rsid w:val="006B266E"/>
    <w:rsid w:val="006B2678"/>
    <w:rsid w:val="006B26BE"/>
    <w:rsid w:val="006B292F"/>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923"/>
    <w:rsid w:val="006D7B80"/>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4D79"/>
    <w:rsid w:val="0072512C"/>
    <w:rsid w:val="007253EF"/>
    <w:rsid w:val="0072632B"/>
    <w:rsid w:val="007265A8"/>
    <w:rsid w:val="00726F51"/>
    <w:rsid w:val="00727FD6"/>
    <w:rsid w:val="00727FFE"/>
    <w:rsid w:val="00731EAC"/>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56C6"/>
    <w:rsid w:val="0077673E"/>
    <w:rsid w:val="007773C3"/>
    <w:rsid w:val="00781EF1"/>
    <w:rsid w:val="00783314"/>
    <w:rsid w:val="00783A28"/>
    <w:rsid w:val="007848F3"/>
    <w:rsid w:val="0079068F"/>
    <w:rsid w:val="007910FB"/>
    <w:rsid w:val="00791F3D"/>
    <w:rsid w:val="007936BA"/>
    <w:rsid w:val="00793B82"/>
    <w:rsid w:val="0079419E"/>
    <w:rsid w:val="007947DD"/>
    <w:rsid w:val="00794A45"/>
    <w:rsid w:val="007955B7"/>
    <w:rsid w:val="007A0BCC"/>
    <w:rsid w:val="007A2B39"/>
    <w:rsid w:val="007A3277"/>
    <w:rsid w:val="007A3764"/>
    <w:rsid w:val="007A4245"/>
    <w:rsid w:val="007A5EE0"/>
    <w:rsid w:val="007A67D3"/>
    <w:rsid w:val="007A7867"/>
    <w:rsid w:val="007B0C44"/>
    <w:rsid w:val="007B162D"/>
    <w:rsid w:val="007B1C70"/>
    <w:rsid w:val="007B3AE5"/>
    <w:rsid w:val="007B44D4"/>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4F48"/>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54F"/>
    <w:rsid w:val="008B6633"/>
    <w:rsid w:val="008B6D30"/>
    <w:rsid w:val="008B7401"/>
    <w:rsid w:val="008C074F"/>
    <w:rsid w:val="008C4D49"/>
    <w:rsid w:val="008C7C9A"/>
    <w:rsid w:val="008D092D"/>
    <w:rsid w:val="008D29EE"/>
    <w:rsid w:val="008D2BF4"/>
    <w:rsid w:val="008D2ED6"/>
    <w:rsid w:val="008D710A"/>
    <w:rsid w:val="008D7BE5"/>
    <w:rsid w:val="008D7C75"/>
    <w:rsid w:val="008E133C"/>
    <w:rsid w:val="008E1DB6"/>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6D4A"/>
    <w:rsid w:val="00907990"/>
    <w:rsid w:val="00910E1A"/>
    <w:rsid w:val="0091289B"/>
    <w:rsid w:val="0091508B"/>
    <w:rsid w:val="00916997"/>
    <w:rsid w:val="0091778B"/>
    <w:rsid w:val="009208A2"/>
    <w:rsid w:val="00921EC0"/>
    <w:rsid w:val="009223F1"/>
    <w:rsid w:val="00933EE2"/>
    <w:rsid w:val="0093509C"/>
    <w:rsid w:val="009369EE"/>
    <w:rsid w:val="00936FBC"/>
    <w:rsid w:val="00937352"/>
    <w:rsid w:val="009377BF"/>
    <w:rsid w:val="00940426"/>
    <w:rsid w:val="00941BBA"/>
    <w:rsid w:val="0094246C"/>
    <w:rsid w:val="009442D7"/>
    <w:rsid w:val="0094505D"/>
    <w:rsid w:val="0094636F"/>
    <w:rsid w:val="009475B1"/>
    <w:rsid w:val="00950715"/>
    <w:rsid w:val="00952449"/>
    <w:rsid w:val="009541F4"/>
    <w:rsid w:val="0095472A"/>
    <w:rsid w:val="00955FC1"/>
    <w:rsid w:val="00956BBF"/>
    <w:rsid w:val="009604F3"/>
    <w:rsid w:val="00961B8D"/>
    <w:rsid w:val="00961FDE"/>
    <w:rsid w:val="009621F2"/>
    <w:rsid w:val="00964F39"/>
    <w:rsid w:val="009658B7"/>
    <w:rsid w:val="009661A2"/>
    <w:rsid w:val="00966E0E"/>
    <w:rsid w:val="00972914"/>
    <w:rsid w:val="00972E27"/>
    <w:rsid w:val="0097518A"/>
    <w:rsid w:val="00977F8E"/>
    <w:rsid w:val="009813B8"/>
    <w:rsid w:val="00981ADA"/>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3E53"/>
    <w:rsid w:val="009E49B7"/>
    <w:rsid w:val="009E4E5D"/>
    <w:rsid w:val="009E6042"/>
    <w:rsid w:val="009F0290"/>
    <w:rsid w:val="009F0A99"/>
    <w:rsid w:val="009F11D7"/>
    <w:rsid w:val="009F30C1"/>
    <w:rsid w:val="009F3E57"/>
    <w:rsid w:val="009F52F7"/>
    <w:rsid w:val="009F53B0"/>
    <w:rsid w:val="009F5C87"/>
    <w:rsid w:val="009F5F45"/>
    <w:rsid w:val="009F606D"/>
    <w:rsid w:val="009F77B7"/>
    <w:rsid w:val="00A01E30"/>
    <w:rsid w:val="00A0410D"/>
    <w:rsid w:val="00A04B64"/>
    <w:rsid w:val="00A10B9E"/>
    <w:rsid w:val="00A14470"/>
    <w:rsid w:val="00A17816"/>
    <w:rsid w:val="00A17BF8"/>
    <w:rsid w:val="00A200FA"/>
    <w:rsid w:val="00A22CCD"/>
    <w:rsid w:val="00A235E3"/>
    <w:rsid w:val="00A23853"/>
    <w:rsid w:val="00A272DF"/>
    <w:rsid w:val="00A3091A"/>
    <w:rsid w:val="00A31B71"/>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BAB"/>
    <w:rsid w:val="00A9437B"/>
    <w:rsid w:val="00A944FA"/>
    <w:rsid w:val="00A95A30"/>
    <w:rsid w:val="00A96FE7"/>
    <w:rsid w:val="00AA5C1A"/>
    <w:rsid w:val="00AA5F12"/>
    <w:rsid w:val="00AB0F62"/>
    <w:rsid w:val="00AB1182"/>
    <w:rsid w:val="00AB20F4"/>
    <w:rsid w:val="00AB268F"/>
    <w:rsid w:val="00AB4A5C"/>
    <w:rsid w:val="00AB4BA7"/>
    <w:rsid w:val="00AB4D6B"/>
    <w:rsid w:val="00AB5F81"/>
    <w:rsid w:val="00AB67FE"/>
    <w:rsid w:val="00AB75C1"/>
    <w:rsid w:val="00AB7914"/>
    <w:rsid w:val="00AC1DD4"/>
    <w:rsid w:val="00AC2985"/>
    <w:rsid w:val="00AC41D0"/>
    <w:rsid w:val="00AC4830"/>
    <w:rsid w:val="00AC6345"/>
    <w:rsid w:val="00AC71D8"/>
    <w:rsid w:val="00AD0E6D"/>
    <w:rsid w:val="00AD5596"/>
    <w:rsid w:val="00AD7A76"/>
    <w:rsid w:val="00AE3942"/>
    <w:rsid w:val="00AE3A7C"/>
    <w:rsid w:val="00AE3B24"/>
    <w:rsid w:val="00AE428C"/>
    <w:rsid w:val="00AE55A4"/>
    <w:rsid w:val="00AE681A"/>
    <w:rsid w:val="00AF2339"/>
    <w:rsid w:val="00AF35A3"/>
    <w:rsid w:val="00AF3B41"/>
    <w:rsid w:val="00AF3B49"/>
    <w:rsid w:val="00AF45C9"/>
    <w:rsid w:val="00AF53E9"/>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B7A"/>
    <w:rsid w:val="00B22BE8"/>
    <w:rsid w:val="00B230B2"/>
    <w:rsid w:val="00B24054"/>
    <w:rsid w:val="00B242C5"/>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7A40"/>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FB5"/>
    <w:rsid w:val="00BC022D"/>
    <w:rsid w:val="00BC240E"/>
    <w:rsid w:val="00BC2560"/>
    <w:rsid w:val="00BC56BB"/>
    <w:rsid w:val="00BC5F6A"/>
    <w:rsid w:val="00BC6A89"/>
    <w:rsid w:val="00BC7034"/>
    <w:rsid w:val="00BD0F7B"/>
    <w:rsid w:val="00BD167C"/>
    <w:rsid w:val="00BD24E5"/>
    <w:rsid w:val="00BD2B80"/>
    <w:rsid w:val="00BD4E99"/>
    <w:rsid w:val="00BD632A"/>
    <w:rsid w:val="00BE01F8"/>
    <w:rsid w:val="00BE0A41"/>
    <w:rsid w:val="00BE18DC"/>
    <w:rsid w:val="00BE1DFA"/>
    <w:rsid w:val="00BE55D6"/>
    <w:rsid w:val="00BE6297"/>
    <w:rsid w:val="00BE6352"/>
    <w:rsid w:val="00BE68C5"/>
    <w:rsid w:val="00BF0FAB"/>
    <w:rsid w:val="00BF4234"/>
    <w:rsid w:val="00BF4E6E"/>
    <w:rsid w:val="00BF728B"/>
    <w:rsid w:val="00BF74F1"/>
    <w:rsid w:val="00BF7D24"/>
    <w:rsid w:val="00C002B7"/>
    <w:rsid w:val="00C0194F"/>
    <w:rsid w:val="00C023D1"/>
    <w:rsid w:val="00C02B4C"/>
    <w:rsid w:val="00C10620"/>
    <w:rsid w:val="00C10B18"/>
    <w:rsid w:val="00C10E9A"/>
    <w:rsid w:val="00C13151"/>
    <w:rsid w:val="00C1387C"/>
    <w:rsid w:val="00C147D0"/>
    <w:rsid w:val="00C14F60"/>
    <w:rsid w:val="00C20660"/>
    <w:rsid w:val="00C249AA"/>
    <w:rsid w:val="00C24DB9"/>
    <w:rsid w:val="00C278B7"/>
    <w:rsid w:val="00C306E1"/>
    <w:rsid w:val="00C32202"/>
    <w:rsid w:val="00C32CF5"/>
    <w:rsid w:val="00C32D86"/>
    <w:rsid w:val="00C33823"/>
    <w:rsid w:val="00C35DDF"/>
    <w:rsid w:val="00C3643E"/>
    <w:rsid w:val="00C42270"/>
    <w:rsid w:val="00C4259F"/>
    <w:rsid w:val="00C444CB"/>
    <w:rsid w:val="00C447CE"/>
    <w:rsid w:val="00C46F0F"/>
    <w:rsid w:val="00C47003"/>
    <w:rsid w:val="00C474CD"/>
    <w:rsid w:val="00C50195"/>
    <w:rsid w:val="00C51534"/>
    <w:rsid w:val="00C52764"/>
    <w:rsid w:val="00C5580F"/>
    <w:rsid w:val="00C5590D"/>
    <w:rsid w:val="00C5656C"/>
    <w:rsid w:val="00C5749E"/>
    <w:rsid w:val="00C60239"/>
    <w:rsid w:val="00C61762"/>
    <w:rsid w:val="00C6246B"/>
    <w:rsid w:val="00C63313"/>
    <w:rsid w:val="00C63588"/>
    <w:rsid w:val="00C6535E"/>
    <w:rsid w:val="00C656A0"/>
    <w:rsid w:val="00C67824"/>
    <w:rsid w:val="00C703C3"/>
    <w:rsid w:val="00C72D10"/>
    <w:rsid w:val="00C72DB7"/>
    <w:rsid w:val="00C73116"/>
    <w:rsid w:val="00C7320A"/>
    <w:rsid w:val="00C736D2"/>
    <w:rsid w:val="00C73C4E"/>
    <w:rsid w:val="00C76A14"/>
    <w:rsid w:val="00C776EB"/>
    <w:rsid w:val="00C77B2B"/>
    <w:rsid w:val="00C80865"/>
    <w:rsid w:val="00C80B14"/>
    <w:rsid w:val="00C80B76"/>
    <w:rsid w:val="00C811A1"/>
    <w:rsid w:val="00C814D7"/>
    <w:rsid w:val="00C82ECA"/>
    <w:rsid w:val="00C90C90"/>
    <w:rsid w:val="00C915BC"/>
    <w:rsid w:val="00C91795"/>
    <w:rsid w:val="00C97CA3"/>
    <w:rsid w:val="00CA131B"/>
    <w:rsid w:val="00CA3B8E"/>
    <w:rsid w:val="00CA4082"/>
    <w:rsid w:val="00CA417A"/>
    <w:rsid w:val="00CA63B6"/>
    <w:rsid w:val="00CA7016"/>
    <w:rsid w:val="00CA7879"/>
    <w:rsid w:val="00CA7C1C"/>
    <w:rsid w:val="00CB1D89"/>
    <w:rsid w:val="00CB2456"/>
    <w:rsid w:val="00CB34D4"/>
    <w:rsid w:val="00CB43EA"/>
    <w:rsid w:val="00CB450D"/>
    <w:rsid w:val="00CB7D21"/>
    <w:rsid w:val="00CC1A50"/>
    <w:rsid w:val="00CC27E0"/>
    <w:rsid w:val="00CC7354"/>
    <w:rsid w:val="00CC762E"/>
    <w:rsid w:val="00CC7DAE"/>
    <w:rsid w:val="00CD1E8A"/>
    <w:rsid w:val="00CD1EBA"/>
    <w:rsid w:val="00CD2134"/>
    <w:rsid w:val="00CD3286"/>
    <w:rsid w:val="00CD39A3"/>
    <w:rsid w:val="00CD4D6C"/>
    <w:rsid w:val="00CD7843"/>
    <w:rsid w:val="00CE1226"/>
    <w:rsid w:val="00CE1FDD"/>
    <w:rsid w:val="00CE21C7"/>
    <w:rsid w:val="00CE2A56"/>
    <w:rsid w:val="00CE2F2C"/>
    <w:rsid w:val="00CE43F7"/>
    <w:rsid w:val="00CE579B"/>
    <w:rsid w:val="00CE67DB"/>
    <w:rsid w:val="00CE6F6C"/>
    <w:rsid w:val="00CE72C3"/>
    <w:rsid w:val="00CE757D"/>
    <w:rsid w:val="00CE7FB0"/>
    <w:rsid w:val="00CF0004"/>
    <w:rsid w:val="00CF0E5B"/>
    <w:rsid w:val="00CF32D0"/>
    <w:rsid w:val="00CF32FC"/>
    <w:rsid w:val="00CF4215"/>
    <w:rsid w:val="00CF4B6D"/>
    <w:rsid w:val="00CF5BC8"/>
    <w:rsid w:val="00CF6100"/>
    <w:rsid w:val="00D02ABF"/>
    <w:rsid w:val="00D03E8C"/>
    <w:rsid w:val="00D05984"/>
    <w:rsid w:val="00D0625E"/>
    <w:rsid w:val="00D067FD"/>
    <w:rsid w:val="00D06A09"/>
    <w:rsid w:val="00D06E74"/>
    <w:rsid w:val="00D07194"/>
    <w:rsid w:val="00D125E7"/>
    <w:rsid w:val="00D13BE9"/>
    <w:rsid w:val="00D14F49"/>
    <w:rsid w:val="00D17085"/>
    <w:rsid w:val="00D1765C"/>
    <w:rsid w:val="00D20E42"/>
    <w:rsid w:val="00D240EE"/>
    <w:rsid w:val="00D246F0"/>
    <w:rsid w:val="00D31346"/>
    <w:rsid w:val="00D31964"/>
    <w:rsid w:val="00D319C0"/>
    <w:rsid w:val="00D32FF8"/>
    <w:rsid w:val="00D336DD"/>
    <w:rsid w:val="00D43998"/>
    <w:rsid w:val="00D43B31"/>
    <w:rsid w:val="00D4432F"/>
    <w:rsid w:val="00D44E9D"/>
    <w:rsid w:val="00D45845"/>
    <w:rsid w:val="00D45C8A"/>
    <w:rsid w:val="00D5046C"/>
    <w:rsid w:val="00D54901"/>
    <w:rsid w:val="00D633D5"/>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802C3"/>
    <w:rsid w:val="00D81EC5"/>
    <w:rsid w:val="00D83290"/>
    <w:rsid w:val="00D86833"/>
    <w:rsid w:val="00D87B38"/>
    <w:rsid w:val="00D901D7"/>
    <w:rsid w:val="00D90692"/>
    <w:rsid w:val="00D910D8"/>
    <w:rsid w:val="00D912D9"/>
    <w:rsid w:val="00D9273F"/>
    <w:rsid w:val="00D9333D"/>
    <w:rsid w:val="00D93523"/>
    <w:rsid w:val="00D95656"/>
    <w:rsid w:val="00D95E19"/>
    <w:rsid w:val="00D96E8F"/>
    <w:rsid w:val="00DA20C0"/>
    <w:rsid w:val="00DA4669"/>
    <w:rsid w:val="00DA5A8F"/>
    <w:rsid w:val="00DA5D82"/>
    <w:rsid w:val="00DA7924"/>
    <w:rsid w:val="00DB4113"/>
    <w:rsid w:val="00DB75EF"/>
    <w:rsid w:val="00DB7BFA"/>
    <w:rsid w:val="00DC3F22"/>
    <w:rsid w:val="00DC66DB"/>
    <w:rsid w:val="00DC6ADB"/>
    <w:rsid w:val="00DC72CD"/>
    <w:rsid w:val="00DD1948"/>
    <w:rsid w:val="00DD62F7"/>
    <w:rsid w:val="00DD7337"/>
    <w:rsid w:val="00DD7CAC"/>
    <w:rsid w:val="00DE0513"/>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3F30"/>
    <w:rsid w:val="00E04898"/>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EC8"/>
    <w:rsid w:val="00EA663D"/>
    <w:rsid w:val="00EA7F04"/>
    <w:rsid w:val="00EB01A7"/>
    <w:rsid w:val="00EB2256"/>
    <w:rsid w:val="00EB3B96"/>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6CF2"/>
    <w:rsid w:val="00EF01E0"/>
    <w:rsid w:val="00EF1694"/>
    <w:rsid w:val="00EF175C"/>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267D4"/>
    <w:rsid w:val="00F301E1"/>
    <w:rsid w:val="00F329CA"/>
    <w:rsid w:val="00F3305A"/>
    <w:rsid w:val="00F336EF"/>
    <w:rsid w:val="00F339B7"/>
    <w:rsid w:val="00F33DBA"/>
    <w:rsid w:val="00F37278"/>
    <w:rsid w:val="00F43792"/>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3101"/>
    <w:rsid w:val="00FF3377"/>
    <w:rsid w:val="00FF3482"/>
    <w:rsid w:val="00FF4C9E"/>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D4ECE-9638-4FFF-B008-EB84EACDD16D}">
  <ds:schemaRefs>
    <ds:schemaRef ds:uri="http://schemas.openxmlformats.org/officeDocument/2006/bibliography"/>
  </ds:schemaRefs>
</ds:datastoreItem>
</file>

<file path=customXml/itemProps2.xml><?xml version="1.0" encoding="utf-8"?>
<ds:datastoreItem xmlns:ds="http://schemas.openxmlformats.org/officeDocument/2006/customXml" ds:itemID="{4D6BC1A8-E4BE-4B71-A3F4-E979AE118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4719</Words>
  <Characters>26900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31556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2014-04-04T13:52:00Z</dcterms:created>
  <dcterms:modified xsi:type="dcterms:W3CDTF">2014-04-04T13:53:00Z</dcterms:modified>
</cp:coreProperties>
</file>