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E8F"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15074A" w:rsidRPr="00175664" w:rsidRDefault="006B242C" w:rsidP="00175664">
      <w:pPr>
        <w:pStyle w:val="HTMLPreformatted"/>
        <w:jc w:val="center"/>
        <w:rPr>
          <w:rFonts w:ascii="Times New Roman" w:hAnsi="Times New Roman" w:cs="Times New Roman"/>
          <w:b/>
          <w:sz w:val="32"/>
          <w:szCs w:val="32"/>
        </w:rPr>
      </w:pPr>
      <w:r>
        <w:rPr>
          <w:rFonts w:ascii="Times New Roman" w:hAnsi="Times New Roman" w:cs="Times New Roman"/>
          <w:b/>
          <w:sz w:val="32"/>
          <w:szCs w:val="32"/>
        </w:rPr>
        <w:t>Draft</w:t>
      </w:r>
      <w:r w:rsidR="009F0290">
        <w:rPr>
          <w:rFonts w:ascii="Times New Roman" w:hAnsi="Times New Roman" w:cs="Times New Roman"/>
          <w:b/>
          <w:sz w:val="32"/>
          <w:szCs w:val="32"/>
        </w:rPr>
        <w:t xml:space="preserve"> </w:t>
      </w:r>
      <w:del w:id="3" w:author="Author">
        <w:r w:rsidR="004A0C91">
          <w:rPr>
            <w:rFonts w:ascii="Times New Roman" w:hAnsi="Times New Roman" w:cs="Times New Roman"/>
            <w:b/>
            <w:sz w:val="32"/>
            <w:szCs w:val="32"/>
          </w:rPr>
          <w:delText>5</w:delText>
        </w:r>
      </w:del>
      <w:ins w:id="4" w:author="Author">
        <w:r w:rsidR="009621F2">
          <w:rPr>
            <w:rFonts w:ascii="Times New Roman" w:hAnsi="Times New Roman" w:cs="Times New Roman"/>
            <w:b/>
            <w:sz w:val="32"/>
            <w:szCs w:val="32"/>
          </w:rPr>
          <w:t>6</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sidR="000954EC">
        <w:rPr>
          <w:rFonts w:ascii="Times New Roman" w:hAnsi="Times New Roman" w:cs="Times New Roman"/>
          <w:sz w:val="24"/>
          <w:szCs w:val="24"/>
        </w:rPr>
        <w:tab/>
      </w:r>
      <w:r w:rsidR="00B809D0">
        <w:rPr>
          <w:rFonts w:ascii="Times New Roman" w:hAnsi="Times New Roman" w:cs="Times New Roman"/>
          <w:i/>
          <w:sz w:val="24"/>
          <w:szCs w:val="24"/>
        </w:rPr>
        <w:t>Back-Channel S</w:t>
      </w:r>
      <w:r w:rsidR="00BB5158" w:rsidRPr="00BB5158">
        <w:rPr>
          <w:rFonts w:ascii="Times New Roman" w:hAnsi="Times New Roman" w:cs="Times New Roman"/>
          <w:i/>
          <w:sz w:val="24"/>
          <w:szCs w:val="24"/>
        </w:rPr>
        <w:t>upport</w:t>
      </w: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sidR="000954EC">
        <w:rPr>
          <w:rFonts w:ascii="Times New Roman" w:hAnsi="Times New Roman" w:cs="Times New Roman"/>
          <w:sz w:val="24"/>
          <w:szCs w:val="24"/>
        </w:rPr>
        <w:tab/>
      </w:r>
      <w:r w:rsidR="00BB5158" w:rsidRPr="00BB5158">
        <w:rPr>
          <w:rFonts w:ascii="Times New Roman" w:hAnsi="Times New Roman" w:cs="Times New Roman"/>
          <w:i/>
          <w:sz w:val="24"/>
          <w:szCs w:val="24"/>
        </w:rPr>
        <w:t>Marcus Van Ierssel, Snowbush IP; Kumar Keshavan,</w:t>
      </w:r>
      <w:r w:rsidR="0004301A">
        <w:rPr>
          <w:rFonts w:ascii="Times New Roman" w:hAnsi="Times New Roman" w:cs="Times New Roman"/>
          <w:i/>
          <w:sz w:val="24"/>
          <w:szCs w:val="24"/>
        </w:rPr>
        <w:t xml:space="preserve"> Ambrish Varma</w:t>
      </w:r>
      <w:r w:rsidR="00BB5158" w:rsidRPr="00BB5158">
        <w:rPr>
          <w:rFonts w:ascii="Times New Roman" w:hAnsi="Times New Roman" w:cs="Times New Roman"/>
          <w:i/>
          <w:sz w:val="24"/>
          <w:szCs w:val="24"/>
        </w:rPr>
        <w:t>;</w:t>
      </w:r>
      <w:r w:rsidR="00BB5158" w:rsidRPr="00BB5158">
        <w:t xml:space="preserve"> </w:t>
      </w:r>
      <w:r w:rsidR="00BB5158" w:rsidRPr="00BB5158">
        <w:rPr>
          <w:rFonts w:ascii="Times New Roman" w:hAnsi="Times New Roman" w:cs="Times New Roman"/>
          <w:i/>
          <w:sz w:val="24"/>
          <w:szCs w:val="24"/>
        </w:rPr>
        <w:t xml:space="preserve">Ken Willis, </w:t>
      </w:r>
      <w:r w:rsidR="00BB5158">
        <w:rPr>
          <w:rFonts w:ascii="Times New Roman" w:hAnsi="Times New Roman" w:cs="Times New Roman"/>
          <w:i/>
          <w:sz w:val="24"/>
          <w:szCs w:val="24"/>
        </w:rPr>
        <w:t>Cadence Design Systems</w:t>
      </w:r>
      <w:r w:rsidR="00BB5158" w:rsidRPr="00BB5158">
        <w:rPr>
          <w:rFonts w:ascii="Times New Roman" w:hAnsi="Times New Roman" w:cs="Times New Roman"/>
          <w:i/>
          <w:sz w:val="24"/>
          <w:szCs w:val="24"/>
        </w:rPr>
        <w:t xml:space="preserve">, Inc.; Walter Katz, </w:t>
      </w:r>
      <w:proofErr w:type="spellStart"/>
      <w:r w:rsidR="00BB5158" w:rsidRPr="00BB5158">
        <w:rPr>
          <w:rFonts w:ascii="Times New Roman" w:hAnsi="Times New Roman" w:cs="Times New Roman"/>
          <w:i/>
          <w:sz w:val="24"/>
          <w:szCs w:val="24"/>
        </w:rPr>
        <w:t>SiSoft</w:t>
      </w:r>
      <w:proofErr w:type="spellEnd"/>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BB5158" w:rsidRPr="00BB5158">
        <w:rPr>
          <w:rFonts w:ascii="Times New Roman" w:hAnsi="Times New Roman" w:cs="Times New Roman"/>
          <w:i/>
          <w:sz w:val="24"/>
          <w:szCs w:val="24"/>
        </w:rPr>
        <w:t>October 18, 2011</w:t>
      </w:r>
      <w:r w:rsidR="00E35BA0">
        <w:rPr>
          <w:rFonts w:ascii="Times New Roman" w:hAnsi="Times New Roman" w:cs="Times New Roman"/>
          <w:i/>
          <w:sz w:val="24"/>
          <w:szCs w:val="24"/>
        </w:rPr>
        <w:t>, June 19 2013</w:t>
      </w:r>
      <w:r w:rsidR="00B45C55">
        <w:rPr>
          <w:rFonts w:ascii="Times New Roman" w:hAnsi="Times New Roman" w:cs="Times New Roman"/>
          <w:i/>
          <w:sz w:val="24"/>
          <w:szCs w:val="24"/>
        </w:rPr>
        <w:t>, August 1</w:t>
      </w:r>
      <w:r w:rsidR="004A0C91">
        <w:rPr>
          <w:rFonts w:ascii="Times New Roman" w:hAnsi="Times New Roman" w:cs="Times New Roman"/>
          <w:i/>
          <w:sz w:val="24"/>
          <w:szCs w:val="24"/>
        </w:rPr>
        <w:t>9</w:t>
      </w:r>
      <w:r w:rsidR="00B45C55">
        <w:rPr>
          <w:rFonts w:ascii="Times New Roman" w:hAnsi="Times New Roman" w:cs="Times New Roman"/>
          <w:i/>
          <w:sz w:val="24"/>
          <w:szCs w:val="24"/>
        </w:rPr>
        <w:t>, 2013</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Back-channel communication is required for PCI Express Gen 3, 10GBASE-KR, and other emerging serial link standards. </w:t>
      </w:r>
      <w:r w:rsidR="00671F4D">
        <w:rPr>
          <w:rFonts w:ascii="Times New Roman" w:hAnsi="Times New Roman" w:cs="Times New Roman"/>
          <w:sz w:val="24"/>
          <w:szCs w:val="24"/>
        </w:rPr>
        <w:t xml:space="preserve">This communication ‘provides a mechanism through which the receiver can tune the transmitter equalizer to optimize performance’ [1]. </w:t>
      </w:r>
      <w:r w:rsidRPr="00EA2E2E">
        <w:rPr>
          <w:rFonts w:ascii="Times New Roman" w:hAnsi="Times New Roman" w:cs="Times New Roman"/>
          <w:sz w:val="24"/>
          <w:szCs w:val="24"/>
        </w:rPr>
        <w:t xml:space="preserve">Back-channel capability was initially developed by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and Snowbush (IP division of </w:t>
      </w:r>
      <w:proofErr w:type="spellStart"/>
      <w:r w:rsidRPr="00EA2E2E">
        <w:rPr>
          <w:rFonts w:ascii="Times New Roman" w:hAnsi="Times New Roman" w:cs="Times New Roman"/>
          <w:sz w:val="24"/>
          <w:szCs w:val="24"/>
        </w:rPr>
        <w:t>Gennum</w:t>
      </w:r>
      <w:proofErr w:type="spellEnd"/>
      <w:r w:rsidRPr="00EA2E2E">
        <w:rPr>
          <w:rFonts w:ascii="Times New Roman" w:hAnsi="Times New Roman" w:cs="Times New Roman"/>
          <w:sz w:val="24"/>
          <w:szCs w:val="24"/>
        </w:rPr>
        <w:t xml:space="preserve">). It was deemed desirable to bring this capability to the IBIS standard in order to encourage other </w:t>
      </w:r>
      <w:proofErr w:type="spellStart"/>
      <w:r w:rsidRPr="00EA2E2E">
        <w:rPr>
          <w:rFonts w:ascii="Times New Roman" w:hAnsi="Times New Roman" w:cs="Times New Roman"/>
          <w:sz w:val="24"/>
          <w:szCs w:val="24"/>
        </w:rPr>
        <w:t>SerDes</w:t>
      </w:r>
      <w:proofErr w:type="spellEnd"/>
      <w:r w:rsidRPr="00EA2E2E">
        <w:rPr>
          <w:rFonts w:ascii="Times New Roman" w:hAnsi="Times New Roman" w:cs="Times New Roman"/>
          <w:sz w:val="24"/>
          <w:szCs w:val="24"/>
        </w:rPr>
        <w:t xml:space="preserve"> IP suppliers to enable back-channel functionality for their IP as well.</w:t>
      </w:r>
    </w:p>
    <w:p w:rsidR="00440CAA" w:rsidRDefault="00440CAA" w:rsidP="00440CAA">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This BIRD defines how back-channel communications are to be handled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 It requires BIRD128 (</w:t>
      </w:r>
      <w:proofErr w:type="spellStart"/>
      <w:r w:rsidRPr="00AF68B2">
        <w:rPr>
          <w:rFonts w:ascii="Times New Roman" w:hAnsi="Times New Roman" w:cs="Times New Roman"/>
          <w:sz w:val="24"/>
          <w:szCs w:val="24"/>
        </w:rPr>
        <w:t>AMI_GetWave</w:t>
      </w:r>
      <w:proofErr w:type="spellEnd"/>
      <w:r>
        <w:rPr>
          <w:rFonts w:ascii="Times New Roman" w:hAnsi="Times New Roman" w:cs="Times New Roman"/>
          <w:sz w:val="24"/>
          <w:szCs w:val="24"/>
        </w:rPr>
        <w:t xml:space="preserve"> </w:t>
      </w:r>
      <w:r w:rsidRPr="00AF68B2">
        <w:rPr>
          <w:rFonts w:ascii="Times New Roman" w:hAnsi="Times New Roman" w:cs="Times New Roman"/>
          <w:sz w:val="24"/>
          <w:szCs w:val="24"/>
        </w:rPr>
        <w:t xml:space="preserve">passing </w:t>
      </w:r>
      <w:proofErr w:type="spellStart"/>
      <w:r w:rsidRPr="00AF68B2">
        <w:rPr>
          <w:rFonts w:ascii="Times New Roman" w:hAnsi="Times New Roman" w:cs="Times New Roman"/>
          <w:sz w:val="24"/>
          <w:szCs w:val="24"/>
        </w:rPr>
        <w:t>AMI_par</w:t>
      </w:r>
      <w:r>
        <w:rPr>
          <w:rFonts w:ascii="Times New Roman" w:hAnsi="Times New Roman" w:cs="Times New Roman"/>
          <w:sz w:val="24"/>
          <w:szCs w:val="24"/>
        </w:rPr>
        <w:t>ameters_out</w:t>
      </w:r>
      <w:proofErr w:type="spellEnd"/>
      <w:r>
        <w:rPr>
          <w:rFonts w:ascii="Times New Roman" w:hAnsi="Times New Roman" w:cs="Times New Roman"/>
          <w:sz w:val="24"/>
          <w:szCs w:val="24"/>
        </w:rPr>
        <w:t>/in) as prerequisite</w:t>
      </w:r>
      <w:r w:rsidRPr="00AF68B2">
        <w:rPr>
          <w:rFonts w:ascii="Times New Roman" w:hAnsi="Times New Roman" w:cs="Times New Roman"/>
          <w:sz w:val="24"/>
          <w:szCs w:val="24"/>
        </w:rPr>
        <w:t>. This BIRD also entails: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new</w:t>
      </w:r>
      <w:proofErr w:type="gramEnd"/>
      <w:r w:rsidRPr="00AF68B2">
        <w:rPr>
          <w:rFonts w:ascii="Times New Roman" w:hAnsi="Times New Roman" w:cs="Times New Roman"/>
          <w:sz w:val="24"/>
          <w:szCs w:val="24"/>
        </w:rPr>
        <w:t xml:space="preserve"> </w:t>
      </w:r>
      <w:proofErr w:type="spellStart"/>
      <w:r w:rsidRPr="00AF68B2">
        <w:rPr>
          <w:rFonts w:ascii="Times New Roman" w:hAnsi="Times New Roman" w:cs="Times New Roman"/>
          <w:sz w:val="24"/>
          <w:szCs w:val="24"/>
        </w:rPr>
        <w:t>Reserved_Parameters</w:t>
      </w:r>
      <w:proofErr w:type="spellEnd"/>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definition</w:t>
      </w:r>
      <w:proofErr w:type="gramEnd"/>
      <w:r w:rsidRPr="00AF68B2">
        <w:rPr>
          <w:rFonts w:ascii="Times New Roman" w:hAnsi="Times New Roman" w:cs="Times New Roman"/>
          <w:sz w:val="24"/>
          <w:szCs w:val="24"/>
        </w:rPr>
        <w:t xml:space="preserve"> of a "back-channel" BCI file, with </w:t>
      </w:r>
      <w:proofErr w:type="spellStart"/>
      <w:r w:rsidRPr="00AF68B2">
        <w:rPr>
          <w:rFonts w:ascii="Times New Roman" w:hAnsi="Times New Roman" w:cs="Times New Roman"/>
          <w:sz w:val="24"/>
          <w:szCs w:val="24"/>
        </w:rPr>
        <w:t>Protocol_Specific</w:t>
      </w:r>
      <w:proofErr w:type="spellEnd"/>
      <w:r w:rsidRPr="00AF68B2">
        <w:rPr>
          <w:rFonts w:ascii="Times New Roman" w:hAnsi="Times New Roman" w:cs="Times New Roman"/>
          <w:sz w:val="24"/>
          <w:szCs w:val="24"/>
        </w:rPr>
        <w:t xml:space="preserve"> parameters</w:t>
      </w:r>
    </w:p>
    <w:p w:rsid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flow</w:t>
      </w:r>
      <w:proofErr w:type="gramEnd"/>
      <w:r w:rsidRPr="00AF68B2">
        <w:rPr>
          <w:rFonts w:ascii="Times New Roman" w:hAnsi="Times New Roman" w:cs="Times New Roman"/>
          <w:sz w:val="24"/>
          <w:szCs w:val="24"/>
        </w:rPr>
        <w:t xml:space="preserve"> updates to enable the back-channel training to occur</w:t>
      </w:r>
    </w:p>
    <w:p w:rsidR="00AF68B2" w:rsidRDefault="00AF68B2" w:rsidP="00440CAA">
      <w:pPr>
        <w:pStyle w:val="HTMLPreformatted"/>
        <w:pBdr>
          <w:bottom w:val="single" w:sz="12" w:space="1" w:color="auto"/>
        </w:pBdr>
        <w:rPr>
          <w:rFonts w:ascii="Times New Roman" w:hAnsi="Times New Roman" w:cs="Times New Roman"/>
          <w:sz w:val="24"/>
          <w:szCs w:val="24"/>
        </w:rPr>
      </w:pPr>
    </w:p>
    <w:p w:rsidR="007253EF" w:rsidRPr="00EB15EC" w:rsidRDefault="007253EF"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The following documents are provided as supporting material for this BIRD:</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"Extending IBIS-AMI to Support Back-Channel Communications", by</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 Summit on Feb. 3, 2011:</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9" w:history="1">
        <w:r w:rsidR="00066FE7" w:rsidRPr="002F0409">
          <w:rPr>
            <w:rStyle w:val="Hyperlink"/>
            <w:rFonts w:ascii="Times New Roman" w:hAnsi="Times New Roman" w:cs="Times New Roman"/>
            <w:sz w:val="24"/>
            <w:szCs w:val="24"/>
          </w:rPr>
          <w:t>http://www.sigrity.com/papers/2010/IBIS_AMI_Modeling_May_2010.pdf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IBIS-ATM subcommittee meeting on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March 15, 2011:</w:t>
      </w:r>
    </w:p>
    <w:p w:rsidR="00BB5158" w:rsidRPr="00EA2E2E" w:rsidRDefault="00C67824" w:rsidP="00BB5158">
      <w:pPr>
        <w:pStyle w:val="PlainText"/>
        <w:rPr>
          <w:rFonts w:ascii="Times New Roman" w:hAnsi="Times New Roman" w:cs="Times New Roman"/>
          <w:sz w:val="24"/>
          <w:szCs w:val="24"/>
        </w:rPr>
      </w:pPr>
      <w:hyperlink r:id="rId10" w:history="1">
        <w:r w:rsidR="00066FE7" w:rsidRPr="002F0409">
          <w:rPr>
            <w:rStyle w:val="Hyperlink"/>
            <w:rFonts w:ascii="Times New Roman" w:hAnsi="Times New Roman" w:cs="Times New Roman"/>
            <w:sz w:val="24"/>
            <w:szCs w:val="24"/>
          </w:rPr>
          <w:t>http://www.vhdl.org/pub/ibis/macromodel_wip/archive/20110315/kenwillis/Proposed%20BackChannel%20BIRD%20Modifications/Proposal_BackChannel_BIRD_mods.pdf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Inc., and Walter Katz of </w:t>
      </w:r>
      <w:proofErr w:type="spellStart"/>
      <w:r w:rsidRPr="00EA2E2E">
        <w:rPr>
          <w:rFonts w:ascii="Times New Roman" w:hAnsi="Times New Roman" w:cs="Times New Roman"/>
          <w:sz w:val="24"/>
          <w:szCs w:val="24"/>
        </w:rPr>
        <w:t>SiSoft</w:t>
      </w:r>
      <w:proofErr w:type="spellEnd"/>
      <w:r w:rsidRPr="00EA2E2E">
        <w:rPr>
          <w:rFonts w:ascii="Times New Roman" w:hAnsi="Times New Roman" w:cs="Times New Roman"/>
          <w:sz w:val="24"/>
          <w:szCs w:val="24"/>
        </w:rPr>
        <w:t>, Inc, delivered at the IBIS</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Summit meeting on June 7, 2011:</w:t>
      </w: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11" w:history="1">
        <w:r w:rsidR="00066FE7" w:rsidRPr="002F0409">
          <w:rPr>
            <w:rStyle w:val="Hyperlink"/>
            <w:rFonts w:ascii="Times New Roman" w:hAnsi="Times New Roman" w:cs="Times New Roman"/>
            <w:sz w:val="24"/>
            <w:szCs w:val="24"/>
          </w:rPr>
          <w:t>http://www.sigrity.com/papers/2011/Backchannel_June_2011.pdf</w:t>
        </w:r>
      </w:hyperlink>
      <w:r w:rsidR="00066FE7">
        <w:rPr>
          <w:rFonts w:ascii="Times New Roman" w:hAnsi="Times New Roman" w:cs="Times New Roman"/>
          <w:sz w:val="24"/>
          <w:szCs w:val="24"/>
        </w:rPr>
        <w:t xml:space="preserve"> </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p w:rsidR="00C67824" w:rsidRDefault="00AC71D8">
      <w:pPr>
        <w:pStyle w:val="Heading2"/>
      </w:pPr>
      <w:bookmarkStart w:id="5" w:name="_Ref300060650"/>
      <w:bookmarkStart w:id="6" w:name="_Toc203968998"/>
      <w:bookmarkStart w:id="7" w:name="_Toc203969161"/>
      <w:bookmarkStart w:id="8" w:name="_Toc203975931"/>
      <w:bookmarkStart w:id="9" w:name="_Toc203976352"/>
      <w:bookmarkStart w:id="10" w:name="_Toc203976490"/>
      <w:bookmarkEnd w:id="0"/>
      <w:bookmarkEnd w:id="1"/>
      <w:bookmarkEnd w:id="2"/>
      <w:r>
        <w:t xml:space="preserve">Introduction (Section </w:t>
      </w:r>
      <w:r w:rsidR="003421C2">
        <w:t>10.1</w:t>
      </w:r>
      <w:r>
        <w:t>)</w:t>
      </w:r>
    </w:p>
    <w:p w:rsidR="00864F48" w:rsidRDefault="000859D6">
      <w:r>
        <w:t xml:space="preserve">(Insert before </w:t>
      </w:r>
    </w:p>
    <w:p w:rsidR="00864F48" w:rsidRDefault="000859D6">
      <w:pPr>
        <w:rPr>
          <w:color w:val="000000"/>
          <w:lang w:eastAsia="en-US"/>
        </w:rPr>
      </w:pPr>
      <w:r>
        <w:rPr>
          <w:color w:val="000000"/>
          <w:lang w:eastAsia="en-US"/>
        </w:rPr>
        <w:t>‘This section defines how the components of an algorithmic model are specified in an IBIS file.’)</w:t>
      </w:r>
    </w:p>
    <w:p w:rsidR="00864F48" w:rsidRDefault="00864F48"/>
    <w:p w:rsidR="00864F48" w:rsidRDefault="001436E5">
      <w:r>
        <w:t xml:space="preserve">There are scenarios when a receiver and transmitter circuits do not have prior information of the analog channels. Advanced models can </w:t>
      </w:r>
      <w:r w:rsidR="00AC71D8">
        <w:t xml:space="preserve">perform back-channel communication to </w:t>
      </w:r>
      <w:r w:rsidR="005E423D">
        <w:t xml:space="preserve">tune </w:t>
      </w:r>
      <w:r w:rsidR="00AC71D8">
        <w:t xml:space="preserve">the </w:t>
      </w:r>
      <w:r w:rsidR="005E423D">
        <w:t xml:space="preserve">transmitter equalizer </w:t>
      </w:r>
      <w:r>
        <w:t xml:space="preserve">parameters </w:t>
      </w:r>
      <w:r w:rsidR="005E423D">
        <w:t>for optimized performance</w:t>
      </w:r>
      <w:r w:rsidR="00754E00">
        <w:t xml:space="preserve"> and adapt to the signature of any analog channel</w:t>
      </w:r>
      <w:r w:rsidR="005E423D">
        <w:t xml:space="preserve">. </w:t>
      </w:r>
      <w:r w:rsidR="00613653">
        <w:t xml:space="preserve">This is done when transmitter tap parameters are </w:t>
      </w:r>
      <w:r>
        <w:t>re-</w:t>
      </w:r>
      <w:r w:rsidR="00613653">
        <w:t xml:space="preserve">configurable and receivers help them to be configured. </w:t>
      </w:r>
      <w:r w:rsidR="00152B73">
        <w:t>Advanced communication specifications such as PCI</w:t>
      </w:r>
      <w:r w:rsidR="007C4D24">
        <w:t xml:space="preserve"> express and IEEE 802.3ap define </w:t>
      </w:r>
      <w:r w:rsidR="00754E00">
        <w:t xml:space="preserve">back-channel </w:t>
      </w:r>
      <w:r w:rsidR="007C4D24">
        <w:t>training protocols for transmitters and receivers. If both the transmitter and receiver AMI models support the same back-channel protocol encapsulated in a Back-Channel Interface parameter definition file, the EDA tool will facilitate the channel for communication between the models</w:t>
      </w:r>
      <w:r w:rsidR="00EA2AA9">
        <w:t xml:space="preserve"> and keep the channel open till necessary. </w:t>
      </w:r>
    </w:p>
    <w:p w:rsidR="007E5256" w:rsidRDefault="00EA384C">
      <w:pPr>
        <w:rPr>
          <w:ins w:id="11" w:author="Author"/>
        </w:rPr>
      </w:pPr>
      <w:r w:rsidRPr="00EA384C">
        <w:t xml:space="preserve">The back-channel parameter definition file for each supporting specification shall be a created </w:t>
      </w:r>
      <w:proofErr w:type="gramStart"/>
      <w:r>
        <w:t xml:space="preserve">by </w:t>
      </w:r>
      <w:r w:rsidRPr="00EA384C">
        <w:t xml:space="preserve"> IBIS</w:t>
      </w:r>
      <w:proofErr w:type="gramEnd"/>
      <w:r w:rsidRPr="00EA384C">
        <w:t xml:space="preserve"> Open Forum </w:t>
      </w:r>
      <w:r>
        <w:t xml:space="preserve">with participation from interested </w:t>
      </w:r>
      <w:r w:rsidRPr="00EA384C">
        <w:t>members</w:t>
      </w:r>
      <w:r>
        <w:t>. This file will be</w:t>
      </w:r>
      <w:r w:rsidRPr="00EA384C">
        <w:t xml:space="preserve"> stored </w:t>
      </w:r>
      <w:r>
        <w:t>at the same location as the IBIS specification itself.</w:t>
      </w:r>
      <w:r w:rsidDel="00EA384C">
        <w:t xml:space="preserve"> </w:t>
      </w:r>
    </w:p>
    <w:p w:rsidR="0004354A" w:rsidRDefault="00F8403A" w:rsidP="00F8403A">
      <w:pPr>
        <w:pStyle w:val="Heading2"/>
      </w:pPr>
      <w:r>
        <w:t>New Types (</w:t>
      </w:r>
      <w:r w:rsidRPr="00F8403A">
        <w:t>On page 1</w:t>
      </w:r>
      <w:r w:rsidR="003421C2">
        <w:t>86, Section 10.3</w:t>
      </w:r>
      <w:r w:rsidRPr="00F8403A">
        <w:t xml:space="preserve">, add new type after </w:t>
      </w:r>
      <w:proofErr w:type="gramStart"/>
      <w:r w:rsidRPr="00F8403A">
        <w:t>UI:</w:t>
      </w:r>
      <w:proofErr w:type="gramEnd"/>
      <w:r>
        <w:t>)</w:t>
      </w:r>
    </w:p>
    <w:p w:rsidR="00F8403A" w:rsidRPr="00F8403A" w:rsidRDefault="00F8403A" w:rsidP="00F8403A"/>
    <w:p w:rsidR="00F8403A" w:rsidRPr="005F7A7E" w:rsidRDefault="00F8403A" w:rsidP="00F8403A">
      <w:pPr>
        <w:pStyle w:val="PlainText"/>
        <w:spacing w:after="80"/>
        <w:rPr>
          <w:rFonts w:ascii="Times New Roman" w:hAnsi="Times New Roman" w:cs="Times New Roman"/>
          <w:b/>
          <w:sz w:val="24"/>
          <w:szCs w:val="24"/>
        </w:rPr>
      </w:pPr>
      <w:r w:rsidRPr="005F7A7E">
        <w:rPr>
          <w:rFonts w:ascii="Times New Roman" w:hAnsi="Times New Roman" w:cs="Times New Roman"/>
          <w:b/>
          <w:sz w:val="24"/>
          <w:szCs w:val="24"/>
        </w:rPr>
        <w:t>Bits</w:t>
      </w:r>
    </w:p>
    <w:p w:rsidR="00F8403A" w:rsidRPr="00F8403A" w:rsidRDefault="00F8403A" w:rsidP="00F8403A">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 xml:space="preserve">Used to describe bit patterns in Binary (b), Hex (h), Octal (o) or decimal (d) (base 10) format. Strings that begin with </w:t>
      </w:r>
      <w:proofErr w:type="spellStart"/>
      <w:r w:rsidRPr="00F8403A">
        <w:rPr>
          <w:rFonts w:ascii="Times New Roman" w:hAnsi="Times New Roman" w:cs="Times New Roman"/>
          <w:sz w:val="24"/>
          <w:szCs w:val="24"/>
        </w:rPr>
        <w:t>b</w:t>
      </w:r>
      <w:proofErr w:type="gramStart"/>
      <w:r w:rsidRPr="00F8403A">
        <w:rPr>
          <w:rFonts w:ascii="Times New Roman" w:hAnsi="Times New Roman" w:cs="Times New Roman"/>
          <w:sz w:val="24"/>
          <w:szCs w:val="24"/>
        </w:rPr>
        <w:t>,h,o</w:t>
      </w:r>
      <w:proofErr w:type="spellEnd"/>
      <w:proofErr w:type="gramEnd"/>
      <w:r w:rsidRPr="00F8403A">
        <w:rPr>
          <w:rFonts w:ascii="Times New Roman" w:hAnsi="Times New Roman" w:cs="Times New Roman"/>
          <w:sz w:val="24"/>
          <w:szCs w:val="24"/>
        </w:rPr>
        <w:t xml:space="preserve"> and d denote Binary, Hex, Octal and decimal respectively. </w:t>
      </w:r>
    </w:p>
    <w:p w:rsidR="00F8403A" w:rsidRPr="00F8403A" w:rsidRDefault="00F8403A" w:rsidP="00F8403A">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Examples of Bits are b01111111100000000, h0123456789ABCDEF0123456789ABCDEF, o01234567012345670123456701234567 and d</w:t>
      </w:r>
      <w:r w:rsidR="00EA2E2E">
        <w:rPr>
          <w:rFonts w:ascii="Times New Roman" w:hAnsi="Times New Roman" w:cs="Times New Roman"/>
          <w:sz w:val="24"/>
          <w:szCs w:val="24"/>
        </w:rPr>
        <w:t>399999</w:t>
      </w:r>
      <w:r w:rsidRPr="00F8403A">
        <w:rPr>
          <w:rFonts w:ascii="Times New Roman" w:hAnsi="Times New Roman" w:cs="Times New Roman"/>
          <w:sz w:val="24"/>
          <w:szCs w:val="24"/>
        </w:rPr>
        <w:t>. If only the alphabet r is supplied, the EDA tool will use a random positive integer for the bit value.</w:t>
      </w:r>
    </w:p>
    <w:p w:rsidR="00F8403A" w:rsidRDefault="00F8403A" w:rsidP="003857C0">
      <w:pPr>
        <w:pStyle w:val="PlainText"/>
        <w:spacing w:after="80"/>
        <w:rPr>
          <w:rFonts w:ascii="Times New Roman" w:hAnsi="Times New Roman" w:cs="Times New Roman"/>
          <w:sz w:val="24"/>
          <w:szCs w:val="24"/>
        </w:rPr>
      </w:pPr>
    </w:p>
    <w:p w:rsidR="00F8403A" w:rsidRDefault="00F8403A" w:rsidP="00F8403A">
      <w:pPr>
        <w:pStyle w:val="Heading2"/>
      </w:pPr>
      <w:r>
        <w:t>New format types (</w:t>
      </w:r>
      <w:r w:rsidRPr="00F8403A">
        <w:t xml:space="preserve">On page </w:t>
      </w:r>
      <w:r w:rsidR="003421C2" w:rsidRPr="00F8403A">
        <w:t>18</w:t>
      </w:r>
      <w:r w:rsidR="003421C2">
        <w:t>9</w:t>
      </w:r>
      <w:r w:rsidRPr="00F8403A">
        <w:t xml:space="preserve">, add new format types after </w:t>
      </w:r>
      <w:proofErr w:type="gramStart"/>
      <w:r w:rsidRPr="00F8403A">
        <w:t>DjRj:</w:t>
      </w:r>
      <w:proofErr w:type="gramEnd"/>
      <w:r>
        <w:t>)</w:t>
      </w:r>
    </w:p>
    <w:p w:rsidR="005F7A7E" w:rsidRPr="005F7A7E" w:rsidRDefault="005F7A7E" w:rsidP="005F7A7E"/>
    <w:p w:rsidR="005F7A7E" w:rsidRPr="005F7A7E" w:rsidRDefault="005F7A7E" w:rsidP="005F7A7E">
      <w:pPr>
        <w:rPr>
          <w:b/>
        </w:rPr>
      </w:pPr>
      <w:proofErr w:type="spellStart"/>
      <w:r w:rsidRPr="005F7A7E">
        <w:rPr>
          <w:b/>
        </w:rPr>
        <w:t>Bit_Pattern</w:t>
      </w:r>
      <w:proofErr w:type="spellEnd"/>
      <w:r w:rsidRPr="005F7A7E">
        <w:rPr>
          <w:b/>
        </w:rPr>
        <w:t xml:space="preserve"> &lt;bits&gt; &lt;repeat count&gt;</w:t>
      </w:r>
    </w:p>
    <w:p w:rsidR="005F7A7E" w:rsidRDefault="005F7A7E" w:rsidP="005F7A7E">
      <w:proofErr w:type="spellStart"/>
      <w:r>
        <w:t>Bit_Pattern</w:t>
      </w:r>
      <w:proofErr w:type="spellEnd"/>
      <w:r>
        <w:t xml:space="preserve"> defines a block of bits where “bits” are of type Bits followed</w:t>
      </w:r>
      <w:r w:rsidR="00D02ABF">
        <w:t xml:space="preserve"> by a “repeat count” which is a non negative</w:t>
      </w:r>
      <w:r>
        <w:t xml:space="preserve"> integer number and is the number of times the bits described in “bits” are to be inserted into the stimulus. If the value is </w:t>
      </w:r>
      <w:r w:rsidR="00D02ABF">
        <w:t>zero</w:t>
      </w:r>
      <w:r>
        <w:t>, the EDA tool will repeat the bits forever.</w:t>
      </w:r>
    </w:p>
    <w:p w:rsidR="005F7A7E" w:rsidRDefault="005F7A7E" w:rsidP="005F7A7E"/>
    <w:p w:rsidR="005F7A7E" w:rsidRDefault="005F7A7E" w:rsidP="005F7A7E">
      <w:r>
        <w:lastRenderedPageBreak/>
        <w:t xml:space="preserve">Example: (bit_pattern1 (Usage In) (Type Bits)  </w:t>
      </w:r>
    </w:p>
    <w:p w:rsidR="005F7A7E" w:rsidRDefault="005F7A7E" w:rsidP="005F7A7E">
      <w:pPr>
        <w:ind w:left="720" w:firstLine="720"/>
      </w:pPr>
      <w:r>
        <w:t xml:space="preserve"> (</w:t>
      </w:r>
      <w:proofErr w:type="spellStart"/>
      <w:r>
        <w:t>Bit_Pattern</w:t>
      </w:r>
      <w:proofErr w:type="spellEnd"/>
      <w:r>
        <w:t xml:space="preserve"> b11110000111 2))</w:t>
      </w:r>
    </w:p>
    <w:p w:rsidR="005F7A7E" w:rsidRDefault="005F7A7E" w:rsidP="005F7A7E">
      <w:pPr>
        <w:ind w:left="720" w:firstLine="720"/>
      </w:pPr>
      <w:r>
        <w:t xml:space="preserve"> (Description "Bit Pattern Sequence using format </w:t>
      </w:r>
      <w:proofErr w:type="spellStart"/>
      <w:r>
        <w:t>Bit_Pattern</w:t>
      </w:r>
      <w:proofErr w:type="spellEnd"/>
      <w:r>
        <w:t xml:space="preserve">") </w:t>
      </w:r>
    </w:p>
    <w:p w:rsidR="00F8403A" w:rsidRDefault="005F7A7E" w:rsidP="005F7A7E">
      <w:pPr>
        <w:ind w:left="720"/>
      </w:pPr>
      <w:r>
        <w:t xml:space="preserve">     )</w:t>
      </w:r>
    </w:p>
    <w:p w:rsidR="005F7A7E" w:rsidRDefault="005F7A7E" w:rsidP="00F8403A"/>
    <w:p w:rsidR="005F7A7E" w:rsidRPr="005F7A7E" w:rsidRDefault="005F7A7E" w:rsidP="005F7A7E">
      <w:pPr>
        <w:rPr>
          <w:b/>
        </w:rPr>
      </w:pPr>
      <w:proofErr w:type="spellStart"/>
      <w:r w:rsidRPr="005F7A7E">
        <w:rPr>
          <w:b/>
        </w:rPr>
        <w:t>Bit_Pattern_File</w:t>
      </w:r>
      <w:proofErr w:type="spellEnd"/>
      <w:r w:rsidRPr="005F7A7E">
        <w:rPr>
          <w:b/>
        </w:rPr>
        <w:t xml:space="preserve"> &lt;</w:t>
      </w:r>
      <w:proofErr w:type="spellStart"/>
      <w:r w:rsidRPr="005F7A7E">
        <w:rPr>
          <w:b/>
        </w:rPr>
        <w:t>File_Name</w:t>
      </w:r>
      <w:proofErr w:type="spellEnd"/>
      <w:r w:rsidRPr="005F7A7E">
        <w:rPr>
          <w:b/>
        </w:rPr>
        <w:t>&gt; &lt;repeat count&gt;</w:t>
      </w:r>
    </w:p>
    <w:p w:rsidR="005F7A7E" w:rsidRDefault="005F7A7E" w:rsidP="005F7A7E">
      <w:proofErr w:type="spellStart"/>
      <w:r>
        <w:t>Bit_Pattern_File</w:t>
      </w:r>
      <w:proofErr w:type="spellEnd"/>
      <w:r>
        <w:t xml:space="preserve"> defines a file named “</w:t>
      </w:r>
      <w:proofErr w:type="spellStart"/>
      <w:r>
        <w:t>File_Name</w:t>
      </w:r>
      <w:proofErr w:type="spellEnd"/>
      <w:r>
        <w:t>” that contains a sequence of binary, octal or hex numbers of Type Bits followed</w:t>
      </w:r>
      <w:r w:rsidR="00D02ABF">
        <w:t xml:space="preserve"> by a “repeat count” which is a non negative</w:t>
      </w:r>
      <w:r>
        <w:t xml:space="preserve"> integer number and is the number of times the bits described in “bits” are to be inserted into the stimulus. If the value is </w:t>
      </w:r>
      <w:r w:rsidR="00D02ABF">
        <w:t>zero</w:t>
      </w:r>
      <w:r>
        <w:t>, the EDA tool will repeat the bits forever.</w:t>
      </w:r>
    </w:p>
    <w:p w:rsidR="005F7A7E" w:rsidRDefault="005F7A7E" w:rsidP="005F7A7E"/>
    <w:p w:rsidR="005F7A7E" w:rsidRDefault="005F7A7E" w:rsidP="005F7A7E"/>
    <w:p w:rsidR="005F7A7E" w:rsidRDefault="005F7A7E" w:rsidP="005F7A7E">
      <w:r>
        <w:t xml:space="preserve">Example: (bit_pattern2 (Usage In) (Type Bits)  </w:t>
      </w:r>
    </w:p>
    <w:p w:rsidR="005F7A7E" w:rsidRDefault="005F7A7E" w:rsidP="005F7A7E">
      <w:r>
        <w:t xml:space="preserve">       (</w:t>
      </w:r>
      <w:proofErr w:type="spellStart"/>
      <w:r>
        <w:t>Bit_Pattern_File</w:t>
      </w:r>
      <w:proofErr w:type="spellEnd"/>
      <w:r>
        <w:t xml:space="preserve"> abc.bpi 3))</w:t>
      </w:r>
    </w:p>
    <w:p w:rsidR="005F7A7E" w:rsidRDefault="005F7A7E" w:rsidP="005F7A7E">
      <w:r>
        <w:t xml:space="preserve">      (Description "Bit Pattern Sequence using format </w:t>
      </w:r>
      <w:proofErr w:type="spellStart"/>
      <w:r>
        <w:t>Bit_Pattern</w:t>
      </w:r>
      <w:proofErr w:type="spellEnd"/>
      <w:r>
        <w:t xml:space="preserve">") </w:t>
      </w:r>
    </w:p>
    <w:p w:rsidR="005F7A7E" w:rsidRDefault="005F7A7E" w:rsidP="005F7A7E">
      <w:r>
        <w:t>)</w:t>
      </w:r>
    </w:p>
    <w:p w:rsidR="005F7A7E" w:rsidRDefault="005F7A7E" w:rsidP="00F8403A"/>
    <w:p w:rsidR="00D02ABF" w:rsidRPr="00D02ABF" w:rsidRDefault="00D02ABF" w:rsidP="00D02ABF">
      <w:pPr>
        <w:rPr>
          <w:b/>
        </w:rPr>
      </w:pPr>
      <w:r w:rsidRPr="00D02ABF">
        <w:rPr>
          <w:b/>
        </w:rPr>
        <w:t>LFSR &lt;taps&gt; &lt;seed&gt; &lt;</w:t>
      </w:r>
      <w:proofErr w:type="spellStart"/>
      <w:r w:rsidRPr="00D02ABF">
        <w:rPr>
          <w:b/>
        </w:rPr>
        <w:t>data_len</w:t>
      </w:r>
      <w:proofErr w:type="spellEnd"/>
      <w:r w:rsidRPr="00D02ABF">
        <w:rPr>
          <w:b/>
        </w:rPr>
        <w:t>&gt;</w:t>
      </w:r>
    </w:p>
    <w:p w:rsidR="00D02ABF" w:rsidRDefault="00D02ABF" w:rsidP="00D02ABF">
      <w:r>
        <w:t xml:space="preserve">LFSR describes a linear feedback shift register used by the EDA tool for the PRBS generation. The first </w:t>
      </w:r>
      <w:proofErr w:type="gramStart"/>
      <w:r>
        <w:t>argument “taps” are</w:t>
      </w:r>
      <w:proofErr w:type="gramEnd"/>
      <w:r>
        <w:t xml:space="preserve"> integer values separated by comma. </w:t>
      </w:r>
      <w:r w:rsidR="00CC762E">
        <w:t xml:space="preserve">The second argument </w:t>
      </w:r>
      <w:r>
        <w:t xml:space="preserve">“seed” is a non-negative number represented as Type Bits. </w:t>
      </w:r>
      <w:r w:rsidR="00CC762E">
        <w:t>The third argument “</w:t>
      </w:r>
      <w:proofErr w:type="spellStart"/>
      <w:r w:rsidR="00CC762E">
        <w:t>data</w:t>
      </w:r>
      <w:r w:rsidR="00B242C5">
        <w:t>_</w:t>
      </w:r>
      <w:r w:rsidR="00CC762E">
        <w:t>len</w:t>
      </w:r>
      <w:proofErr w:type="spellEnd"/>
      <w:r w:rsidR="00CC762E">
        <w:t>”</w:t>
      </w:r>
      <w:r>
        <w:t xml:space="preserve"> is a non negative integer number signifying the length of the data pattern generated by this LFSR in bits. If the value is zero, the LFSR will generate bits forever.</w:t>
      </w:r>
    </w:p>
    <w:p w:rsidR="00D02ABF" w:rsidRDefault="00D02ABF" w:rsidP="00D02ABF"/>
    <w:p w:rsidR="00D02ABF" w:rsidRDefault="00D02ABF" w:rsidP="00D02ABF">
      <w:r>
        <w:t xml:space="preserve">Example: (PRBS11 (Usage In) (Type Bits)  </w:t>
      </w:r>
    </w:p>
    <w:p w:rsidR="00D02ABF" w:rsidRDefault="00D02ABF" w:rsidP="00D02ABF">
      <w:pPr>
        <w:ind w:firstLine="720"/>
      </w:pPr>
      <w:r>
        <w:t xml:space="preserve">    (LFSR 1,9,11 r 4096) (Description "PRBS 11 Bit Pattern Sequence using LFSR</w:t>
      </w:r>
      <w:r w:rsidR="004804CD">
        <w:t xml:space="preserve"> with random seed value</w:t>
      </w:r>
      <w:r>
        <w:t xml:space="preserve">") </w:t>
      </w:r>
    </w:p>
    <w:p w:rsidR="00D02ABF" w:rsidRDefault="00D02ABF" w:rsidP="00D02ABF">
      <w:pPr>
        <w:ind w:firstLine="720"/>
      </w:pPr>
      <w:r>
        <w:t xml:space="preserve">    )</w:t>
      </w:r>
    </w:p>
    <w:p w:rsidR="00D02ABF" w:rsidRDefault="00D02ABF" w:rsidP="00D02ABF"/>
    <w:p w:rsidR="00D02ABF" w:rsidRDefault="00D02ABF" w:rsidP="00D02ABF">
      <w:r>
        <w:t>Example: (PRBS31 (Usage In) (Type Bits) (LFSR 1</w:t>
      </w:r>
      <w:proofErr w:type="gramStart"/>
      <w:r>
        <w:t>,28,31</w:t>
      </w:r>
      <w:proofErr w:type="gramEnd"/>
      <w:r>
        <w:t xml:space="preserve"> </w:t>
      </w:r>
      <w:r w:rsidR="00CC762E">
        <w:t>d3999999999</w:t>
      </w:r>
      <w:r>
        <w:t xml:space="preserve"> 4096) </w:t>
      </w:r>
    </w:p>
    <w:p w:rsidR="00D02ABF" w:rsidRDefault="00D02ABF" w:rsidP="00D02ABF">
      <w:pPr>
        <w:ind w:left="720"/>
      </w:pPr>
      <w:r>
        <w:t xml:space="preserve">     (Description "PRBS 31 Bit Pattern Sequence using LFSR") </w:t>
      </w:r>
    </w:p>
    <w:p w:rsidR="00D02ABF" w:rsidRDefault="00D02ABF" w:rsidP="00D02ABF">
      <w:pPr>
        <w:ind w:left="720"/>
      </w:pPr>
      <w:r>
        <w:t xml:space="preserve">     )</w:t>
      </w:r>
    </w:p>
    <w:p w:rsidR="00D02ABF" w:rsidRPr="00F8403A" w:rsidRDefault="00D02ABF" w:rsidP="00F8403A"/>
    <w:p w:rsidR="002D018B" w:rsidRPr="000C746A" w:rsidRDefault="002D018B" w:rsidP="002D018B">
      <w:pPr>
        <w:pStyle w:val="Heading2"/>
      </w:pPr>
      <w:r>
        <w:t>Parameter DEFINITIONs</w:t>
      </w:r>
    </w:p>
    <w:p w:rsidR="00783A28" w:rsidRDefault="00783A28" w:rsidP="0052245C">
      <w:pPr>
        <w:pStyle w:val="Keyword"/>
        <w:spacing w:after="80"/>
      </w:pPr>
    </w:p>
    <w:p w:rsidR="0052245C" w:rsidRDefault="0052245C" w:rsidP="0052245C">
      <w:pPr>
        <w:pStyle w:val="Keyword"/>
        <w:spacing w:after="80"/>
      </w:pPr>
      <w:r>
        <w:t xml:space="preserve">Parameters </w:t>
      </w:r>
      <w:r w:rsidRPr="00BB5158">
        <w:rPr>
          <w:b/>
        </w:rPr>
        <w:t>Training</w:t>
      </w:r>
      <w:r>
        <w:t xml:space="preserve"> and </w:t>
      </w:r>
      <w:proofErr w:type="spellStart"/>
      <w:r w:rsidRPr="0052245C">
        <w:rPr>
          <w:b/>
        </w:rPr>
        <w:t>Backchannel_Protocol</w:t>
      </w:r>
      <w:proofErr w:type="spellEnd"/>
      <w:r>
        <w:t xml:space="preserve"> are </w:t>
      </w:r>
      <w:proofErr w:type="spellStart"/>
      <w:r>
        <w:t>Reserved_Parameters</w:t>
      </w:r>
      <w:proofErr w:type="spellEnd"/>
      <w:r>
        <w:t xml:space="preserve"> for the .AMI file. </w:t>
      </w:r>
    </w:p>
    <w:p w:rsidR="0052245C" w:rsidRDefault="0052245C" w:rsidP="003857C0">
      <w:pPr>
        <w:pStyle w:val="Keyword"/>
        <w:spacing w:before="0" w:after="80"/>
        <w:rPr>
          <w:i/>
        </w:rPr>
      </w:pPr>
    </w:p>
    <w:p w:rsidR="0004354A" w:rsidRPr="00F0603A" w:rsidRDefault="0004354A" w:rsidP="003857C0">
      <w:pPr>
        <w:pStyle w:val="Keyword"/>
        <w:spacing w:before="0" w:after="80"/>
      </w:pPr>
      <w:r>
        <w:rPr>
          <w:i/>
        </w:rPr>
        <w:t>Parameter</w:t>
      </w:r>
      <w:r w:rsidRPr="00AE08D7">
        <w:rPr>
          <w:i/>
        </w:rPr>
        <w:t>:</w:t>
      </w:r>
      <w:r>
        <w:tab/>
      </w:r>
      <w:r w:rsidR="00BB5158" w:rsidRPr="00BB5158">
        <w:rPr>
          <w:b/>
        </w:rPr>
        <w:t>Training</w:t>
      </w:r>
    </w:p>
    <w:p w:rsidR="0004354A" w:rsidRDefault="0004354A" w:rsidP="00685FB6">
      <w:pPr>
        <w:pStyle w:val="KeywordDescriptions"/>
        <w:rPr>
          <w:b/>
        </w:rPr>
      </w:pPr>
      <w:proofErr w:type="gramStart"/>
      <w:r w:rsidRPr="008A57D9">
        <w:rPr>
          <w:i/>
        </w:rPr>
        <w:t>Required:</w:t>
      </w:r>
      <w:r>
        <w:tab/>
        <w:t>No</w:t>
      </w:r>
      <w:r w:rsidR="002D018B">
        <w:t>.</w:t>
      </w:r>
      <w:proofErr w:type="gramEnd"/>
    </w:p>
    <w:p w:rsidR="0004354A" w:rsidRDefault="003A109E">
      <w:pPr>
        <w:pStyle w:val="KeywordDescriptions"/>
        <w:rPr>
          <w:b/>
        </w:rPr>
      </w:pPr>
      <w:r w:rsidRPr="003A109E">
        <w:rPr>
          <w:i/>
        </w:rPr>
        <w:t>Descriptors</w:t>
      </w:r>
      <w:r w:rsidR="0004354A" w:rsidRPr="00AE08D7">
        <w:t>:</w:t>
      </w:r>
    </w:p>
    <w:p w:rsidR="0004354A" w:rsidRPr="00314A6D" w:rsidRDefault="0004354A" w:rsidP="003857C0">
      <w:pPr>
        <w:pStyle w:val="ListContinue"/>
        <w:spacing w:after="80"/>
        <w:rPr>
          <w:b/>
        </w:rPr>
      </w:pPr>
      <w:r w:rsidRPr="0094162C">
        <w:t>Usage:</w:t>
      </w:r>
      <w:r w:rsidRPr="0094162C">
        <w:tab/>
      </w:r>
      <w:r>
        <w:tab/>
      </w:r>
      <w:r w:rsidR="00BB5158">
        <w:t>In</w:t>
      </w:r>
    </w:p>
    <w:p w:rsidR="0097518A" w:rsidRPr="00314A6D" w:rsidRDefault="0004354A" w:rsidP="003857C0">
      <w:pPr>
        <w:pStyle w:val="ListContinue"/>
        <w:spacing w:after="80"/>
        <w:rPr>
          <w:b/>
        </w:rPr>
      </w:pPr>
      <w:r w:rsidRPr="0094162C">
        <w:t>Type:</w:t>
      </w:r>
      <w:r>
        <w:tab/>
      </w:r>
      <w:r>
        <w:tab/>
      </w:r>
      <w:r w:rsidR="00BB5158">
        <w:t>String</w:t>
      </w:r>
    </w:p>
    <w:p w:rsidR="0004354A" w:rsidRDefault="0004354A" w:rsidP="003857C0">
      <w:pPr>
        <w:pStyle w:val="ListContinue"/>
        <w:spacing w:after="80"/>
        <w:rPr>
          <w:b/>
        </w:rPr>
      </w:pPr>
      <w:r w:rsidRPr="0094162C">
        <w:t>Format:</w:t>
      </w:r>
      <w:r>
        <w:tab/>
      </w:r>
      <w:r>
        <w:tab/>
      </w:r>
      <w:r w:rsidR="00DE3DB5">
        <w:t>Value, List.</w:t>
      </w:r>
    </w:p>
    <w:p w:rsidR="0004354A" w:rsidRDefault="0004354A" w:rsidP="00500B80">
      <w:pPr>
        <w:pStyle w:val="ListContinue"/>
        <w:spacing w:after="80"/>
        <w:ind w:left="2160" w:hanging="1800"/>
        <w:rPr>
          <w:b/>
          <w:i/>
        </w:rPr>
      </w:pPr>
      <w:r w:rsidRPr="0094162C">
        <w:lastRenderedPageBreak/>
        <w:t>Default:</w:t>
      </w:r>
      <w:r>
        <w:tab/>
      </w:r>
      <w:r w:rsidR="00DE3DB5">
        <w:t>“Off”</w:t>
      </w:r>
    </w:p>
    <w:p w:rsidR="0004354A" w:rsidRPr="00A52BFD" w:rsidRDefault="0004354A" w:rsidP="003857C0">
      <w:pPr>
        <w:pStyle w:val="ListContinue"/>
        <w:spacing w:after="80"/>
        <w:rPr>
          <w:b/>
          <w:i/>
        </w:rPr>
      </w:pPr>
      <w:r w:rsidRPr="0094162C">
        <w:t>Description:</w:t>
      </w:r>
      <w:r>
        <w:rPr>
          <w:i/>
        </w:rPr>
        <w:tab/>
      </w:r>
      <w:r w:rsidR="00DE3DB5">
        <w:t>&lt;string literal&gt;</w:t>
      </w:r>
    </w:p>
    <w:p w:rsidR="0004354A" w:rsidRDefault="0004354A" w:rsidP="00DE3DB5">
      <w:pPr>
        <w:pStyle w:val="KeywordDescriptions"/>
        <w:rPr>
          <w:b/>
        </w:rPr>
      </w:pPr>
      <w:r>
        <w:rPr>
          <w:i/>
        </w:rPr>
        <w:t>Definition</w:t>
      </w:r>
      <w:r w:rsidRPr="00AE08D7">
        <w:rPr>
          <w:i/>
        </w:rPr>
        <w:t>:</w:t>
      </w:r>
      <w:r>
        <w:tab/>
      </w:r>
      <w:r w:rsidR="00DE3DB5">
        <w:t>This parameter</w:t>
      </w:r>
      <w:r w:rsidR="00DE3DB5" w:rsidRPr="00DE3DB5">
        <w:t xml:space="preserve"> tells the</w:t>
      </w:r>
      <w:r w:rsidR="00DE3DB5">
        <w:t xml:space="preserve"> </w:t>
      </w:r>
      <w:r w:rsidR="00DE3DB5" w:rsidRPr="00DE3DB5">
        <w:t>EDA platform whether training for back-channel communication</w:t>
      </w:r>
      <w:r w:rsidR="00DE3DB5">
        <w:t xml:space="preserve"> </w:t>
      </w:r>
      <w:r w:rsidR="00DE3DB5" w:rsidRPr="00DE3DB5">
        <w:t>is enabled or not for the associated model. For the back-channel training to be enabled in the EDA tool, the</w:t>
      </w:r>
      <w:r w:rsidR="00936FBC">
        <w:t xml:space="preserve"> </w:t>
      </w:r>
      <w:r w:rsidR="00DE3DB5" w:rsidRPr="00936FBC">
        <w:rPr>
          <w:b/>
        </w:rPr>
        <w:t>Training</w:t>
      </w:r>
      <w:r w:rsidR="00DE3DB5" w:rsidRPr="00DE3DB5">
        <w:t xml:space="preserve"> parameter must be set to "On" for both the</w:t>
      </w:r>
      <w:r w:rsidR="00DE3DB5">
        <w:t xml:space="preserve"> </w:t>
      </w:r>
      <w:r w:rsidR="00DE3DB5" w:rsidRPr="00DE3DB5">
        <w:t>transmitter and receiver of a given through channel.</w:t>
      </w:r>
    </w:p>
    <w:p w:rsidR="005E6793" w:rsidRDefault="0004354A">
      <w:pPr>
        <w:pStyle w:val="KeywordDescriptions"/>
      </w:pPr>
      <w:r w:rsidRPr="00735AE5">
        <w:rPr>
          <w:i/>
        </w:rPr>
        <w:t>Usage Rules:</w:t>
      </w:r>
    </w:p>
    <w:p w:rsidR="0004354A" w:rsidRDefault="0004354A" w:rsidP="002D018B">
      <w:pPr>
        <w:pStyle w:val="KeywordDescriptions"/>
        <w:rPr>
          <w:b/>
        </w:rPr>
      </w:pPr>
      <w:r w:rsidRPr="004F0539">
        <w:rPr>
          <w:i/>
        </w:rPr>
        <w:t>Other Notes:</w:t>
      </w:r>
      <w:r>
        <w:tab/>
      </w:r>
    </w:p>
    <w:p w:rsidR="0004354A" w:rsidRPr="00AE08D7" w:rsidRDefault="00B95248">
      <w:pPr>
        <w:pStyle w:val="KeywordDescriptions"/>
      </w:pPr>
      <w:r w:rsidRPr="00B95248">
        <w:rPr>
          <w:i/>
        </w:rPr>
        <w:t>Examples:</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Training </w:t>
      </w:r>
      <w:r w:rsidRPr="00783A28">
        <w:rPr>
          <w:rFonts w:ascii="Times New Roman" w:hAnsi="Times New Roman" w:cs="Times New Roman"/>
          <w:sz w:val="24"/>
          <w:szCs w:val="24"/>
        </w:rPr>
        <w:t xml:space="preserve">(Usage </w:t>
      </w:r>
      <w:r w:rsidR="00DE3DB5" w:rsidRPr="00783A28">
        <w:rPr>
          <w:rFonts w:ascii="Times New Roman" w:hAnsi="Times New Roman" w:cs="Times New Roman"/>
          <w:sz w:val="24"/>
          <w:szCs w:val="24"/>
        </w:rPr>
        <w:t>In</w:t>
      </w:r>
      <w:proofErr w:type="gramStart"/>
      <w:r w:rsidRPr="00783A28">
        <w:rPr>
          <w:rFonts w:ascii="Times New Roman" w:hAnsi="Times New Roman" w:cs="Times New Roman"/>
          <w:sz w:val="24"/>
          <w:szCs w:val="24"/>
        </w:rPr>
        <w:t>)(</w:t>
      </w:r>
      <w:proofErr w:type="gramEnd"/>
      <w:r w:rsidRPr="00783A28">
        <w:rPr>
          <w:rFonts w:ascii="Times New Roman" w:hAnsi="Times New Roman" w:cs="Times New Roman"/>
          <w:sz w:val="24"/>
          <w:szCs w:val="24"/>
        </w:rPr>
        <w:t xml:space="preserve">Type </w:t>
      </w:r>
      <w:r w:rsidR="00DE3DB5" w:rsidRPr="00783A28">
        <w:rPr>
          <w:rFonts w:ascii="Times New Roman" w:hAnsi="Times New Roman" w:cs="Times New Roman"/>
          <w:sz w:val="24"/>
          <w:szCs w:val="24"/>
        </w:rPr>
        <w:t>String</w:t>
      </w:r>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 (List "Off" "On")</w:t>
      </w:r>
    </w:p>
    <w:p w:rsidR="005609D9"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ab/>
      </w:r>
      <w:r w:rsidR="00DE3DB5" w:rsidRPr="00783A28">
        <w:rPr>
          <w:rFonts w:ascii="Times New Roman" w:hAnsi="Times New Roman" w:cs="Times New Roman"/>
          <w:sz w:val="24"/>
          <w:szCs w:val="24"/>
        </w:rPr>
        <w:t>(Default "Off") (Description "Turns training on or off")</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p>
    <w:p w:rsidR="0004354A" w:rsidRDefault="0004354A" w:rsidP="00FE2BDD">
      <w:pPr>
        <w:pStyle w:val="Exampletext"/>
      </w:pPr>
    </w:p>
    <w:bookmarkEnd w:id="5"/>
    <w:bookmarkEnd w:id="6"/>
    <w:bookmarkEnd w:id="7"/>
    <w:bookmarkEnd w:id="8"/>
    <w:bookmarkEnd w:id="9"/>
    <w:bookmarkEnd w:id="10"/>
    <w:p w:rsidR="0004354A" w:rsidRDefault="0004354A" w:rsidP="00735AE5">
      <w:pPr>
        <w:pStyle w:val="PlainText"/>
        <w:spacing w:after="80"/>
        <w:rPr>
          <w:rFonts w:ascii="Times New Roman" w:hAnsi="Times New Roman" w:cs="Times New Roman"/>
          <w:sz w:val="24"/>
          <w:szCs w:val="24"/>
        </w:rPr>
      </w:pPr>
    </w:p>
    <w:p w:rsidR="007B44D4" w:rsidRPr="00F0603A" w:rsidRDefault="007B44D4" w:rsidP="007B44D4">
      <w:pPr>
        <w:pStyle w:val="Keyword"/>
        <w:spacing w:before="0" w:after="80"/>
      </w:pPr>
      <w:r>
        <w:rPr>
          <w:i/>
        </w:rPr>
        <w:t>Parameter</w:t>
      </w:r>
      <w:r w:rsidRPr="00AE08D7">
        <w:rPr>
          <w:i/>
        </w:rPr>
        <w:t>:</w:t>
      </w:r>
      <w:r>
        <w:tab/>
      </w:r>
      <w:proofErr w:type="spellStart"/>
      <w:r w:rsidRPr="0052245C">
        <w:rPr>
          <w:b/>
        </w:rPr>
        <w:t>Backchannel_Protocol</w:t>
      </w:r>
      <w:proofErr w:type="spellEnd"/>
    </w:p>
    <w:p w:rsidR="007B44D4" w:rsidRDefault="007B44D4" w:rsidP="007B44D4">
      <w:pPr>
        <w:pStyle w:val="KeywordDescriptions"/>
        <w:rPr>
          <w:b/>
        </w:rPr>
      </w:pPr>
      <w:proofErr w:type="gramStart"/>
      <w:r w:rsidRPr="008A57D9">
        <w:rPr>
          <w:i/>
        </w:rPr>
        <w:t>Required:</w:t>
      </w:r>
      <w:r>
        <w:tab/>
        <w:t>No.</w:t>
      </w:r>
      <w:proofErr w:type="gramEnd"/>
    </w:p>
    <w:p w:rsidR="007B44D4" w:rsidRDefault="007B44D4" w:rsidP="007B44D4">
      <w:pPr>
        <w:pStyle w:val="KeywordDescriptions"/>
        <w:rPr>
          <w:b/>
        </w:rPr>
      </w:pPr>
      <w:r w:rsidRPr="003A109E">
        <w:rPr>
          <w:i/>
        </w:rPr>
        <w:t>Descriptors</w:t>
      </w:r>
      <w:r w:rsidRPr="00AE08D7">
        <w:t>:</w:t>
      </w:r>
    </w:p>
    <w:p w:rsidR="007B44D4" w:rsidRPr="00314A6D" w:rsidRDefault="007B44D4" w:rsidP="007B44D4">
      <w:pPr>
        <w:pStyle w:val="ListContinue"/>
        <w:spacing w:after="80"/>
        <w:rPr>
          <w:b/>
        </w:rPr>
      </w:pPr>
      <w:r w:rsidRPr="0094162C">
        <w:t>Usage:</w:t>
      </w:r>
      <w:r w:rsidRPr="0094162C">
        <w:tab/>
      </w:r>
      <w:r>
        <w:tab/>
        <w:t>In</w:t>
      </w:r>
    </w:p>
    <w:p w:rsidR="007B44D4" w:rsidRPr="00314A6D" w:rsidRDefault="007B44D4" w:rsidP="007B44D4">
      <w:pPr>
        <w:pStyle w:val="ListContinue"/>
        <w:spacing w:after="80"/>
        <w:rPr>
          <w:b/>
        </w:rPr>
      </w:pPr>
      <w:r w:rsidRPr="0094162C">
        <w:t>Type:</w:t>
      </w:r>
      <w:r>
        <w:tab/>
      </w:r>
      <w:r>
        <w:tab/>
        <w:t>String</w:t>
      </w:r>
    </w:p>
    <w:p w:rsidR="007B44D4" w:rsidRDefault="007B44D4" w:rsidP="007B44D4">
      <w:pPr>
        <w:pStyle w:val="ListContinue"/>
        <w:spacing w:after="80"/>
        <w:rPr>
          <w:b/>
        </w:rPr>
      </w:pPr>
      <w:r w:rsidRPr="0094162C">
        <w:t>Format:</w:t>
      </w:r>
      <w:r>
        <w:tab/>
      </w:r>
      <w:r>
        <w:tab/>
        <w:t>Value, List.</w:t>
      </w:r>
    </w:p>
    <w:p w:rsidR="007B44D4" w:rsidRDefault="007B44D4" w:rsidP="007B44D4">
      <w:pPr>
        <w:pStyle w:val="ListContinue"/>
        <w:spacing w:after="80"/>
        <w:ind w:left="2160" w:hanging="1800"/>
        <w:rPr>
          <w:b/>
          <w:i/>
        </w:rPr>
      </w:pPr>
      <w:r w:rsidRPr="0094162C">
        <w:t>Default:</w:t>
      </w:r>
      <w:r>
        <w:tab/>
      </w:r>
      <w:r w:rsidR="00CF4215">
        <w:t>&lt;string literal&gt;</w:t>
      </w:r>
    </w:p>
    <w:p w:rsidR="007B44D4" w:rsidRPr="00A52BFD" w:rsidRDefault="007B44D4" w:rsidP="007B44D4">
      <w:pPr>
        <w:pStyle w:val="ListContinue"/>
        <w:spacing w:after="80"/>
        <w:rPr>
          <w:b/>
          <w:i/>
        </w:rPr>
      </w:pPr>
      <w:r w:rsidRPr="0094162C">
        <w:t>Description:</w:t>
      </w:r>
      <w:r>
        <w:rPr>
          <w:i/>
        </w:rPr>
        <w:tab/>
      </w:r>
      <w:r>
        <w:t>&lt;string literal&gt;</w:t>
      </w:r>
    </w:p>
    <w:p w:rsidR="007B44D4" w:rsidRDefault="007B44D4" w:rsidP="007B44D4">
      <w:pPr>
        <w:pStyle w:val="KeywordDescriptions"/>
        <w:rPr>
          <w:b/>
        </w:rPr>
      </w:pPr>
      <w:r>
        <w:rPr>
          <w:i/>
        </w:rPr>
        <w:t>Definition</w:t>
      </w:r>
      <w:r w:rsidRPr="00AE08D7">
        <w:rPr>
          <w:i/>
        </w:rPr>
        <w:t>:</w:t>
      </w:r>
      <w:r>
        <w:tab/>
        <w:t>This parameter</w:t>
      </w:r>
      <w:r w:rsidRPr="00DE3DB5">
        <w:t xml:space="preserve"> tells the</w:t>
      </w:r>
      <w:r>
        <w:t xml:space="preserve"> </w:t>
      </w:r>
      <w:r w:rsidRPr="00DE3DB5">
        <w:t xml:space="preserve">EDA platform </w:t>
      </w:r>
      <w:r w:rsidR="00CF4215" w:rsidRPr="00B828B6">
        <w:t>what back-channel protocol is to be used for</w:t>
      </w:r>
      <w:r w:rsidR="00CF4215">
        <w:t xml:space="preserve"> </w:t>
      </w:r>
      <w:r w:rsidR="00CF4215" w:rsidRPr="00B828B6">
        <w:t>the back-channel training process. This is defined in a</w:t>
      </w:r>
      <w:r w:rsidR="00CF4215">
        <w:t xml:space="preserve"> </w:t>
      </w:r>
      <w:r w:rsidR="00CF4215" w:rsidRPr="00B828B6">
        <w:t>standard-specific back-channel BCI file. Both the</w:t>
      </w:r>
      <w:r w:rsidR="00CF4215">
        <w:t xml:space="preserve"> </w:t>
      </w:r>
      <w:r w:rsidR="00CF4215" w:rsidRPr="00B828B6">
        <w:t>transmitter and receiver for a given through channel must</w:t>
      </w:r>
      <w:r w:rsidR="00CF4215">
        <w:t xml:space="preserve"> </w:t>
      </w:r>
      <w:r w:rsidR="00CF4215" w:rsidRPr="00B828B6">
        <w:t xml:space="preserve">have identical settings for the </w:t>
      </w:r>
      <w:proofErr w:type="spellStart"/>
      <w:r w:rsidR="00CF4215" w:rsidRPr="00B828B6">
        <w:t>Backchannel_Protocol</w:t>
      </w:r>
      <w:proofErr w:type="spellEnd"/>
      <w:r w:rsidR="00CF4215" w:rsidRPr="00B828B6">
        <w:t xml:space="preserve"> parameter for</w:t>
      </w:r>
      <w:r w:rsidR="00CF4215">
        <w:t xml:space="preserve"> </w:t>
      </w:r>
      <w:r w:rsidR="00CF4215" w:rsidRPr="00B828B6">
        <w:t>back-channel training to be enabled. If the settings are different, or</w:t>
      </w:r>
      <w:r w:rsidR="00CF4215">
        <w:t xml:space="preserve"> </w:t>
      </w:r>
      <w:r w:rsidR="00CF4215" w:rsidRPr="00B828B6">
        <w:t xml:space="preserve">if the parameter has "None" specified for either the </w:t>
      </w:r>
      <w:proofErr w:type="gramStart"/>
      <w:r w:rsidR="00CF4215" w:rsidRPr="00B828B6">
        <w:t>Tx</w:t>
      </w:r>
      <w:proofErr w:type="gramEnd"/>
      <w:r w:rsidR="00CF4215" w:rsidRPr="00B828B6">
        <w:t>, or Rx or both,</w:t>
      </w:r>
      <w:r w:rsidR="00CF4215">
        <w:t xml:space="preserve"> </w:t>
      </w:r>
      <w:r w:rsidR="00CF4215" w:rsidRPr="00B828B6">
        <w:t>the EDA tool will assume that Back Channel Communication is "Off" and will</w:t>
      </w:r>
      <w:r w:rsidR="00CF4215">
        <w:t xml:space="preserve"> </w:t>
      </w:r>
      <w:r w:rsidR="00CF4215" w:rsidRPr="00B828B6">
        <w:t>proceed to run simulation without Back Channel.</w:t>
      </w:r>
      <w:r w:rsidR="00CF4215">
        <w:t xml:space="preserve"> </w:t>
      </w:r>
      <w:r w:rsidR="00CF4215" w:rsidRPr="00B828B6">
        <w:t xml:space="preserve">When calling the </w:t>
      </w:r>
      <w:proofErr w:type="gramStart"/>
      <w:r w:rsidR="00CF4215" w:rsidRPr="00B828B6">
        <w:t>Tx</w:t>
      </w:r>
      <w:proofErr w:type="gramEnd"/>
      <w:r w:rsidR="00CF4215" w:rsidRPr="00B828B6">
        <w:t xml:space="preserve"> and Rx </w:t>
      </w:r>
      <w:proofErr w:type="spellStart"/>
      <w:r w:rsidR="00CF4215" w:rsidRPr="00B828B6">
        <w:t>AMI_Init</w:t>
      </w:r>
      <w:proofErr w:type="spellEnd"/>
      <w:r w:rsidR="00CF4215" w:rsidRPr="00B828B6">
        <w:t xml:space="preserve"> function, the EDA tool shall pass the value: &lt;</w:t>
      </w:r>
      <w:proofErr w:type="spellStart"/>
      <w:r w:rsidR="00CF4215" w:rsidRPr="00B828B6">
        <w:t>full_path_to</w:t>
      </w:r>
      <w:proofErr w:type="spellEnd"/>
      <w:r w:rsidR="00CF4215" w:rsidRPr="00B828B6">
        <w:t>&gt;/&lt;protocol&gt;.</w:t>
      </w:r>
      <w:proofErr w:type="spellStart"/>
      <w:r w:rsidR="00CF4215" w:rsidRPr="00B828B6">
        <w:t>bci</w:t>
      </w:r>
      <w:proofErr w:type="spellEnd"/>
      <w:r w:rsidR="00CF4215" w:rsidRPr="00B828B6">
        <w:t>. The EDA tool is responsible for determining &lt;</w:t>
      </w:r>
      <w:proofErr w:type="spellStart"/>
      <w:r w:rsidR="00CF4215" w:rsidRPr="00B828B6">
        <w:t>full_path_to</w:t>
      </w:r>
      <w:proofErr w:type="spellEnd"/>
      <w:r w:rsidR="00CF4215" w:rsidRPr="00B828B6">
        <w:t>&gt;. This file may be located in the same directory as the .</w:t>
      </w:r>
      <w:proofErr w:type="spellStart"/>
      <w:r w:rsidR="00CF4215" w:rsidRPr="00B828B6">
        <w:t>ibs</w:t>
      </w:r>
      <w:proofErr w:type="spellEnd"/>
      <w:r w:rsidR="00CF4215" w:rsidRPr="00B828B6">
        <w:t>, .</w:t>
      </w:r>
      <w:proofErr w:type="spellStart"/>
      <w:r w:rsidR="00CF4215" w:rsidRPr="00B828B6">
        <w:t>ami</w:t>
      </w:r>
      <w:proofErr w:type="spellEnd"/>
      <w:r w:rsidR="00CF4215" w:rsidRPr="00B828B6">
        <w:t xml:space="preserve">, dll files or may be located in library folders controlled </w:t>
      </w:r>
      <w:r w:rsidR="00CF4215">
        <w:t>by the EDA tool.</w:t>
      </w:r>
    </w:p>
    <w:p w:rsidR="007B44D4" w:rsidRDefault="007B44D4" w:rsidP="007B44D4">
      <w:pPr>
        <w:pStyle w:val="KeywordDescriptions"/>
      </w:pPr>
      <w:r w:rsidRPr="00735AE5">
        <w:rPr>
          <w:i/>
        </w:rPr>
        <w:t>Usage Rules:</w:t>
      </w:r>
    </w:p>
    <w:p w:rsidR="007B44D4" w:rsidRDefault="007B44D4" w:rsidP="007B44D4">
      <w:pPr>
        <w:pStyle w:val="KeywordDescriptions"/>
        <w:rPr>
          <w:b/>
        </w:rPr>
      </w:pPr>
      <w:r w:rsidRPr="004F0539">
        <w:rPr>
          <w:i/>
        </w:rPr>
        <w:t>Other Notes:</w:t>
      </w:r>
      <w:r>
        <w:tab/>
      </w:r>
    </w:p>
    <w:p w:rsidR="007B44D4" w:rsidRPr="00AE08D7" w:rsidRDefault="007B44D4" w:rsidP="007B44D4">
      <w:pPr>
        <w:pStyle w:val="KeywordDescriptions"/>
      </w:pPr>
      <w:r w:rsidRPr="00B95248">
        <w:rPr>
          <w:i/>
        </w:rPr>
        <w:t>Examples:</w:t>
      </w:r>
    </w:p>
    <w:p w:rsidR="007B44D4" w:rsidRPr="00783A28" w:rsidRDefault="00CF4215" w:rsidP="007B44D4">
      <w:pPr>
        <w:pStyle w:val="Exampletext"/>
        <w:rPr>
          <w:rFonts w:ascii="Times New Roman" w:hAnsi="Times New Roman" w:cs="Times New Roman"/>
          <w:sz w:val="24"/>
          <w:szCs w:val="24"/>
        </w:rPr>
      </w:pPr>
      <w:r w:rsidRPr="00783A28">
        <w:rPr>
          <w:rFonts w:ascii="Times New Roman" w:hAnsi="Times New Roman" w:cs="Times New Roman"/>
          <w:sz w:val="24"/>
          <w:szCs w:val="24"/>
        </w:rPr>
        <w:t>(</w:t>
      </w:r>
      <w:proofErr w:type="spellStart"/>
      <w:r w:rsidRPr="00783A28">
        <w:rPr>
          <w:rFonts w:ascii="Times New Roman" w:hAnsi="Times New Roman" w:cs="Times New Roman"/>
          <w:sz w:val="24"/>
          <w:szCs w:val="24"/>
        </w:rPr>
        <w:t>Backchannel_Protocol</w:t>
      </w:r>
      <w:proofErr w:type="spellEnd"/>
      <w:r w:rsidRPr="00783A28">
        <w:rPr>
          <w:rFonts w:ascii="Times New Roman" w:hAnsi="Times New Roman" w:cs="Times New Roman"/>
          <w:sz w:val="24"/>
          <w:szCs w:val="24"/>
        </w:rPr>
        <w:t xml:space="preserve"> (Usage In) (Type String) (List "None"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"standard2</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"standard3</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"standard4</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(Default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(Description "This Device can support back-channel training for multiple standards."))</w:t>
      </w:r>
      <w:r w:rsidR="007B44D4" w:rsidRPr="00783A28">
        <w:rPr>
          <w:rFonts w:ascii="Times New Roman" w:hAnsi="Times New Roman" w:cs="Times New Roman"/>
          <w:sz w:val="24"/>
          <w:szCs w:val="24"/>
        </w:rPr>
        <w:t>)</w:t>
      </w:r>
    </w:p>
    <w:p w:rsidR="007B44D4" w:rsidRDefault="007B44D4" w:rsidP="007B44D4">
      <w:pPr>
        <w:pStyle w:val="Exampletext"/>
      </w:pPr>
    </w:p>
    <w:p w:rsidR="007B44D4" w:rsidRDefault="0052245C"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P</w:t>
      </w:r>
      <w:r w:rsidRPr="0052245C">
        <w:rPr>
          <w:rFonts w:ascii="Times New Roman" w:hAnsi="Times New Roman" w:cs="Times New Roman"/>
          <w:sz w:val="24"/>
          <w:szCs w:val="24"/>
        </w:rPr>
        <w:t xml:space="preserve">arameters </w:t>
      </w:r>
      <w:proofErr w:type="spellStart"/>
      <w:r w:rsidR="000859D6">
        <w:rPr>
          <w:rFonts w:ascii="Times New Roman" w:hAnsi="Times New Roman" w:cs="Times New Roman"/>
          <w:sz w:val="24"/>
          <w:szCs w:val="24"/>
        </w:rPr>
        <w:t>BCI_Version</w:t>
      </w:r>
      <w:proofErr w:type="spellEnd"/>
      <w:r w:rsidR="000859D6">
        <w:rPr>
          <w:rFonts w:ascii="Times New Roman" w:hAnsi="Times New Roman" w:cs="Times New Roman"/>
          <w:sz w:val="24"/>
          <w:szCs w:val="24"/>
        </w:rPr>
        <w:t xml:space="preserve">, </w:t>
      </w:r>
      <w:r w:rsidRPr="0052245C">
        <w:rPr>
          <w:rFonts w:ascii="Times New Roman" w:hAnsi="Times New Roman" w:cs="Times New Roman"/>
          <w:b/>
          <w:sz w:val="24"/>
          <w:szCs w:val="24"/>
        </w:rPr>
        <w:t>Preamble</w:t>
      </w:r>
      <w:r w:rsidRPr="0052245C">
        <w:rPr>
          <w:rFonts w:ascii="Times New Roman" w:hAnsi="Times New Roman" w:cs="Times New Roman"/>
          <w:sz w:val="24"/>
          <w:szCs w:val="24"/>
        </w:rPr>
        <w:t xml:space="preserve">, </w:t>
      </w:r>
      <w:r w:rsidRPr="0052245C">
        <w:rPr>
          <w:rFonts w:ascii="Times New Roman" w:hAnsi="Times New Roman" w:cs="Times New Roman"/>
          <w:b/>
          <w:sz w:val="24"/>
          <w:szCs w:val="24"/>
        </w:rPr>
        <w:t>Data</w:t>
      </w:r>
      <w:r w:rsidRPr="0052245C">
        <w:rPr>
          <w:rFonts w:ascii="Times New Roman" w:hAnsi="Times New Roman" w:cs="Times New Roman"/>
          <w:sz w:val="24"/>
          <w:szCs w:val="24"/>
        </w:rPr>
        <w:t xml:space="preserve">, </w:t>
      </w:r>
      <w:proofErr w:type="spellStart"/>
      <w:r w:rsidRPr="0052245C">
        <w:rPr>
          <w:rFonts w:ascii="Times New Roman" w:hAnsi="Times New Roman" w:cs="Times New Roman"/>
          <w:b/>
          <w:sz w:val="24"/>
          <w:szCs w:val="24"/>
        </w:rPr>
        <w:t>Postamble</w:t>
      </w:r>
      <w:proofErr w:type="spellEnd"/>
      <w:r w:rsidRPr="0052245C">
        <w:rPr>
          <w:rFonts w:ascii="Times New Roman" w:hAnsi="Times New Roman" w:cs="Times New Roman"/>
          <w:sz w:val="24"/>
          <w:szCs w:val="24"/>
        </w:rPr>
        <w:t xml:space="preserve">, </w:t>
      </w:r>
      <w:proofErr w:type="spellStart"/>
      <w:r w:rsidRPr="0052245C">
        <w:rPr>
          <w:rFonts w:ascii="Times New Roman" w:hAnsi="Times New Roman" w:cs="Times New Roman"/>
          <w:b/>
          <w:sz w:val="24"/>
          <w:szCs w:val="24"/>
        </w:rPr>
        <w:t>Max_Train_Bits</w:t>
      </w:r>
      <w:proofErr w:type="spellEnd"/>
      <w:r w:rsidRPr="0052245C">
        <w:rPr>
          <w:rFonts w:ascii="Times New Roman" w:hAnsi="Times New Roman" w:cs="Times New Roman"/>
          <w:sz w:val="24"/>
          <w:szCs w:val="24"/>
        </w:rPr>
        <w:t xml:space="preserve">, and </w:t>
      </w:r>
      <w:proofErr w:type="spellStart"/>
      <w:r w:rsidRPr="0052245C">
        <w:rPr>
          <w:rFonts w:ascii="Times New Roman" w:hAnsi="Times New Roman" w:cs="Times New Roman"/>
          <w:b/>
          <w:sz w:val="24"/>
          <w:szCs w:val="24"/>
        </w:rPr>
        <w:t>TrainingDone</w:t>
      </w:r>
      <w:proofErr w:type="spellEnd"/>
      <w:r w:rsidRPr="0052245C">
        <w:rPr>
          <w:rFonts w:ascii="Times New Roman" w:hAnsi="Times New Roman" w:cs="Times New Roman"/>
          <w:sz w:val="24"/>
          <w:szCs w:val="24"/>
        </w:rPr>
        <w:t xml:space="preserve"> are </w:t>
      </w:r>
      <w:proofErr w:type="spellStart"/>
      <w:r w:rsidRPr="0052245C">
        <w:rPr>
          <w:rFonts w:ascii="Times New Roman" w:hAnsi="Times New Roman" w:cs="Times New Roman"/>
          <w:sz w:val="24"/>
          <w:szCs w:val="24"/>
        </w:rPr>
        <w:t>Reserved_Parameters</w:t>
      </w:r>
      <w:proofErr w:type="spellEnd"/>
      <w:r w:rsidRPr="0052245C">
        <w:rPr>
          <w:rFonts w:ascii="Times New Roman" w:hAnsi="Times New Roman" w:cs="Times New Roman"/>
          <w:sz w:val="24"/>
          <w:szCs w:val="24"/>
        </w:rPr>
        <w:t xml:space="preserve"> that are solely for the purpose of enabling back-channel communication, in </w:t>
      </w:r>
      <w:r w:rsidRPr="0052245C">
        <w:rPr>
          <w:rFonts w:ascii="Times New Roman" w:hAnsi="Times New Roman" w:cs="Times New Roman"/>
          <w:sz w:val="24"/>
          <w:szCs w:val="24"/>
        </w:rPr>
        <w:lastRenderedPageBreak/>
        <w:t>which a receiver provides information back to its associated transmitter in order to assist in optimizing that transmitter's equalization parameters, in the context of a particular industry standard. These additional back-channel Reserved Parameters are used only in a back-channel BCI file, using a .</w:t>
      </w:r>
      <w:proofErr w:type="spellStart"/>
      <w:r w:rsidRPr="0052245C">
        <w:rPr>
          <w:rFonts w:ascii="Times New Roman" w:hAnsi="Times New Roman" w:cs="Times New Roman"/>
          <w:sz w:val="24"/>
          <w:szCs w:val="24"/>
        </w:rPr>
        <w:t>bci</w:t>
      </w:r>
      <w:proofErr w:type="spellEnd"/>
      <w:r w:rsidRPr="0052245C">
        <w:rPr>
          <w:rFonts w:ascii="Times New Roman" w:hAnsi="Times New Roman" w:cs="Times New Roman"/>
          <w:sz w:val="24"/>
          <w:szCs w:val="24"/>
        </w:rPr>
        <w:t xml:space="preserve"> file extension.</w:t>
      </w:r>
    </w:p>
    <w:p w:rsidR="00CF4215" w:rsidRDefault="008E7CCF" w:rsidP="008E7CCF">
      <w:pPr>
        <w:autoSpaceDE w:val="0"/>
        <w:autoSpaceDN w:val="0"/>
        <w:adjustRightInd w:val="0"/>
        <w:rPr>
          <w:color w:val="000000"/>
          <w:lang w:eastAsia="en-US"/>
        </w:rPr>
      </w:pPr>
      <w:r>
        <w:t xml:space="preserve">Parameters </w:t>
      </w:r>
      <w:r w:rsidRPr="008E7CCF">
        <w:rPr>
          <w:b/>
        </w:rPr>
        <w:t>Preamble</w:t>
      </w:r>
      <w:r>
        <w:rPr>
          <w:b/>
        </w:rPr>
        <w:t xml:space="preserve">, Data </w:t>
      </w:r>
      <w:r w:rsidR="00456E7F" w:rsidRPr="00456E7F">
        <w:t>and</w:t>
      </w:r>
      <w:r>
        <w:rPr>
          <w:b/>
        </w:rPr>
        <w:t xml:space="preserve"> </w:t>
      </w:r>
      <w:proofErr w:type="spellStart"/>
      <w:r>
        <w:rPr>
          <w:b/>
        </w:rPr>
        <w:t>Posta</w:t>
      </w:r>
      <w:r w:rsidRPr="008E7CCF">
        <w:rPr>
          <w:b/>
        </w:rPr>
        <w:t>mble</w:t>
      </w:r>
      <w:proofErr w:type="spellEnd"/>
      <w:r>
        <w:rPr>
          <w:b/>
        </w:rPr>
        <w:t xml:space="preserve"> </w:t>
      </w:r>
      <w:r>
        <w:t xml:space="preserve">are used to describe the bit pattern sent from the transmitter to the receiver during the back-channel training. These three parameters </w:t>
      </w:r>
      <w:r>
        <w:rPr>
          <w:color w:val="000000"/>
          <w:lang w:eastAsia="en-US"/>
        </w:rPr>
        <w:t xml:space="preserve">shall be contained in a distinct section or branch within the </w:t>
      </w:r>
      <w:proofErr w:type="spellStart"/>
      <w:r w:rsidRPr="0052245C">
        <w:t>Reserved_Parameters</w:t>
      </w:r>
      <w:proofErr w:type="spellEnd"/>
      <w:r>
        <w:rPr>
          <w:color w:val="000000"/>
          <w:lang w:eastAsia="en-US"/>
        </w:rPr>
        <w:t xml:space="preserve"> branch named “</w:t>
      </w:r>
      <w:proofErr w:type="spellStart"/>
      <w:r w:rsidRPr="00C3643E">
        <w:rPr>
          <w:b/>
          <w:color w:val="000000"/>
          <w:lang w:eastAsia="en-US"/>
        </w:rPr>
        <w:t>Training_Pattern</w:t>
      </w:r>
      <w:proofErr w:type="spellEnd"/>
      <w:r>
        <w:rPr>
          <w:color w:val="000000"/>
          <w:lang w:eastAsia="en-US"/>
        </w:rPr>
        <w:t>” beginning and ending with parentheses.</w:t>
      </w:r>
    </w:p>
    <w:p w:rsidR="00C3643E" w:rsidRDefault="00C3643E" w:rsidP="008E7CCF">
      <w:pPr>
        <w:autoSpaceDE w:val="0"/>
        <w:autoSpaceDN w:val="0"/>
        <w:adjustRightInd w:val="0"/>
      </w:pPr>
    </w:p>
    <w:p w:rsidR="005A13F1" w:rsidRDefault="00E53E46"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A</w:t>
      </w:r>
      <w:r w:rsidR="005A13F1" w:rsidRPr="00D05984">
        <w:rPr>
          <w:rFonts w:ascii="Times New Roman" w:hAnsi="Times New Roman" w:cs="Times New Roman"/>
          <w:sz w:val="24"/>
          <w:szCs w:val="24"/>
        </w:rPr>
        <w:t xml:space="preserve"> BCI file may </w:t>
      </w:r>
      <w:r>
        <w:rPr>
          <w:rFonts w:ascii="Times New Roman" w:hAnsi="Times New Roman" w:cs="Times New Roman"/>
          <w:sz w:val="24"/>
          <w:szCs w:val="24"/>
        </w:rPr>
        <w:t xml:space="preserve">also </w:t>
      </w:r>
      <w:r w:rsidR="005A13F1" w:rsidRPr="00D05984">
        <w:rPr>
          <w:rFonts w:ascii="Times New Roman" w:hAnsi="Times New Roman" w:cs="Times New Roman"/>
          <w:sz w:val="24"/>
          <w:szCs w:val="24"/>
        </w:rPr>
        <w:t>contain additional parameters in the "</w:t>
      </w:r>
      <w:proofErr w:type="spellStart"/>
      <w:r w:rsidR="005A13F1" w:rsidRPr="00D05984">
        <w:rPr>
          <w:rFonts w:ascii="Times New Roman" w:hAnsi="Times New Roman" w:cs="Times New Roman"/>
          <w:sz w:val="24"/>
          <w:szCs w:val="24"/>
        </w:rPr>
        <w:t>Protocol_Specific</w:t>
      </w:r>
      <w:proofErr w:type="spellEnd"/>
      <w:r w:rsidR="005A13F1" w:rsidRPr="00D05984">
        <w:rPr>
          <w:rFonts w:ascii="Times New Roman" w:hAnsi="Times New Roman" w:cs="Times New Roman"/>
          <w:sz w:val="24"/>
          <w:szCs w:val="24"/>
        </w:rPr>
        <w:t>" section</w:t>
      </w:r>
      <w:r>
        <w:rPr>
          <w:rFonts w:ascii="Times New Roman" w:hAnsi="Times New Roman" w:cs="Times New Roman"/>
          <w:sz w:val="24"/>
          <w:szCs w:val="24"/>
        </w:rPr>
        <w:t xml:space="preserve"> which </w:t>
      </w:r>
      <w:r w:rsidR="00F616DF">
        <w:rPr>
          <w:rFonts w:ascii="Times New Roman" w:hAnsi="Times New Roman" w:cs="Times New Roman"/>
          <w:sz w:val="24"/>
          <w:szCs w:val="24"/>
        </w:rPr>
        <w:t>will be</w:t>
      </w:r>
      <w:r>
        <w:rPr>
          <w:rFonts w:ascii="Times New Roman" w:hAnsi="Times New Roman" w:cs="Times New Roman"/>
          <w:sz w:val="24"/>
          <w:szCs w:val="24"/>
        </w:rPr>
        <w:t xml:space="preserve"> under the reserved root name “BCI”</w:t>
      </w:r>
      <w:r w:rsidR="005A13F1" w:rsidRPr="00D05984">
        <w:rPr>
          <w:rFonts w:ascii="Times New Roman" w:hAnsi="Times New Roman" w:cs="Times New Roman"/>
          <w:sz w:val="24"/>
          <w:szCs w:val="24"/>
        </w:rPr>
        <w:t>. This section is analogous to the "</w:t>
      </w:r>
      <w:proofErr w:type="spellStart"/>
      <w:r w:rsidR="005A13F1" w:rsidRPr="00D05984">
        <w:rPr>
          <w:rFonts w:ascii="Times New Roman" w:hAnsi="Times New Roman" w:cs="Times New Roman"/>
          <w:sz w:val="24"/>
          <w:szCs w:val="24"/>
        </w:rPr>
        <w:t>Model_Specific</w:t>
      </w:r>
      <w:proofErr w:type="spellEnd"/>
      <w:r w:rsidR="005A13F1" w:rsidRPr="00D05984">
        <w:rPr>
          <w:rFonts w:ascii="Times New Roman" w:hAnsi="Times New Roman" w:cs="Times New Roman"/>
          <w:sz w:val="24"/>
          <w:szCs w:val="24"/>
        </w:rPr>
        <w:t xml:space="preserve">" section of an AMI file, and must abide by the same rules and syntax. The purpose of this section is to define the protocol-specific parameters that are to be passed back and forth between the </w:t>
      </w:r>
      <w:proofErr w:type="gramStart"/>
      <w:r w:rsidR="005A13F1" w:rsidRPr="00D05984">
        <w:rPr>
          <w:rFonts w:ascii="Times New Roman" w:hAnsi="Times New Roman" w:cs="Times New Roman"/>
          <w:sz w:val="24"/>
          <w:szCs w:val="24"/>
        </w:rPr>
        <w:t>Tx</w:t>
      </w:r>
      <w:proofErr w:type="gramEnd"/>
      <w:r w:rsidR="005A13F1" w:rsidRPr="00D05984">
        <w:rPr>
          <w:rFonts w:ascii="Times New Roman" w:hAnsi="Times New Roman" w:cs="Times New Roman"/>
          <w:sz w:val="24"/>
          <w:szCs w:val="24"/>
        </w:rPr>
        <w:t xml:space="preserve"> and Rx AMI models during the backchannel training process. Note that the </w:t>
      </w:r>
      <w:proofErr w:type="gramStart"/>
      <w:r w:rsidR="005A13F1" w:rsidRPr="00D05984">
        <w:rPr>
          <w:rFonts w:ascii="Times New Roman" w:hAnsi="Times New Roman" w:cs="Times New Roman"/>
          <w:sz w:val="24"/>
          <w:szCs w:val="24"/>
        </w:rPr>
        <w:t>Tx</w:t>
      </w:r>
      <w:proofErr w:type="gramEnd"/>
      <w:r w:rsidR="005A13F1" w:rsidRPr="00D05984">
        <w:rPr>
          <w:rFonts w:ascii="Times New Roman" w:hAnsi="Times New Roman" w:cs="Times New Roman"/>
          <w:sz w:val="24"/>
          <w:szCs w:val="24"/>
        </w:rPr>
        <w:t xml:space="preserve"> and Rx AMI models utilizing a particular BCI file must support the </w:t>
      </w:r>
      <w:proofErr w:type="spellStart"/>
      <w:r w:rsidR="005A13F1" w:rsidRPr="00D05984">
        <w:rPr>
          <w:rFonts w:ascii="Times New Roman" w:hAnsi="Times New Roman" w:cs="Times New Roman"/>
          <w:sz w:val="24"/>
          <w:szCs w:val="24"/>
        </w:rPr>
        <w:t>Protocol_Specific</w:t>
      </w:r>
      <w:proofErr w:type="spellEnd"/>
      <w:r w:rsidR="005A13F1" w:rsidRPr="00D05984">
        <w:rPr>
          <w:rFonts w:ascii="Times New Roman" w:hAnsi="Times New Roman" w:cs="Times New Roman"/>
          <w:sz w:val="24"/>
          <w:szCs w:val="24"/>
        </w:rPr>
        <w:t xml:space="preserve"> parameters defined in that BCI file.</w:t>
      </w:r>
    </w:p>
    <w:p w:rsidR="00E2375C" w:rsidRDefault="00E77D66"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EDA tool will </w:t>
      </w:r>
      <w:r w:rsidR="00E53E46">
        <w:rPr>
          <w:rFonts w:ascii="Times New Roman" w:hAnsi="Times New Roman" w:cs="Times New Roman"/>
          <w:sz w:val="24"/>
          <w:szCs w:val="24"/>
        </w:rPr>
        <w:t xml:space="preserve">construct a string for the parameters as per the rules defined under </w:t>
      </w:r>
      <w:r w:rsidR="00E53E46" w:rsidRPr="00E53E46">
        <w:rPr>
          <w:rFonts w:ascii="Times New Roman" w:hAnsi="Times New Roman" w:cs="Times New Roman"/>
          <w:sz w:val="24"/>
          <w:szCs w:val="24"/>
        </w:rPr>
        <w:t>PROCESSING AND PASSING PARAMETER STRING RULES</w:t>
      </w:r>
      <w:r w:rsidR="00E53E46">
        <w:rPr>
          <w:rFonts w:ascii="Times New Roman" w:hAnsi="Times New Roman" w:cs="Times New Roman"/>
          <w:sz w:val="24"/>
          <w:szCs w:val="24"/>
        </w:rPr>
        <w:t xml:space="preserve"> in Section 10A of this specification. If there are model specific parameters in the .</w:t>
      </w:r>
      <w:proofErr w:type="spellStart"/>
      <w:r w:rsidR="00E53E46">
        <w:rPr>
          <w:rFonts w:ascii="Times New Roman" w:hAnsi="Times New Roman" w:cs="Times New Roman"/>
          <w:sz w:val="24"/>
          <w:szCs w:val="24"/>
        </w:rPr>
        <w:t>ami</w:t>
      </w:r>
      <w:proofErr w:type="spellEnd"/>
      <w:r w:rsidR="00E53E46">
        <w:rPr>
          <w:rFonts w:ascii="Times New Roman" w:hAnsi="Times New Roman" w:cs="Times New Roman"/>
          <w:sz w:val="24"/>
          <w:szCs w:val="24"/>
        </w:rPr>
        <w:t xml:space="preserve"> file, the complete parameter string will include the parameter string from the .</w:t>
      </w:r>
      <w:proofErr w:type="spellStart"/>
      <w:r w:rsidR="00E53E46">
        <w:rPr>
          <w:rFonts w:ascii="Times New Roman" w:hAnsi="Times New Roman" w:cs="Times New Roman"/>
          <w:sz w:val="24"/>
          <w:szCs w:val="24"/>
        </w:rPr>
        <w:t>ami</w:t>
      </w:r>
      <w:proofErr w:type="spellEnd"/>
      <w:r w:rsidR="00E53E46">
        <w:rPr>
          <w:rFonts w:ascii="Times New Roman" w:hAnsi="Times New Roman" w:cs="Times New Roman"/>
          <w:sz w:val="24"/>
          <w:szCs w:val="24"/>
        </w:rPr>
        <w:t xml:space="preserve"> file and </w:t>
      </w:r>
      <w:r w:rsidR="00C4259F">
        <w:rPr>
          <w:rFonts w:ascii="Times New Roman" w:hAnsi="Times New Roman" w:cs="Times New Roman"/>
          <w:sz w:val="24"/>
          <w:szCs w:val="24"/>
        </w:rPr>
        <w:t>the .</w:t>
      </w:r>
      <w:proofErr w:type="spellStart"/>
      <w:r w:rsidR="00C4259F">
        <w:rPr>
          <w:rFonts w:ascii="Times New Roman" w:hAnsi="Times New Roman" w:cs="Times New Roman"/>
          <w:sz w:val="24"/>
          <w:szCs w:val="24"/>
        </w:rPr>
        <w:t>bci</w:t>
      </w:r>
      <w:proofErr w:type="spellEnd"/>
      <w:r w:rsidR="00C4259F">
        <w:rPr>
          <w:rFonts w:ascii="Times New Roman" w:hAnsi="Times New Roman" w:cs="Times New Roman"/>
          <w:sz w:val="24"/>
          <w:szCs w:val="24"/>
        </w:rPr>
        <w:t xml:space="preserve"> file with root name “BCI”.</w:t>
      </w:r>
    </w:p>
    <w:p w:rsidR="00EE2BF8" w:rsidRPr="00D05984" w:rsidRDefault="00EE2BF8" w:rsidP="005A13F1">
      <w:pPr>
        <w:pStyle w:val="PlainText"/>
        <w:spacing w:after="80"/>
        <w:rPr>
          <w:rFonts w:ascii="Times New Roman" w:hAnsi="Times New Roman" w:cs="Times New Roman"/>
          <w:sz w:val="24"/>
          <w:szCs w:val="24"/>
        </w:rPr>
      </w:pPr>
    </w:p>
    <w:p w:rsidR="005A13F1" w:rsidRDefault="005A13F1" w:rsidP="008E7CCF">
      <w:pPr>
        <w:autoSpaceDE w:val="0"/>
        <w:autoSpaceDN w:val="0"/>
        <w:adjustRightInd w:val="0"/>
        <w:rPr>
          <w:del w:id="12" w:author="Author"/>
        </w:rPr>
      </w:pPr>
      <w:del w:id="13" w:author="Author">
        <w:r>
          <w:delText>The BCI file provides all the information that a Model or the EDA tool needs and there is no need for the EDA tool to pass a parameter string to the AMI model like done for Model_Specific parameters in the .ami file.</w:delText>
        </w:r>
      </w:del>
    </w:p>
    <w:p w:rsidR="005A13F1" w:rsidRDefault="005A13F1" w:rsidP="008E7CCF">
      <w:pPr>
        <w:autoSpaceDE w:val="0"/>
        <w:autoSpaceDN w:val="0"/>
        <w:adjustRightInd w:val="0"/>
      </w:pPr>
    </w:p>
    <w:p w:rsidR="004D3D25" w:rsidRDefault="004D3D25" w:rsidP="004D3D25">
      <w:pPr>
        <w:autoSpaceDE w:val="0"/>
        <w:autoSpaceDN w:val="0"/>
        <w:adjustRightInd w:val="0"/>
        <w:rPr>
          <w:color w:val="000000"/>
          <w:lang w:eastAsia="en-US"/>
        </w:rPr>
      </w:pPr>
      <w:r>
        <w:rPr>
          <w:i/>
          <w:iCs/>
          <w:color w:val="000000"/>
          <w:lang w:eastAsia="en-US"/>
        </w:rPr>
        <w:t>Parameter:</w:t>
      </w:r>
      <w:r>
        <w:rPr>
          <w:color w:val="000000"/>
          <w:lang w:eastAsia="en-US"/>
        </w:rPr>
        <w:t xml:space="preserve"> </w:t>
      </w:r>
      <w:r>
        <w:rPr>
          <w:color w:val="000000"/>
          <w:lang w:eastAsia="en-US"/>
        </w:rPr>
        <w:tab/>
      </w:r>
      <w:proofErr w:type="spellStart"/>
      <w:r>
        <w:rPr>
          <w:b/>
          <w:bCs/>
          <w:color w:val="000000"/>
          <w:lang w:eastAsia="en-US"/>
        </w:rPr>
        <w:t>BCI_Version</w:t>
      </w:r>
      <w:proofErr w:type="spellEnd"/>
    </w:p>
    <w:p w:rsidR="004D3D25" w:rsidRDefault="004D3D25" w:rsidP="004D3D25">
      <w:pPr>
        <w:autoSpaceDE w:val="0"/>
        <w:autoSpaceDN w:val="0"/>
        <w:adjustRightInd w:val="0"/>
        <w:rPr>
          <w:b/>
          <w:bCs/>
          <w:color w:val="000000"/>
          <w:lang w:eastAsia="en-US"/>
        </w:rPr>
      </w:pPr>
      <w:r>
        <w:rPr>
          <w:i/>
          <w:iCs/>
          <w:color w:val="000000"/>
          <w:lang w:eastAsia="en-US"/>
        </w:rPr>
        <w:t>Required:</w:t>
      </w:r>
      <w:r>
        <w:rPr>
          <w:color w:val="000000"/>
          <w:lang w:eastAsia="en-US"/>
        </w:rPr>
        <w:t xml:space="preserve"> </w:t>
      </w:r>
      <w:r>
        <w:rPr>
          <w:color w:val="000000"/>
          <w:lang w:eastAsia="en-US"/>
        </w:rPr>
        <w:tab/>
        <w:t xml:space="preserve">Yes for </w:t>
      </w:r>
      <w:proofErr w:type="spellStart"/>
      <w:r>
        <w:rPr>
          <w:color w:val="000000"/>
          <w:lang w:eastAsia="en-US"/>
        </w:rPr>
        <w:t>AMI_Version</w:t>
      </w:r>
      <w:proofErr w:type="spellEnd"/>
      <w:r>
        <w:rPr>
          <w:color w:val="000000"/>
          <w:lang w:eastAsia="en-US"/>
        </w:rPr>
        <w:t xml:space="preserve"> 6.0 and above, illegal before </w:t>
      </w:r>
      <w:proofErr w:type="spellStart"/>
      <w:r>
        <w:rPr>
          <w:color w:val="000000"/>
          <w:lang w:eastAsia="en-US"/>
        </w:rPr>
        <w:t>AMI_Version</w:t>
      </w:r>
      <w:proofErr w:type="spellEnd"/>
      <w:r>
        <w:rPr>
          <w:color w:val="000000"/>
          <w:lang w:eastAsia="en-US"/>
        </w:rPr>
        <w:t xml:space="preserve"> 6.0</w:t>
      </w:r>
    </w:p>
    <w:p w:rsidR="004D3D25" w:rsidRDefault="004D3D25" w:rsidP="004D3D25">
      <w:pPr>
        <w:autoSpaceDE w:val="0"/>
        <w:autoSpaceDN w:val="0"/>
        <w:adjustRightInd w:val="0"/>
        <w:rPr>
          <w:lang w:eastAsia="en-US"/>
        </w:rPr>
      </w:pPr>
      <w:r>
        <w:rPr>
          <w:i/>
          <w:iCs/>
          <w:color w:val="000000"/>
          <w:lang w:eastAsia="en-US"/>
        </w:rPr>
        <w:t>Descriptors</w:t>
      </w:r>
      <w:r>
        <w:rPr>
          <w:color w:val="000000"/>
          <w:lang w:eastAsia="en-US"/>
        </w:rPr>
        <w:t>:</w:t>
      </w:r>
      <w:r>
        <w:rPr>
          <w:b/>
          <w:bCs/>
          <w:color w:val="000000"/>
          <w:lang w:eastAsia="en-US"/>
        </w:rPr>
        <w:t xml:space="preserve"> </w:t>
      </w:r>
    </w:p>
    <w:p w:rsidR="004D3D25" w:rsidRDefault="004D3D25" w:rsidP="004D3D25">
      <w:pPr>
        <w:autoSpaceDE w:val="0"/>
        <w:autoSpaceDN w:val="0"/>
        <w:adjustRightInd w:val="0"/>
        <w:rPr>
          <w:b/>
          <w:bCs/>
          <w:color w:val="000000"/>
          <w:lang w:eastAsia="en-US"/>
        </w:rPr>
      </w:pPr>
      <w:r>
        <w:rPr>
          <w:color w:val="000000"/>
          <w:lang w:eastAsia="en-US"/>
        </w:rPr>
        <w:t xml:space="preserve">Usage:  </w:t>
      </w:r>
      <w:r>
        <w:rPr>
          <w:color w:val="000000"/>
          <w:lang w:eastAsia="en-US"/>
        </w:rPr>
        <w:tab/>
        <w:t>Info</w:t>
      </w:r>
    </w:p>
    <w:p w:rsidR="004D3D25" w:rsidRDefault="004D3D25" w:rsidP="004D3D25">
      <w:pPr>
        <w:autoSpaceDE w:val="0"/>
        <w:autoSpaceDN w:val="0"/>
        <w:adjustRightInd w:val="0"/>
        <w:rPr>
          <w:b/>
          <w:bCs/>
          <w:color w:val="000000"/>
          <w:lang w:eastAsia="en-US"/>
        </w:rPr>
      </w:pPr>
      <w:r>
        <w:rPr>
          <w:color w:val="000000"/>
          <w:lang w:eastAsia="en-US"/>
        </w:rPr>
        <w:t xml:space="preserve">Type:  </w:t>
      </w:r>
      <w:r>
        <w:rPr>
          <w:color w:val="000000"/>
          <w:lang w:eastAsia="en-US"/>
        </w:rPr>
        <w:tab/>
      </w:r>
      <w:r>
        <w:rPr>
          <w:color w:val="000000"/>
          <w:lang w:eastAsia="en-US"/>
        </w:rPr>
        <w:tab/>
        <w:t>String</w:t>
      </w:r>
    </w:p>
    <w:p w:rsidR="004D3D25" w:rsidRDefault="004D3D25" w:rsidP="004D3D25">
      <w:pPr>
        <w:autoSpaceDE w:val="0"/>
        <w:autoSpaceDN w:val="0"/>
        <w:adjustRightInd w:val="0"/>
        <w:rPr>
          <w:b/>
          <w:bCs/>
          <w:i/>
          <w:iCs/>
          <w:color w:val="000000"/>
          <w:lang w:eastAsia="en-US"/>
        </w:rPr>
      </w:pPr>
      <w:r>
        <w:rPr>
          <w:color w:val="000000"/>
          <w:lang w:eastAsia="en-US"/>
        </w:rPr>
        <w:t xml:space="preserve">Format:  </w:t>
      </w:r>
      <w:r>
        <w:rPr>
          <w:color w:val="000000"/>
          <w:lang w:eastAsia="en-US"/>
        </w:rPr>
        <w:tab/>
        <w:t>Value</w:t>
      </w:r>
    </w:p>
    <w:p w:rsidR="004D3D25" w:rsidRDefault="004D3D25" w:rsidP="004D3D25">
      <w:pPr>
        <w:autoSpaceDE w:val="0"/>
        <w:autoSpaceDN w:val="0"/>
        <w:adjustRightInd w:val="0"/>
        <w:rPr>
          <w:b/>
          <w:bCs/>
          <w:i/>
          <w:iCs/>
          <w:color w:val="000000"/>
          <w:lang w:eastAsia="en-US"/>
        </w:rPr>
      </w:pPr>
      <w:r>
        <w:rPr>
          <w:color w:val="000000"/>
          <w:lang w:eastAsia="en-US"/>
        </w:rPr>
        <w:t>Default:</w:t>
      </w:r>
      <w:r>
        <w:rPr>
          <w:i/>
          <w:iCs/>
          <w:color w:val="000000"/>
          <w:lang w:eastAsia="en-US"/>
        </w:rPr>
        <w:t xml:space="preserve"> </w:t>
      </w:r>
      <w:r>
        <w:rPr>
          <w:i/>
          <w:iCs/>
          <w:color w:val="000000"/>
          <w:lang w:eastAsia="en-US"/>
        </w:rPr>
        <w:tab/>
        <w:t xml:space="preserve"> </w:t>
      </w:r>
      <w:r>
        <w:rPr>
          <w:color w:val="000000"/>
          <w:lang w:eastAsia="en-US"/>
        </w:rPr>
        <w:t>&lt;</w:t>
      </w:r>
      <w:proofErr w:type="spellStart"/>
      <w:r>
        <w:rPr>
          <w:color w:val="000000"/>
          <w:lang w:eastAsia="en-US"/>
        </w:rPr>
        <w:t>string_literal</w:t>
      </w:r>
      <w:proofErr w:type="spellEnd"/>
      <w:r>
        <w:rPr>
          <w:color w:val="000000"/>
          <w:lang w:eastAsia="en-US"/>
        </w:rPr>
        <w:t>&gt;</w:t>
      </w:r>
    </w:p>
    <w:p w:rsidR="004D3D25" w:rsidRDefault="004D3D25" w:rsidP="004D3D25">
      <w:pPr>
        <w:autoSpaceDE w:val="0"/>
        <w:autoSpaceDN w:val="0"/>
        <w:adjustRightInd w:val="0"/>
        <w:rPr>
          <w:lang w:eastAsia="en-US"/>
        </w:rPr>
      </w:pPr>
      <w:r>
        <w:rPr>
          <w:color w:val="000000"/>
          <w:lang w:eastAsia="en-US"/>
        </w:rPr>
        <w:t>Description:</w:t>
      </w:r>
      <w:r>
        <w:rPr>
          <w:color w:val="000000"/>
          <w:lang w:eastAsia="en-US"/>
        </w:rPr>
        <w:tab/>
      </w:r>
      <w:r>
        <w:rPr>
          <w:i/>
          <w:iCs/>
          <w:color w:val="000000"/>
          <w:lang w:eastAsia="en-US"/>
        </w:rPr>
        <w:t xml:space="preserve"> </w:t>
      </w:r>
      <w:r>
        <w:rPr>
          <w:color w:val="000000"/>
          <w:lang w:eastAsia="en-US"/>
        </w:rPr>
        <w:t>&lt;string&gt;</w:t>
      </w:r>
      <w:r>
        <w:rPr>
          <w:b/>
          <w:bCs/>
          <w:i/>
          <w:iCs/>
          <w:color w:val="000000"/>
          <w:lang w:eastAsia="en-US"/>
        </w:rPr>
        <w:t xml:space="preserve"> </w:t>
      </w:r>
    </w:p>
    <w:p w:rsidR="004D3D25" w:rsidRDefault="004D3D25" w:rsidP="004D3D25">
      <w:pPr>
        <w:autoSpaceDE w:val="0"/>
        <w:autoSpaceDN w:val="0"/>
        <w:adjustRightInd w:val="0"/>
        <w:rPr>
          <w:b/>
          <w:bCs/>
          <w:color w:val="000000"/>
          <w:lang w:eastAsia="en-US"/>
        </w:rPr>
      </w:pPr>
      <w:r>
        <w:rPr>
          <w:i/>
          <w:iCs/>
          <w:color w:val="000000"/>
          <w:lang w:eastAsia="en-US"/>
        </w:rPr>
        <w:t>Definition:</w:t>
      </w:r>
      <w:r>
        <w:rPr>
          <w:color w:val="000000"/>
          <w:lang w:eastAsia="en-US"/>
        </w:rPr>
        <w:t xml:space="preserve"> </w:t>
      </w:r>
      <w:r>
        <w:rPr>
          <w:color w:val="000000"/>
          <w:lang w:eastAsia="en-US"/>
        </w:rPr>
        <w:tab/>
        <w:t>Tells EDA tool the version of the BCI file.</w:t>
      </w:r>
    </w:p>
    <w:p w:rsidR="004D3D25" w:rsidRDefault="004D3D25" w:rsidP="004D3D25">
      <w:pPr>
        <w:autoSpaceDE w:val="0"/>
        <w:autoSpaceDN w:val="0"/>
        <w:adjustRightInd w:val="0"/>
        <w:rPr>
          <w:lang w:eastAsia="en-US"/>
        </w:rPr>
      </w:pPr>
      <w:r>
        <w:rPr>
          <w:i/>
          <w:iCs/>
          <w:color w:val="000000"/>
          <w:lang w:eastAsia="en-US"/>
        </w:rPr>
        <w:t>Usage Rules:</w:t>
      </w:r>
      <w:r>
        <w:rPr>
          <w:color w:val="000000"/>
          <w:lang w:eastAsia="en-US"/>
        </w:rPr>
        <w:t xml:space="preserve"> </w:t>
      </w:r>
      <w:r>
        <w:rPr>
          <w:color w:val="000000"/>
          <w:lang w:eastAsia="en-US"/>
        </w:rPr>
        <w:tab/>
      </w:r>
      <w:proofErr w:type="spellStart"/>
      <w:r>
        <w:rPr>
          <w:color w:val="000000"/>
          <w:lang w:eastAsia="en-US"/>
        </w:rPr>
        <w:t>BCI_Version</w:t>
      </w:r>
      <w:proofErr w:type="spellEnd"/>
      <w:r>
        <w:rPr>
          <w:color w:val="000000"/>
          <w:lang w:eastAsia="en-US"/>
        </w:rPr>
        <w:t xml:space="preserve"> is required in the parameter definition files of AMI models which are </w:t>
      </w:r>
    </w:p>
    <w:p w:rsidR="004D3D25" w:rsidRDefault="004D3D25" w:rsidP="004D3D25">
      <w:pPr>
        <w:autoSpaceDE w:val="0"/>
        <w:autoSpaceDN w:val="0"/>
        <w:adjustRightInd w:val="0"/>
        <w:rPr>
          <w:color w:val="000000"/>
          <w:lang w:eastAsia="en-US"/>
        </w:rPr>
      </w:pPr>
      <w:proofErr w:type="gramStart"/>
      <w:r>
        <w:rPr>
          <w:color w:val="000000"/>
          <w:lang w:eastAsia="en-US"/>
        </w:rPr>
        <w:t>written</w:t>
      </w:r>
      <w:proofErr w:type="gramEnd"/>
      <w:r>
        <w:rPr>
          <w:color w:val="000000"/>
          <w:lang w:eastAsia="en-US"/>
        </w:rPr>
        <w:t xml:space="preserve"> in compliance with the IBIS Version 6.0 or later specification(s). When required, this parameter shall be the first parameter defined in the </w:t>
      </w:r>
      <w:proofErr w:type="spellStart"/>
      <w:r>
        <w:rPr>
          <w:color w:val="000000"/>
          <w:lang w:eastAsia="en-US"/>
        </w:rPr>
        <w:t>Reserved_Parameters</w:t>
      </w:r>
      <w:proofErr w:type="spellEnd"/>
      <w:r>
        <w:rPr>
          <w:color w:val="000000"/>
          <w:lang w:eastAsia="en-US"/>
        </w:rPr>
        <w:t xml:space="preserve"> branch of the BCI parameter definition file.</w:t>
      </w:r>
    </w:p>
    <w:p w:rsidR="004D3D25" w:rsidRPr="008E7CCF" w:rsidRDefault="004D3D25" w:rsidP="004D3D25">
      <w:pPr>
        <w:autoSpaceDE w:val="0"/>
        <w:autoSpaceDN w:val="0"/>
        <w:adjustRightInd w:val="0"/>
      </w:pPr>
    </w:p>
    <w:p w:rsidR="00950715" w:rsidRPr="00F0603A" w:rsidRDefault="00950715" w:rsidP="00950715">
      <w:pPr>
        <w:pStyle w:val="Keyword"/>
        <w:spacing w:before="0" w:after="80"/>
      </w:pPr>
      <w:r>
        <w:rPr>
          <w:i/>
        </w:rPr>
        <w:t>Parameter</w:t>
      </w:r>
      <w:r w:rsidRPr="00AE08D7">
        <w:rPr>
          <w:i/>
        </w:rPr>
        <w:t>:</w:t>
      </w:r>
      <w:r>
        <w:tab/>
      </w:r>
      <w:r w:rsidRPr="00BE01F8">
        <w:rPr>
          <w:b/>
        </w:rPr>
        <w:t>Preamble</w:t>
      </w:r>
    </w:p>
    <w:p w:rsidR="00950715" w:rsidRDefault="00950715" w:rsidP="00950715">
      <w:pPr>
        <w:pStyle w:val="KeywordDescriptions"/>
        <w:rPr>
          <w:b/>
        </w:rPr>
      </w:pPr>
      <w:proofErr w:type="gramStart"/>
      <w:r w:rsidRPr="008A57D9">
        <w:rPr>
          <w:i/>
        </w:rPr>
        <w:t>Required:</w:t>
      </w:r>
      <w:r>
        <w:tab/>
        <w:t>No.</w:t>
      </w:r>
      <w:proofErr w:type="gramEnd"/>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950715" w:rsidRDefault="00950715" w:rsidP="00950715">
      <w:pPr>
        <w:pStyle w:val="ListContinue"/>
        <w:spacing w:after="80"/>
        <w:ind w:left="2160" w:hanging="1800"/>
        <w:rPr>
          <w:b/>
          <w:i/>
        </w:rPr>
      </w:pPr>
      <w:r w:rsidRPr="0094162C">
        <w:lastRenderedPageBreak/>
        <w:t>Default:</w:t>
      </w:r>
      <w:r>
        <w:tab/>
        <w:t>&lt;illegal&gt;</w:t>
      </w:r>
    </w:p>
    <w:p w:rsidR="00950715" w:rsidRPr="00A52BFD" w:rsidRDefault="00950715" w:rsidP="00950715">
      <w:pPr>
        <w:pStyle w:val="ListContinue"/>
        <w:spacing w:after="80"/>
        <w:rPr>
          <w:b/>
          <w:i/>
        </w:rPr>
      </w:pPr>
      <w:r w:rsidRPr="0094162C">
        <w:t>Description:</w:t>
      </w:r>
      <w:r>
        <w:rPr>
          <w:i/>
        </w:rPr>
        <w:tab/>
      </w:r>
      <w:r>
        <w:t>&lt;string literal&gt;</w:t>
      </w:r>
    </w:p>
    <w:p w:rsidR="00950715" w:rsidRDefault="00950715" w:rsidP="00950715">
      <w:pPr>
        <w:pStyle w:val="KeywordDescriptions"/>
        <w:rPr>
          <w:b/>
        </w:rPr>
      </w:pPr>
      <w:r>
        <w:rPr>
          <w:i/>
        </w:rPr>
        <w:t>Definition</w:t>
      </w:r>
      <w:r w:rsidRPr="00AE08D7">
        <w:rPr>
          <w:i/>
        </w:rPr>
        <w:t>:</w:t>
      </w:r>
      <w:r>
        <w:tab/>
      </w:r>
      <w:r w:rsidRPr="00B828B6">
        <w:t>Preamble</w:t>
      </w:r>
      <w:r>
        <w:t xml:space="preserve"> defines the leading bit pattern that starts a back-channel training Frame.</w:t>
      </w:r>
    </w:p>
    <w:p w:rsidR="00950715" w:rsidRPr="00D95E19" w:rsidRDefault="00950715" w:rsidP="00950715">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proofErr w:type="gramStart"/>
      <w:r w:rsidR="00D95E19">
        <w:t xml:space="preserve">Part of </w:t>
      </w:r>
      <w:proofErr w:type="spellStart"/>
      <w:r w:rsidR="00D95E19" w:rsidRPr="00B8067B">
        <w:rPr>
          <w:color w:val="000000"/>
          <w:lang w:eastAsia="en-US"/>
        </w:rPr>
        <w:t>Training_Pattern</w:t>
      </w:r>
      <w:proofErr w:type="spellEnd"/>
      <w:r w:rsidR="00D95E19">
        <w:rPr>
          <w:color w:val="000000"/>
          <w:lang w:eastAsia="en-US"/>
        </w:rPr>
        <w:t>.</w:t>
      </w:r>
      <w:proofErr w:type="gramEnd"/>
    </w:p>
    <w:p w:rsidR="00950715" w:rsidRDefault="00950715" w:rsidP="00950715">
      <w:pPr>
        <w:pStyle w:val="KeywordDescriptions"/>
        <w:rPr>
          <w:b/>
        </w:rPr>
      </w:pPr>
      <w:r w:rsidRPr="004F0539">
        <w:rPr>
          <w:i/>
        </w:rPr>
        <w:t>Other Notes:</w:t>
      </w:r>
      <w:r>
        <w:tab/>
      </w:r>
    </w:p>
    <w:p w:rsidR="00950715" w:rsidRPr="00AE08D7" w:rsidRDefault="00950715" w:rsidP="00950715">
      <w:pPr>
        <w:pStyle w:val="KeywordDescriptions"/>
      </w:pPr>
      <w:r w:rsidRPr="00B95248">
        <w:rPr>
          <w:i/>
        </w:rPr>
        <w:t>Examples:</w:t>
      </w:r>
      <w:r w:rsidRPr="00B828B6">
        <w:t xml:space="preserve">   (Preamble (Usage Info) (Type </w:t>
      </w:r>
      <w:r>
        <w:t>Bits</w:t>
      </w:r>
      <w:r w:rsidRPr="00B828B6">
        <w:t>) (</w:t>
      </w:r>
      <w:proofErr w:type="spellStart"/>
      <w:r w:rsidRPr="00B8067B">
        <w:t>Bit_Pattern</w:t>
      </w:r>
      <w:proofErr w:type="spellEnd"/>
      <w:r w:rsidRPr="00B828B6">
        <w:t xml:space="preserve"> b11111111111111110000000000000000</w:t>
      </w:r>
      <w:r>
        <w:t xml:space="preserve"> 1</w:t>
      </w:r>
      <w:r w:rsidRPr="00B828B6">
        <w:t>)</w:t>
      </w:r>
      <w:r w:rsidR="00BE01F8">
        <w:t>)</w:t>
      </w:r>
    </w:p>
    <w:p w:rsidR="00950715" w:rsidRDefault="00950715" w:rsidP="00950715">
      <w:pPr>
        <w:pStyle w:val="Exampletext"/>
      </w:pPr>
    </w:p>
    <w:p w:rsidR="00950715" w:rsidRPr="00F0603A" w:rsidRDefault="00950715" w:rsidP="00950715">
      <w:pPr>
        <w:pStyle w:val="Keyword"/>
        <w:spacing w:before="0" w:after="80"/>
      </w:pPr>
      <w:r>
        <w:rPr>
          <w:i/>
        </w:rPr>
        <w:t>Parameter</w:t>
      </w:r>
      <w:r w:rsidRPr="00AE08D7">
        <w:rPr>
          <w:i/>
        </w:rPr>
        <w:t>:</w:t>
      </w:r>
      <w:r>
        <w:tab/>
      </w:r>
      <w:r w:rsidRPr="001A286A">
        <w:rPr>
          <w:b/>
        </w:rPr>
        <w:t>Data</w:t>
      </w:r>
    </w:p>
    <w:p w:rsidR="00950715" w:rsidRDefault="00950715" w:rsidP="00950715">
      <w:pPr>
        <w:pStyle w:val="KeywordDescriptions"/>
        <w:rPr>
          <w:b/>
        </w:rPr>
      </w:pPr>
      <w:proofErr w:type="gramStart"/>
      <w:r w:rsidRPr="008A57D9">
        <w:rPr>
          <w:i/>
        </w:rPr>
        <w:t>Required:</w:t>
      </w:r>
      <w:r>
        <w:tab/>
        <w:t>No.</w:t>
      </w:r>
      <w:proofErr w:type="gramEnd"/>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950715" w:rsidRDefault="00950715" w:rsidP="00950715">
      <w:pPr>
        <w:pStyle w:val="ListContinue"/>
        <w:spacing w:after="80"/>
        <w:ind w:left="2160" w:hanging="1800"/>
        <w:rPr>
          <w:b/>
          <w:i/>
        </w:rPr>
      </w:pPr>
      <w:r w:rsidRPr="0094162C">
        <w:t>Default:</w:t>
      </w:r>
      <w:r>
        <w:tab/>
        <w:t>&lt;illegal&gt;</w:t>
      </w:r>
    </w:p>
    <w:p w:rsidR="00950715" w:rsidRPr="00A52BFD" w:rsidRDefault="00950715" w:rsidP="00950715">
      <w:pPr>
        <w:pStyle w:val="ListContinue"/>
        <w:spacing w:after="80"/>
        <w:rPr>
          <w:b/>
          <w:i/>
        </w:rPr>
      </w:pPr>
      <w:r w:rsidRPr="0094162C">
        <w:t>Description:</w:t>
      </w:r>
      <w:r>
        <w:rPr>
          <w:i/>
        </w:rPr>
        <w:tab/>
      </w:r>
      <w:r>
        <w:t>&lt;string literal&gt;</w:t>
      </w:r>
    </w:p>
    <w:p w:rsidR="00950715" w:rsidRDefault="00950715" w:rsidP="00950715">
      <w:pPr>
        <w:pStyle w:val="KeywordDescriptions"/>
        <w:rPr>
          <w:b/>
        </w:rPr>
      </w:pPr>
      <w:r>
        <w:rPr>
          <w:i/>
        </w:rPr>
        <w:t>Definition</w:t>
      </w:r>
      <w:r w:rsidRPr="00AE08D7">
        <w:rPr>
          <w:i/>
        </w:rPr>
        <w:t>:</w:t>
      </w:r>
      <w:r>
        <w:tab/>
      </w:r>
      <w:r w:rsidR="00BE01F8">
        <w:t>This parameter</w:t>
      </w:r>
      <w:r>
        <w:t xml:space="preserve"> describes the bit pattern that the EDA tool should generate to serve as</w:t>
      </w:r>
      <w:r w:rsidR="00BE01F8">
        <w:t xml:space="preserve"> </w:t>
      </w:r>
      <w:r>
        <w:t>the body of the Frame.</w:t>
      </w:r>
    </w:p>
    <w:p w:rsidR="00950715" w:rsidRPr="00CF4215" w:rsidRDefault="00950715" w:rsidP="00950715">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proofErr w:type="gramStart"/>
      <w:r w:rsidR="00D95E19">
        <w:t xml:space="preserve">Part of </w:t>
      </w:r>
      <w:proofErr w:type="spellStart"/>
      <w:r w:rsidR="00D95E19" w:rsidRPr="00B8067B">
        <w:rPr>
          <w:color w:val="000000"/>
          <w:lang w:eastAsia="en-US"/>
        </w:rPr>
        <w:t>Training_Pattern</w:t>
      </w:r>
      <w:proofErr w:type="spellEnd"/>
      <w:r w:rsidR="00D95E19">
        <w:rPr>
          <w:color w:val="000000"/>
          <w:lang w:eastAsia="en-US"/>
        </w:rPr>
        <w:t>.</w:t>
      </w:r>
      <w:proofErr w:type="gramEnd"/>
    </w:p>
    <w:p w:rsidR="00950715" w:rsidRDefault="00950715" w:rsidP="00950715">
      <w:pPr>
        <w:pStyle w:val="KeywordDescriptions"/>
        <w:rPr>
          <w:b/>
        </w:rPr>
      </w:pPr>
      <w:r w:rsidRPr="004F0539">
        <w:rPr>
          <w:i/>
        </w:rPr>
        <w:t>Other Notes:</w:t>
      </w:r>
      <w:r>
        <w:tab/>
      </w:r>
    </w:p>
    <w:p w:rsidR="00950715" w:rsidRPr="00AE08D7" w:rsidRDefault="00950715" w:rsidP="00950715">
      <w:pPr>
        <w:pStyle w:val="KeywordDescriptions"/>
      </w:pPr>
      <w:r w:rsidRPr="00B95248">
        <w:rPr>
          <w:i/>
        </w:rPr>
        <w:t>Examples:</w:t>
      </w:r>
      <w:r>
        <w:t xml:space="preserve"> </w:t>
      </w:r>
      <w:r w:rsidRPr="00B828B6">
        <w:t xml:space="preserve">(Data (Usage Info) (Type </w:t>
      </w:r>
      <w:r>
        <w:t>Bits</w:t>
      </w:r>
      <w:r w:rsidRPr="00B828B6">
        <w:t xml:space="preserve">) (LFSR 1,9,11 </w:t>
      </w:r>
      <w:r w:rsidR="00D95E19">
        <w:t>r</w:t>
      </w:r>
      <w:r w:rsidRPr="00B828B6">
        <w:t xml:space="preserve"> </w:t>
      </w:r>
      <w:r w:rsidR="00D95E19">
        <w:t>50000</w:t>
      </w:r>
      <w:r w:rsidRPr="00B828B6">
        <w:t>)</w:t>
      </w:r>
      <w:r w:rsidR="00BE01F8">
        <w:t>)</w:t>
      </w:r>
    </w:p>
    <w:p w:rsidR="00950715" w:rsidRDefault="00950715" w:rsidP="00735AE5">
      <w:pPr>
        <w:pStyle w:val="PlainText"/>
        <w:spacing w:after="80"/>
        <w:rPr>
          <w:rFonts w:ascii="Times New Roman" w:hAnsi="Times New Roman" w:cs="Times New Roman"/>
          <w:sz w:val="24"/>
          <w:szCs w:val="24"/>
        </w:rPr>
      </w:pPr>
    </w:p>
    <w:p w:rsidR="00BE01F8" w:rsidRPr="00F0603A" w:rsidRDefault="00BE01F8" w:rsidP="00BE01F8">
      <w:pPr>
        <w:pStyle w:val="Keyword"/>
        <w:spacing w:before="0" w:after="80"/>
      </w:pPr>
      <w:r>
        <w:rPr>
          <w:i/>
        </w:rPr>
        <w:t>Parameter</w:t>
      </w:r>
      <w:r w:rsidRPr="00AE08D7">
        <w:rPr>
          <w:i/>
        </w:rPr>
        <w:t>:</w:t>
      </w:r>
      <w:r>
        <w:tab/>
      </w:r>
      <w:proofErr w:type="spellStart"/>
      <w:r>
        <w:rPr>
          <w:b/>
        </w:rPr>
        <w:t>Post</w:t>
      </w:r>
      <w:r w:rsidRPr="00BE01F8">
        <w:rPr>
          <w:b/>
        </w:rPr>
        <w:t>amble</w:t>
      </w:r>
      <w:proofErr w:type="spellEnd"/>
    </w:p>
    <w:p w:rsidR="00BE01F8" w:rsidRDefault="00BE01F8" w:rsidP="00BE01F8">
      <w:pPr>
        <w:pStyle w:val="KeywordDescriptions"/>
        <w:rPr>
          <w:b/>
        </w:rPr>
      </w:pPr>
      <w:proofErr w:type="gramStart"/>
      <w:r w:rsidRPr="008A57D9">
        <w:rPr>
          <w:i/>
        </w:rPr>
        <w:t>Required:</w:t>
      </w:r>
      <w:r>
        <w:tab/>
        <w:t>No.</w:t>
      </w:r>
      <w:proofErr w:type="gramEnd"/>
    </w:p>
    <w:p w:rsidR="00BE01F8" w:rsidRDefault="00BE01F8" w:rsidP="00BE01F8">
      <w:pPr>
        <w:pStyle w:val="KeywordDescriptions"/>
        <w:rPr>
          <w:b/>
        </w:rPr>
      </w:pPr>
      <w:r w:rsidRPr="003A109E">
        <w:rPr>
          <w:i/>
        </w:rPr>
        <w:t>Descriptors</w:t>
      </w:r>
      <w:r w:rsidRPr="00AE08D7">
        <w:t>:</w:t>
      </w:r>
    </w:p>
    <w:p w:rsidR="00BE01F8" w:rsidRPr="00314A6D" w:rsidRDefault="00BE01F8" w:rsidP="00BE01F8">
      <w:pPr>
        <w:pStyle w:val="ListContinue"/>
        <w:spacing w:after="80"/>
        <w:rPr>
          <w:b/>
        </w:rPr>
      </w:pPr>
      <w:r w:rsidRPr="0094162C">
        <w:t>Usage:</w:t>
      </w:r>
      <w:r w:rsidRPr="0094162C">
        <w:tab/>
      </w:r>
      <w:r>
        <w:tab/>
        <w:t>Info</w:t>
      </w:r>
    </w:p>
    <w:p w:rsidR="00BE01F8" w:rsidRPr="00314A6D" w:rsidRDefault="00BE01F8" w:rsidP="00BE01F8">
      <w:pPr>
        <w:pStyle w:val="ListContinue"/>
        <w:spacing w:after="80"/>
        <w:rPr>
          <w:b/>
        </w:rPr>
      </w:pPr>
      <w:r w:rsidRPr="0094162C">
        <w:t>Type:</w:t>
      </w:r>
      <w:r>
        <w:tab/>
      </w:r>
      <w:r>
        <w:tab/>
        <w:t>Bits</w:t>
      </w:r>
    </w:p>
    <w:p w:rsidR="00BE01F8" w:rsidRDefault="00BE01F8" w:rsidP="00BE01F8">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BE01F8" w:rsidRDefault="00BE01F8" w:rsidP="00BE01F8">
      <w:pPr>
        <w:pStyle w:val="ListContinue"/>
        <w:spacing w:after="80"/>
        <w:ind w:left="2160" w:hanging="1800"/>
        <w:rPr>
          <w:b/>
          <w:i/>
        </w:rPr>
      </w:pPr>
      <w:r w:rsidRPr="0094162C">
        <w:t>Default:</w:t>
      </w:r>
      <w:r>
        <w:tab/>
        <w:t>&lt;illegal&gt;</w:t>
      </w:r>
    </w:p>
    <w:p w:rsidR="00BE01F8" w:rsidRPr="00A52BFD" w:rsidRDefault="00BE01F8" w:rsidP="00BE01F8">
      <w:pPr>
        <w:pStyle w:val="ListContinue"/>
        <w:spacing w:after="80"/>
        <w:rPr>
          <w:b/>
          <w:i/>
        </w:rPr>
      </w:pPr>
      <w:r w:rsidRPr="0094162C">
        <w:t>Description:</w:t>
      </w:r>
      <w:r>
        <w:rPr>
          <w:i/>
        </w:rPr>
        <w:tab/>
      </w:r>
      <w:r>
        <w:t>&lt;string literal&gt;</w:t>
      </w:r>
    </w:p>
    <w:p w:rsidR="00BE01F8" w:rsidRDefault="00BE01F8" w:rsidP="00BE01F8">
      <w:pPr>
        <w:pStyle w:val="KeywordDescriptions"/>
        <w:rPr>
          <w:b/>
        </w:rPr>
      </w:pPr>
      <w:r>
        <w:rPr>
          <w:i/>
        </w:rPr>
        <w:t>Definition</w:t>
      </w:r>
      <w:r w:rsidRPr="00AE08D7">
        <w:rPr>
          <w:i/>
        </w:rPr>
        <w:t>:</w:t>
      </w:r>
      <w:r>
        <w:tab/>
      </w:r>
      <w:proofErr w:type="spellStart"/>
      <w:r>
        <w:t>Postamble</w:t>
      </w:r>
      <w:proofErr w:type="spellEnd"/>
      <w:r>
        <w:t xml:space="preserve"> describes the trailing bits used to indicate the end of the training pattern. This is used by the EDA tool to determine the end of the particular training pattern.</w:t>
      </w:r>
    </w:p>
    <w:p w:rsidR="00BE01F8" w:rsidRPr="00CF4215" w:rsidRDefault="00BE01F8" w:rsidP="00BE01F8">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proofErr w:type="gramStart"/>
      <w:r w:rsidR="00D95E19">
        <w:t xml:space="preserve">Part of </w:t>
      </w:r>
      <w:proofErr w:type="spellStart"/>
      <w:r w:rsidR="00D95E19" w:rsidRPr="00B8067B">
        <w:rPr>
          <w:color w:val="000000"/>
          <w:lang w:eastAsia="en-US"/>
        </w:rPr>
        <w:t>Training_Pattern</w:t>
      </w:r>
      <w:proofErr w:type="spellEnd"/>
      <w:r w:rsidR="00D95E19">
        <w:rPr>
          <w:color w:val="000000"/>
          <w:lang w:eastAsia="en-US"/>
        </w:rPr>
        <w:t>.</w:t>
      </w:r>
      <w:proofErr w:type="gramEnd"/>
    </w:p>
    <w:p w:rsidR="00BE01F8" w:rsidRDefault="00BE01F8" w:rsidP="00BE01F8">
      <w:pPr>
        <w:pStyle w:val="KeywordDescriptions"/>
        <w:rPr>
          <w:b/>
        </w:rPr>
      </w:pPr>
      <w:r w:rsidRPr="004F0539">
        <w:rPr>
          <w:i/>
        </w:rPr>
        <w:t>Other Notes:</w:t>
      </w:r>
      <w:r>
        <w:tab/>
      </w:r>
    </w:p>
    <w:p w:rsidR="00BE01F8" w:rsidRPr="00AE08D7" w:rsidRDefault="00BE01F8" w:rsidP="00BE01F8">
      <w:pPr>
        <w:pStyle w:val="KeywordDescriptions"/>
      </w:pPr>
      <w:r w:rsidRPr="00B95248">
        <w:rPr>
          <w:i/>
        </w:rPr>
        <w:t>Examples:</w:t>
      </w:r>
      <w:r w:rsidRPr="00B828B6">
        <w:t xml:space="preserve">   (</w:t>
      </w:r>
      <w:proofErr w:type="spellStart"/>
      <w:r w:rsidR="00BC2560">
        <w:t>Postamble</w:t>
      </w:r>
      <w:proofErr w:type="spellEnd"/>
      <w:r w:rsidR="00BC2560">
        <w:t xml:space="preserve"> </w:t>
      </w:r>
      <w:r w:rsidRPr="00B828B6">
        <w:t xml:space="preserve">(Usage Info) (Type </w:t>
      </w:r>
      <w:r>
        <w:t>Bits</w:t>
      </w:r>
      <w:r w:rsidRPr="00B828B6">
        <w:t>) (</w:t>
      </w:r>
      <w:proofErr w:type="spellStart"/>
      <w:r w:rsidRPr="002D4FD5">
        <w:t>Bit_Pattern</w:t>
      </w:r>
      <w:proofErr w:type="spellEnd"/>
      <w:r w:rsidRPr="00B828B6">
        <w:t xml:space="preserve"> b</w:t>
      </w:r>
      <w:r w:rsidR="00BC2560">
        <w:t>1010</w:t>
      </w:r>
      <w:r>
        <w:t xml:space="preserve"> 1</w:t>
      </w:r>
      <w:r w:rsidRPr="00B828B6">
        <w:t>)</w:t>
      </w:r>
      <w:r>
        <w:t>)</w:t>
      </w:r>
    </w:p>
    <w:p w:rsidR="00950715" w:rsidRDefault="00950715" w:rsidP="00BE01F8">
      <w:pPr>
        <w:pStyle w:val="PlainText"/>
        <w:spacing w:after="80"/>
        <w:rPr>
          <w:rFonts w:ascii="Times New Roman" w:hAnsi="Times New Roman" w:cs="Times New Roman"/>
          <w:sz w:val="24"/>
          <w:szCs w:val="24"/>
        </w:rPr>
      </w:pPr>
    </w:p>
    <w:p w:rsidR="00D95E19" w:rsidRPr="00F0603A" w:rsidRDefault="00D95E19" w:rsidP="00D95E19">
      <w:pPr>
        <w:pStyle w:val="Keyword"/>
        <w:spacing w:before="0" w:after="80"/>
      </w:pPr>
      <w:r>
        <w:rPr>
          <w:i/>
        </w:rPr>
        <w:t>Parameter</w:t>
      </w:r>
      <w:r w:rsidRPr="00AE08D7">
        <w:rPr>
          <w:i/>
        </w:rPr>
        <w:t>:</w:t>
      </w:r>
      <w:r>
        <w:tab/>
      </w:r>
      <w:proofErr w:type="spellStart"/>
      <w:r w:rsidRPr="001A286A">
        <w:rPr>
          <w:b/>
        </w:rPr>
        <w:t>Max_Train_Bits</w:t>
      </w:r>
      <w:proofErr w:type="spellEnd"/>
    </w:p>
    <w:p w:rsidR="00D95E19" w:rsidRDefault="00D95E19" w:rsidP="00D95E19">
      <w:pPr>
        <w:pStyle w:val="KeywordDescriptions"/>
        <w:rPr>
          <w:b/>
        </w:rPr>
      </w:pPr>
      <w:proofErr w:type="gramStart"/>
      <w:r w:rsidRPr="008A57D9">
        <w:rPr>
          <w:i/>
        </w:rPr>
        <w:t>Required:</w:t>
      </w:r>
      <w:r>
        <w:tab/>
        <w:t>No.</w:t>
      </w:r>
      <w:proofErr w:type="gramEnd"/>
    </w:p>
    <w:p w:rsidR="00D95E19" w:rsidRDefault="00D95E19" w:rsidP="00D95E19">
      <w:pPr>
        <w:pStyle w:val="KeywordDescriptions"/>
        <w:rPr>
          <w:b/>
        </w:rPr>
      </w:pPr>
      <w:r w:rsidRPr="003A109E">
        <w:rPr>
          <w:i/>
        </w:rPr>
        <w:t>Descriptors</w:t>
      </w:r>
      <w:r w:rsidRPr="00AE08D7">
        <w:t>:</w:t>
      </w:r>
    </w:p>
    <w:p w:rsidR="00D95E19" w:rsidRPr="00314A6D" w:rsidRDefault="00D95E19" w:rsidP="00D95E19">
      <w:pPr>
        <w:pStyle w:val="ListContinue"/>
        <w:spacing w:after="80"/>
        <w:rPr>
          <w:b/>
        </w:rPr>
      </w:pPr>
      <w:r w:rsidRPr="0094162C">
        <w:t>Usage:</w:t>
      </w:r>
      <w:r w:rsidRPr="0094162C">
        <w:tab/>
      </w:r>
      <w:r>
        <w:tab/>
        <w:t>Info</w:t>
      </w:r>
    </w:p>
    <w:p w:rsidR="00D95E19" w:rsidRPr="00314A6D" w:rsidRDefault="00D95E19" w:rsidP="00D95E19">
      <w:pPr>
        <w:pStyle w:val="ListContinue"/>
        <w:spacing w:after="80"/>
        <w:rPr>
          <w:b/>
        </w:rPr>
      </w:pPr>
      <w:r w:rsidRPr="0094162C">
        <w:t>Type:</w:t>
      </w:r>
      <w:r>
        <w:tab/>
      </w:r>
      <w:r>
        <w:tab/>
        <w:t>Integer</w:t>
      </w:r>
    </w:p>
    <w:p w:rsidR="00D95E19" w:rsidRDefault="00D95E19" w:rsidP="00D95E19">
      <w:pPr>
        <w:pStyle w:val="ListContinue"/>
        <w:spacing w:after="80"/>
        <w:rPr>
          <w:b/>
        </w:rPr>
      </w:pPr>
      <w:r w:rsidRPr="0094162C">
        <w:t>Format:</w:t>
      </w:r>
      <w:r>
        <w:tab/>
      </w:r>
      <w:r>
        <w:tab/>
        <w:t>Value</w:t>
      </w:r>
    </w:p>
    <w:p w:rsidR="00D95E19" w:rsidRDefault="00D95E19" w:rsidP="00D95E19">
      <w:pPr>
        <w:pStyle w:val="ListContinue"/>
        <w:spacing w:after="80"/>
        <w:ind w:left="2160" w:hanging="1800"/>
        <w:rPr>
          <w:b/>
          <w:i/>
        </w:rPr>
      </w:pPr>
      <w:r w:rsidRPr="0094162C">
        <w:t>Default:</w:t>
      </w:r>
      <w:r>
        <w:tab/>
        <w:t>&lt;illegal&gt;</w:t>
      </w:r>
    </w:p>
    <w:p w:rsidR="00D95E19" w:rsidRPr="00A52BFD" w:rsidRDefault="00D95E19" w:rsidP="00D95E19">
      <w:pPr>
        <w:pStyle w:val="ListContinue"/>
        <w:spacing w:after="80"/>
        <w:rPr>
          <w:b/>
          <w:i/>
        </w:rPr>
      </w:pPr>
      <w:r w:rsidRPr="0094162C">
        <w:t>Description:</w:t>
      </w:r>
      <w:r>
        <w:rPr>
          <w:i/>
        </w:rPr>
        <w:tab/>
      </w:r>
      <w:r w:rsidR="00727FFE">
        <w:t>&lt;string literal&gt;</w:t>
      </w:r>
    </w:p>
    <w:p w:rsidR="00D95E19" w:rsidRDefault="00D95E19" w:rsidP="00D95E19">
      <w:pPr>
        <w:pStyle w:val="KeywordDescriptions"/>
      </w:pPr>
      <w:r>
        <w:rPr>
          <w:i/>
        </w:rPr>
        <w:t>Definition</w:t>
      </w:r>
      <w:r w:rsidRPr="00AE08D7">
        <w:rPr>
          <w:i/>
        </w:rPr>
        <w:t>:</w:t>
      </w:r>
      <w:r>
        <w:tab/>
      </w:r>
      <w:proofErr w:type="spellStart"/>
      <w:r>
        <w:t>Max_Train_Bits</w:t>
      </w:r>
      <w:proofErr w:type="spellEnd"/>
      <w:r>
        <w:t xml:space="preserve"> defines the total number of training bits that can be sent by a transmitter during the back-channel communication. This</w:t>
      </w:r>
      <w:r w:rsidR="002D4FD5">
        <w:t xml:space="preserve"> </w:t>
      </w:r>
      <w:r>
        <w:t>tells the EDA tool when the back-channel training is complete, if the receiver</w:t>
      </w:r>
      <w:r w:rsidR="002D4FD5">
        <w:t xml:space="preserve"> </w:t>
      </w:r>
      <w:r>
        <w:t xml:space="preserve">does not indicate it first with the </w:t>
      </w:r>
      <w:proofErr w:type="spellStart"/>
      <w:r>
        <w:t>TrainingDone</w:t>
      </w:r>
      <w:proofErr w:type="spellEnd"/>
      <w:r>
        <w:t xml:space="preserve"> parameter.</w:t>
      </w:r>
    </w:p>
    <w:p w:rsidR="00D95E19" w:rsidRPr="00CF4215" w:rsidRDefault="00D95E19" w:rsidP="00D95E19">
      <w:pPr>
        <w:pStyle w:val="KeywordDescriptions"/>
      </w:pPr>
      <w:r w:rsidRPr="00735AE5">
        <w:rPr>
          <w:i/>
        </w:rPr>
        <w:t>Usage Rules:</w:t>
      </w:r>
      <w:r>
        <w:t xml:space="preserve"> For Back-Channel Communication. To be used in a .</w:t>
      </w:r>
      <w:proofErr w:type="spellStart"/>
      <w:r>
        <w:t>bci</w:t>
      </w:r>
      <w:proofErr w:type="spellEnd"/>
      <w:r>
        <w:t xml:space="preserve"> file only. </w:t>
      </w:r>
    </w:p>
    <w:p w:rsidR="00D95E19" w:rsidRDefault="00D95E19" w:rsidP="00D95E19">
      <w:pPr>
        <w:pStyle w:val="KeywordDescriptions"/>
        <w:rPr>
          <w:b/>
        </w:rPr>
      </w:pPr>
      <w:r w:rsidRPr="004F0539">
        <w:rPr>
          <w:i/>
        </w:rPr>
        <w:t>Other Notes:</w:t>
      </w:r>
      <w:r>
        <w:tab/>
      </w:r>
    </w:p>
    <w:p w:rsidR="00D95E19" w:rsidRPr="00AE08D7" w:rsidRDefault="00D95E19" w:rsidP="00D95E19">
      <w:pPr>
        <w:pStyle w:val="KeywordDescriptions"/>
      </w:pPr>
      <w:r w:rsidRPr="00B95248">
        <w:rPr>
          <w:i/>
        </w:rPr>
        <w:t>Examples:</w:t>
      </w:r>
      <w:r w:rsidRPr="00B828B6">
        <w:t xml:space="preserve">   (</w:t>
      </w:r>
      <w:proofErr w:type="spellStart"/>
      <w:r w:rsidR="002D4FD5" w:rsidRPr="002D4FD5">
        <w:t>Max_Train_Bits</w:t>
      </w:r>
      <w:proofErr w:type="spellEnd"/>
      <w:r w:rsidR="002D4FD5" w:rsidRPr="00B828B6">
        <w:t xml:space="preserve"> </w:t>
      </w:r>
      <w:r w:rsidRPr="00B828B6">
        <w:t xml:space="preserve">(Usage Info) (Type </w:t>
      </w:r>
      <w:r w:rsidR="002D4FD5">
        <w:t>Integer</w:t>
      </w:r>
      <w:r w:rsidRPr="00B828B6">
        <w:t>) (</w:t>
      </w:r>
      <w:r w:rsidR="002D4FD5" w:rsidRPr="002D4FD5">
        <w:t>Value</w:t>
      </w:r>
      <w:r w:rsidR="002D4FD5">
        <w:rPr>
          <w:b/>
        </w:rPr>
        <w:t xml:space="preserve"> </w:t>
      </w:r>
      <w:r w:rsidR="002D4FD5">
        <w:t>100000</w:t>
      </w:r>
      <w:r w:rsidRPr="00B828B6">
        <w:t>)</w:t>
      </w:r>
      <w:r>
        <w:t>)</w:t>
      </w:r>
    </w:p>
    <w:p w:rsidR="00D95E19" w:rsidRDefault="00D95E19" w:rsidP="00BE01F8">
      <w:pPr>
        <w:pStyle w:val="PlainText"/>
        <w:spacing w:after="80"/>
        <w:rPr>
          <w:rFonts w:ascii="Times New Roman" w:hAnsi="Times New Roman" w:cs="Times New Roman"/>
          <w:sz w:val="24"/>
          <w:szCs w:val="24"/>
        </w:rPr>
      </w:pPr>
    </w:p>
    <w:p w:rsidR="002D4FD5" w:rsidRPr="00F0603A" w:rsidRDefault="002D4FD5" w:rsidP="002D4FD5">
      <w:pPr>
        <w:pStyle w:val="Keyword"/>
        <w:spacing w:before="0" w:after="80"/>
      </w:pPr>
      <w:r>
        <w:rPr>
          <w:i/>
        </w:rPr>
        <w:t>Parameter</w:t>
      </w:r>
      <w:r w:rsidRPr="00AE08D7">
        <w:rPr>
          <w:i/>
        </w:rPr>
        <w:t>:</w:t>
      </w:r>
      <w:r>
        <w:tab/>
      </w:r>
      <w:proofErr w:type="spellStart"/>
      <w:r w:rsidRPr="002D4FD5">
        <w:rPr>
          <w:b/>
        </w:rPr>
        <w:t>Training</w:t>
      </w:r>
      <w:r>
        <w:rPr>
          <w:b/>
        </w:rPr>
        <w:t>_</w:t>
      </w:r>
      <w:r w:rsidRPr="002D4FD5">
        <w:rPr>
          <w:b/>
        </w:rPr>
        <w:t>Done</w:t>
      </w:r>
      <w:proofErr w:type="spellEnd"/>
    </w:p>
    <w:p w:rsidR="002D4FD5" w:rsidRDefault="002D4FD5" w:rsidP="002D4FD5">
      <w:pPr>
        <w:pStyle w:val="KeywordDescriptions"/>
        <w:rPr>
          <w:b/>
        </w:rPr>
      </w:pPr>
      <w:proofErr w:type="gramStart"/>
      <w:r w:rsidRPr="008A57D9">
        <w:rPr>
          <w:i/>
        </w:rPr>
        <w:t>Required:</w:t>
      </w:r>
      <w:r>
        <w:tab/>
        <w:t>No.</w:t>
      </w:r>
      <w:proofErr w:type="gramEnd"/>
    </w:p>
    <w:p w:rsidR="002D4FD5" w:rsidRDefault="002D4FD5" w:rsidP="002D4FD5">
      <w:pPr>
        <w:pStyle w:val="KeywordDescriptions"/>
        <w:rPr>
          <w:b/>
        </w:rPr>
      </w:pPr>
      <w:r w:rsidRPr="003A109E">
        <w:rPr>
          <w:i/>
        </w:rPr>
        <w:t>Descriptors</w:t>
      </w:r>
      <w:r w:rsidRPr="00AE08D7">
        <w:t>:</w:t>
      </w:r>
    </w:p>
    <w:p w:rsidR="002D4FD5" w:rsidRPr="00314A6D" w:rsidRDefault="002D4FD5" w:rsidP="002D4FD5">
      <w:pPr>
        <w:pStyle w:val="ListContinue"/>
        <w:spacing w:after="80"/>
        <w:rPr>
          <w:b/>
        </w:rPr>
      </w:pPr>
      <w:r w:rsidRPr="0094162C">
        <w:t>Usage:</w:t>
      </w:r>
      <w:r w:rsidRPr="0094162C">
        <w:tab/>
      </w:r>
      <w:r>
        <w:tab/>
      </w:r>
      <w:proofErr w:type="spellStart"/>
      <w:r>
        <w:t>InOut</w:t>
      </w:r>
      <w:proofErr w:type="spellEnd"/>
    </w:p>
    <w:p w:rsidR="002D4FD5" w:rsidRPr="00314A6D" w:rsidRDefault="002D4FD5" w:rsidP="002D4FD5">
      <w:pPr>
        <w:pStyle w:val="ListContinue"/>
        <w:spacing w:after="80"/>
        <w:rPr>
          <w:b/>
        </w:rPr>
      </w:pPr>
      <w:r w:rsidRPr="0094162C">
        <w:t>Type:</w:t>
      </w:r>
      <w:r>
        <w:tab/>
      </w:r>
      <w:r>
        <w:tab/>
        <w:t xml:space="preserve">Boolean </w:t>
      </w:r>
    </w:p>
    <w:p w:rsidR="002D4FD5" w:rsidRDefault="002D4FD5" w:rsidP="002D4FD5">
      <w:pPr>
        <w:pStyle w:val="ListContinue"/>
        <w:spacing w:after="80"/>
        <w:rPr>
          <w:b/>
        </w:rPr>
      </w:pPr>
      <w:r w:rsidRPr="0094162C">
        <w:t>Format:</w:t>
      </w:r>
      <w:r>
        <w:tab/>
      </w:r>
      <w:r>
        <w:tab/>
      </w:r>
      <w:r w:rsidR="00BA0413">
        <w:t xml:space="preserve"> List</w:t>
      </w:r>
    </w:p>
    <w:p w:rsidR="002D4FD5" w:rsidRDefault="002D4FD5" w:rsidP="002D4FD5">
      <w:pPr>
        <w:pStyle w:val="ListContinue"/>
        <w:spacing w:after="80"/>
        <w:ind w:left="2160" w:hanging="1800"/>
        <w:rPr>
          <w:b/>
          <w:i/>
        </w:rPr>
      </w:pPr>
      <w:r w:rsidRPr="0094162C">
        <w:t>Default:</w:t>
      </w:r>
      <w:r>
        <w:tab/>
        <w:t>False</w:t>
      </w:r>
    </w:p>
    <w:p w:rsidR="002D4FD5" w:rsidRPr="00A52BFD" w:rsidRDefault="002D4FD5" w:rsidP="002D4FD5">
      <w:pPr>
        <w:pStyle w:val="ListContinue"/>
        <w:spacing w:after="80"/>
        <w:rPr>
          <w:b/>
          <w:i/>
        </w:rPr>
      </w:pPr>
      <w:r w:rsidRPr="0094162C">
        <w:t>Description:</w:t>
      </w:r>
      <w:r>
        <w:rPr>
          <w:i/>
        </w:rPr>
        <w:tab/>
      </w:r>
      <w:r w:rsidR="00727FFE">
        <w:t>&lt;string literal&gt;</w:t>
      </w:r>
    </w:p>
    <w:p w:rsidR="002D4FD5" w:rsidRDefault="002D4FD5" w:rsidP="002D4FD5">
      <w:pPr>
        <w:pStyle w:val="KeywordDescriptions"/>
        <w:rPr>
          <w:b/>
        </w:rPr>
      </w:pPr>
      <w:r>
        <w:rPr>
          <w:i/>
        </w:rPr>
        <w:t>Definition</w:t>
      </w:r>
      <w:r w:rsidRPr="00AE08D7">
        <w:rPr>
          <w:i/>
        </w:rPr>
        <w:t>:</w:t>
      </w:r>
      <w:r>
        <w:tab/>
      </w:r>
      <w:proofErr w:type="spellStart"/>
      <w:r w:rsidRPr="002D4FD5">
        <w:t>Training</w:t>
      </w:r>
      <w:r>
        <w:t>_</w:t>
      </w:r>
      <w:r w:rsidRPr="002D4FD5">
        <w:t>Done</w:t>
      </w:r>
      <w:proofErr w:type="spellEnd"/>
      <w:r w:rsidRPr="002D4FD5">
        <w:t xml:space="preserve"> is of usage </w:t>
      </w:r>
      <w:proofErr w:type="spellStart"/>
      <w:r w:rsidRPr="002D4FD5">
        <w:t>InOut</w:t>
      </w:r>
      <w:proofErr w:type="spellEnd"/>
      <w:r w:rsidRPr="002D4FD5">
        <w:t xml:space="preserve"> and is issued by the receiver model to signify the completion of back-channel training. </w:t>
      </w:r>
      <w:proofErr w:type="spellStart"/>
      <w:r w:rsidRPr="002D4FD5">
        <w:t>Training</w:t>
      </w:r>
      <w:r>
        <w:t>_</w:t>
      </w:r>
      <w:r w:rsidRPr="002D4FD5">
        <w:t>Done</w:t>
      </w:r>
      <w:proofErr w:type="spellEnd"/>
      <w:r w:rsidRPr="002D4FD5">
        <w:t xml:space="preserve"> can also be initiated by the EDA tool. In this case the parameter </w:t>
      </w:r>
      <w:proofErr w:type="spellStart"/>
      <w:r w:rsidRPr="002D4FD5">
        <w:t>Training</w:t>
      </w:r>
      <w:r>
        <w:t>_</w:t>
      </w:r>
      <w:r w:rsidRPr="002D4FD5">
        <w:t>Done</w:t>
      </w:r>
      <w:proofErr w:type="spellEnd"/>
      <w:r w:rsidRPr="002D4FD5">
        <w:t xml:space="preserve">=True can be passed from the EDA tool to the receiver model. Then the receiver model will re-issue the parameter </w:t>
      </w:r>
      <w:proofErr w:type="spellStart"/>
      <w:r w:rsidRPr="002D4FD5">
        <w:t>TrainingDone</w:t>
      </w:r>
      <w:proofErr w:type="spellEnd"/>
      <w:r w:rsidRPr="002D4FD5">
        <w:t>=True to the transmitter model to end the training process.</w:t>
      </w:r>
    </w:p>
    <w:p w:rsidR="002D4FD5" w:rsidRPr="00CF4215" w:rsidRDefault="002D4FD5" w:rsidP="002D4FD5">
      <w:pPr>
        <w:pStyle w:val="KeywordDescriptions"/>
      </w:pPr>
      <w:r w:rsidRPr="00735AE5">
        <w:rPr>
          <w:i/>
        </w:rPr>
        <w:t>Usage Rules:</w:t>
      </w:r>
      <w:r>
        <w:t xml:space="preserve"> For Back-Channel Communication. To be used in a .</w:t>
      </w:r>
      <w:proofErr w:type="spellStart"/>
      <w:r>
        <w:t>bci</w:t>
      </w:r>
      <w:proofErr w:type="spellEnd"/>
      <w:r>
        <w:t xml:space="preserve"> file only. </w:t>
      </w:r>
    </w:p>
    <w:p w:rsidR="002D4FD5" w:rsidRDefault="002D4FD5" w:rsidP="002D4FD5">
      <w:pPr>
        <w:pStyle w:val="KeywordDescriptions"/>
        <w:rPr>
          <w:b/>
        </w:rPr>
      </w:pPr>
      <w:r w:rsidRPr="004F0539">
        <w:rPr>
          <w:i/>
        </w:rPr>
        <w:t>Other Notes:</w:t>
      </w:r>
      <w:r>
        <w:tab/>
      </w:r>
    </w:p>
    <w:p w:rsidR="002D4FD5" w:rsidRPr="00AE08D7" w:rsidRDefault="002D4FD5" w:rsidP="002D4FD5">
      <w:pPr>
        <w:pStyle w:val="KeywordDescriptions"/>
      </w:pPr>
      <w:r w:rsidRPr="00B95248">
        <w:rPr>
          <w:i/>
        </w:rPr>
        <w:t>Examples:</w:t>
      </w:r>
      <w:r w:rsidRPr="00B828B6">
        <w:t xml:space="preserve">   (</w:t>
      </w:r>
      <w:proofErr w:type="spellStart"/>
      <w:r w:rsidRPr="002F36F7">
        <w:t>Training_Done</w:t>
      </w:r>
      <w:proofErr w:type="spellEnd"/>
      <w:r w:rsidRPr="00B828B6">
        <w:t xml:space="preserve"> (Usage Info) (Type </w:t>
      </w:r>
      <w:r w:rsidR="002F36F7">
        <w:t>Boolean</w:t>
      </w:r>
      <w:r w:rsidRPr="00B828B6">
        <w:t>) (</w:t>
      </w:r>
      <w:r w:rsidR="00BA0413">
        <w:t>List</w:t>
      </w:r>
      <w:r>
        <w:rPr>
          <w:b/>
        </w:rPr>
        <w:t xml:space="preserve"> </w:t>
      </w:r>
      <w:r w:rsidR="002F36F7">
        <w:t>False</w:t>
      </w:r>
      <w:r w:rsidR="00BA0413">
        <w:t xml:space="preserve"> True</w:t>
      </w:r>
      <w:r w:rsidRPr="00B828B6">
        <w:t>)</w:t>
      </w:r>
      <w:r>
        <w:t>)</w:t>
      </w:r>
    </w:p>
    <w:p w:rsidR="002D4FD5" w:rsidRDefault="002D4FD5" w:rsidP="002D4FD5">
      <w:pPr>
        <w:pStyle w:val="PlainText"/>
        <w:spacing w:after="80"/>
        <w:rPr>
          <w:rFonts w:ascii="Times New Roman" w:hAnsi="Times New Roman" w:cs="Times New Roman"/>
          <w:sz w:val="24"/>
          <w:szCs w:val="24"/>
        </w:rPr>
      </w:pPr>
    </w:p>
    <w:p w:rsidR="00487977" w:rsidRDefault="0046672E" w:rsidP="00487977">
      <w:r>
        <w:t xml:space="preserve">Total number of training bits will equal to the lesser of </w:t>
      </w:r>
      <w:proofErr w:type="spellStart"/>
      <w:r>
        <w:t>Max_Train_Bits</w:t>
      </w:r>
      <w:proofErr w:type="spellEnd"/>
      <w:r>
        <w:t xml:space="preserve"> or when Rx indicates </w:t>
      </w:r>
      <w:proofErr w:type="spellStart"/>
      <w:r>
        <w:t>Training_Done</w:t>
      </w:r>
      <w:proofErr w:type="spellEnd"/>
      <w:r>
        <w:t xml:space="preserve"> = True. If this total number of bits is less than </w:t>
      </w:r>
      <w:proofErr w:type="spellStart"/>
      <w:r w:rsidRPr="0046672E">
        <w:t>Ignore_Bits</w:t>
      </w:r>
      <w:proofErr w:type="spellEnd"/>
      <w:r>
        <w:t xml:space="preserve"> set in the .</w:t>
      </w:r>
      <w:proofErr w:type="spellStart"/>
      <w:r>
        <w:t>ami</w:t>
      </w:r>
      <w:proofErr w:type="spellEnd"/>
      <w:r>
        <w:t xml:space="preserve"> file, the EDA tool will further ignore the balance number of bits before it starts collecting data for analysis. </w:t>
      </w:r>
      <w:r w:rsidRPr="0046672E">
        <w:t>Corollary</w:t>
      </w:r>
      <w:r>
        <w:t xml:space="preserve"> of this rule is that if </w:t>
      </w:r>
      <w:proofErr w:type="spellStart"/>
      <w:r>
        <w:t>Ignore_Bits</w:t>
      </w:r>
      <w:proofErr w:type="spellEnd"/>
      <w:r>
        <w:t xml:space="preserve"> is less than the total number of training bits, no further bits will be ignored.</w:t>
      </w:r>
    </w:p>
    <w:p w:rsidR="005A13F1" w:rsidRDefault="005A13F1" w:rsidP="00D05984">
      <w:pPr>
        <w:pStyle w:val="PlainText"/>
        <w:spacing w:after="80"/>
        <w:rPr>
          <w:del w:id="14" w:author="Author"/>
          <w:rFonts w:ascii="Times New Roman" w:hAnsi="Times New Roman" w:cs="Times New Roman"/>
          <w:sz w:val="24"/>
          <w:szCs w:val="24"/>
        </w:rPr>
      </w:pPr>
    </w:p>
    <w:p w:rsidR="00401E93" w:rsidRPr="00D05984" w:rsidRDefault="00401E93" w:rsidP="00D05984">
      <w:pPr>
        <w:pStyle w:val="PlainText"/>
        <w:spacing w:after="80"/>
        <w:rPr>
          <w:del w:id="15" w:author="Author"/>
          <w:rFonts w:ascii="Times New Roman" w:hAnsi="Times New Roman" w:cs="Times New Roman"/>
          <w:sz w:val="24"/>
          <w:szCs w:val="24"/>
        </w:rPr>
      </w:pPr>
    </w:p>
    <w:p w:rsid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An example template for a back-channel BCI file is given below:</w:t>
      </w:r>
    </w:p>
    <w:p w:rsidR="00783A28" w:rsidRDefault="00783A28" w:rsidP="00D05984">
      <w:pPr>
        <w:pStyle w:val="PlainText"/>
        <w:spacing w:after="80"/>
        <w:rPr>
          <w:rFonts w:ascii="Times New Roman" w:hAnsi="Times New Roman" w:cs="Times New Roman"/>
          <w:sz w:val="24"/>
          <w:szCs w:val="24"/>
        </w:rPr>
      </w:pP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(802.3KR</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w:t>
      </w:r>
      <w:proofErr w:type="spellStart"/>
      <w:r w:rsidRPr="00D05984">
        <w:rPr>
          <w:rFonts w:ascii="Times New Roman" w:hAnsi="Times New Roman" w:cs="Times New Roman"/>
          <w:sz w:val="24"/>
          <w:szCs w:val="24"/>
        </w:rPr>
        <w:t>Reserved_Parameters</w:t>
      </w:r>
      <w:proofErr w:type="spellEnd"/>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w:t>
      </w:r>
      <w:r w:rsidR="000A722B">
        <w:rPr>
          <w:rFonts w:ascii="Times New Roman" w:hAnsi="Times New Roman" w:cs="Times New Roman"/>
          <w:sz w:val="24"/>
          <w:szCs w:val="24"/>
        </w:rPr>
        <w:tab/>
      </w:r>
      <w:r w:rsidRPr="00D05984">
        <w:rPr>
          <w:rFonts w:ascii="Times New Roman" w:hAnsi="Times New Roman" w:cs="Times New Roman"/>
          <w:sz w:val="24"/>
          <w:szCs w:val="24"/>
        </w:rPr>
        <w:t>(</w:t>
      </w:r>
      <w:proofErr w:type="spellStart"/>
      <w:r w:rsidRPr="00D05984">
        <w:rPr>
          <w:rFonts w:ascii="Times New Roman" w:hAnsi="Times New Roman" w:cs="Times New Roman"/>
          <w:sz w:val="24"/>
          <w:szCs w:val="24"/>
        </w:rPr>
        <w:t>Training_Pattern</w:t>
      </w:r>
      <w:proofErr w:type="spellEnd"/>
      <w:r w:rsidRPr="00D05984">
        <w:rPr>
          <w:rFonts w:ascii="Times New Roman" w:hAnsi="Times New Roman" w:cs="Times New Roman"/>
          <w:sz w:val="24"/>
          <w:szCs w:val="24"/>
        </w:rPr>
        <w:t xml:space="preserve"> </w:t>
      </w:r>
    </w:p>
    <w:p w:rsidR="00D05984" w:rsidRPr="00D05984" w:rsidRDefault="00D05984" w:rsidP="000A722B">
      <w:pPr>
        <w:pStyle w:val="PlainText"/>
        <w:spacing w:after="80"/>
        <w:ind w:left="1440"/>
        <w:rPr>
          <w:rFonts w:ascii="Times New Roman" w:hAnsi="Times New Roman" w:cs="Times New Roman"/>
          <w:sz w:val="24"/>
          <w:szCs w:val="24"/>
        </w:rPr>
      </w:pPr>
      <w:r w:rsidRPr="00D05984">
        <w:rPr>
          <w:rFonts w:ascii="Times New Roman" w:hAnsi="Times New Roman" w:cs="Times New Roman"/>
          <w:sz w:val="24"/>
          <w:szCs w:val="24"/>
        </w:rPr>
        <w:t>(Preamble (Usage Info) (Type Bits) (</w:t>
      </w:r>
      <w:proofErr w:type="spellStart"/>
      <w:r w:rsidRPr="00D05984">
        <w:rPr>
          <w:rFonts w:ascii="Times New Roman" w:hAnsi="Times New Roman" w:cs="Times New Roman"/>
          <w:sz w:val="24"/>
          <w:szCs w:val="24"/>
        </w:rPr>
        <w:t>Bit_Pattern</w:t>
      </w:r>
      <w:proofErr w:type="spellEnd"/>
      <w:r w:rsidR="00BA0413">
        <w:rPr>
          <w:rFonts w:ascii="Times New Roman" w:hAnsi="Times New Roman" w:cs="Times New Roman"/>
          <w:sz w:val="24"/>
          <w:szCs w:val="24"/>
        </w:rPr>
        <w:tab/>
      </w:r>
      <w:r w:rsidR="00BA041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t xml:space="preserve"> </w:t>
      </w:r>
      <w:r w:rsidRPr="00D05984">
        <w:rPr>
          <w:rFonts w:ascii="Times New Roman" w:hAnsi="Times New Roman" w:cs="Times New Roman"/>
          <w:sz w:val="24"/>
          <w:szCs w:val="24"/>
        </w:rPr>
        <w:t>b111</w:t>
      </w:r>
      <w:r w:rsidR="00401E93">
        <w:rPr>
          <w:rFonts w:ascii="Times New Roman" w:hAnsi="Times New Roman" w:cs="Times New Roman"/>
          <w:sz w:val="24"/>
          <w:szCs w:val="24"/>
        </w:rPr>
        <w:t>11111111111110000000000000000 1</w:t>
      </w:r>
      <w:proofErr w:type="gramStart"/>
      <w:r w:rsidRPr="00D05984">
        <w:rPr>
          <w:rFonts w:ascii="Times New Roman" w:hAnsi="Times New Roman" w:cs="Times New Roman"/>
          <w:sz w:val="24"/>
          <w:szCs w:val="24"/>
        </w:rPr>
        <w:t>)</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 xml:space="preserve"> (</w:t>
      </w:r>
      <w:proofErr w:type="gramEnd"/>
      <w:r w:rsidRPr="00D05984">
        <w:rPr>
          <w:rFonts w:ascii="Times New Roman" w:hAnsi="Times New Roman" w:cs="Times New Roman"/>
          <w:sz w:val="24"/>
          <w:szCs w:val="24"/>
        </w:rPr>
        <w:t>Description "Leading preamble pattern."))</w:t>
      </w:r>
    </w:p>
    <w:p w:rsidR="00D05984" w:rsidRPr="00D05984" w:rsidRDefault="00D05984" w:rsidP="000A722B">
      <w:pPr>
        <w:pStyle w:val="PlainText"/>
        <w:spacing w:after="80"/>
        <w:ind w:left="1440" w:firstLine="45"/>
        <w:rPr>
          <w:rFonts w:ascii="Times New Roman" w:hAnsi="Times New Roman" w:cs="Times New Roman"/>
          <w:sz w:val="24"/>
          <w:szCs w:val="24"/>
        </w:rPr>
      </w:pPr>
      <w:r w:rsidRPr="00D05984">
        <w:rPr>
          <w:rFonts w:ascii="Times New Roman" w:hAnsi="Times New Roman" w:cs="Times New Roman"/>
          <w:sz w:val="24"/>
          <w:szCs w:val="24"/>
        </w:rPr>
        <w:t>(Data (</w:t>
      </w:r>
      <w:r w:rsidR="00401E93">
        <w:rPr>
          <w:rFonts w:ascii="Times New Roman" w:hAnsi="Times New Roman" w:cs="Times New Roman"/>
          <w:sz w:val="24"/>
          <w:szCs w:val="24"/>
        </w:rPr>
        <w:t>Usage Info) (Type Bits) (</w:t>
      </w:r>
      <w:r w:rsidRPr="00D05984">
        <w:rPr>
          <w:rFonts w:ascii="Times New Roman" w:hAnsi="Times New Roman" w:cs="Times New Roman"/>
          <w:sz w:val="24"/>
          <w:szCs w:val="24"/>
        </w:rPr>
        <w:t xml:space="preserve">LFSR 1,9,11 </w:t>
      </w:r>
      <w:r w:rsidR="00CC762E" w:rsidRPr="00CC762E">
        <w:rPr>
          <w:rFonts w:ascii="Times New Roman" w:hAnsi="Times New Roman" w:cs="Times New Roman"/>
          <w:sz w:val="24"/>
          <w:szCs w:val="24"/>
        </w:rPr>
        <w:t>hEE6B27FF</w:t>
      </w:r>
      <w:r w:rsidRPr="00D05984">
        <w:rPr>
          <w:rFonts w:ascii="Times New Roman" w:hAnsi="Times New Roman" w:cs="Times New Roman"/>
          <w:sz w:val="24"/>
          <w:szCs w:val="24"/>
        </w:rPr>
        <w:t xml:space="preserve"> 4096) (Description "</w:t>
      </w:r>
      <w:proofErr w:type="gramStart"/>
      <w:r w:rsidRPr="00D05984">
        <w:rPr>
          <w:rFonts w:ascii="Times New Roman" w:hAnsi="Times New Roman" w:cs="Times New Roman"/>
          <w:sz w:val="24"/>
          <w:szCs w:val="24"/>
        </w:rPr>
        <w:t xml:space="preserve">Training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pattern</w:t>
      </w:r>
      <w:proofErr w:type="gramEnd"/>
      <w:r w:rsidRPr="00D05984">
        <w:rPr>
          <w:rFonts w:ascii="Times New Roman" w:hAnsi="Times New Roman" w:cs="Times New Roman"/>
          <w:sz w:val="24"/>
          <w:szCs w:val="24"/>
        </w:rPr>
        <w:t xml:space="preserve">.")) </w:t>
      </w:r>
    </w:p>
    <w:p w:rsidR="00D05984" w:rsidRPr="00D05984" w:rsidRDefault="00D05984" w:rsidP="000A722B">
      <w:pPr>
        <w:pStyle w:val="PlainText"/>
        <w:spacing w:after="80"/>
        <w:ind w:left="720"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Postamble</w:t>
      </w:r>
      <w:proofErr w:type="spellEnd"/>
      <w:r w:rsidRPr="00D05984">
        <w:rPr>
          <w:rFonts w:ascii="Times New Roman" w:hAnsi="Times New Roman" w:cs="Times New Roman"/>
          <w:sz w:val="24"/>
          <w:szCs w:val="24"/>
        </w:rPr>
        <w:t xml:space="preserve"> (Usage Info) (Typ</w:t>
      </w:r>
      <w:r w:rsidR="00401E93">
        <w:rPr>
          <w:rFonts w:ascii="Times New Roman" w:hAnsi="Times New Roman" w:cs="Times New Roman"/>
          <w:sz w:val="24"/>
          <w:szCs w:val="24"/>
        </w:rPr>
        <w:t>e Bits) (</w:t>
      </w:r>
      <w:proofErr w:type="spellStart"/>
      <w:r w:rsidR="00401E93">
        <w:rPr>
          <w:rFonts w:ascii="Times New Roman" w:hAnsi="Times New Roman" w:cs="Times New Roman"/>
          <w:sz w:val="24"/>
          <w:szCs w:val="24"/>
        </w:rPr>
        <w:t>Bit_Pattern</w:t>
      </w:r>
      <w:proofErr w:type="spellEnd"/>
      <w:r w:rsidR="00401E93">
        <w:rPr>
          <w:rFonts w:ascii="Times New Roman" w:hAnsi="Times New Roman" w:cs="Times New Roman"/>
          <w:sz w:val="24"/>
          <w:szCs w:val="24"/>
        </w:rPr>
        <w:t xml:space="preserve"> </w:t>
      </w:r>
      <w:r w:rsidRPr="00D05984">
        <w:rPr>
          <w:rFonts w:ascii="Times New Roman" w:hAnsi="Times New Roman" w:cs="Times New Roman"/>
          <w:sz w:val="24"/>
          <w:szCs w:val="24"/>
        </w:rPr>
        <w:t xml:space="preserve">b00 1) (Description "Trailing </w:t>
      </w:r>
      <w:r w:rsidR="00401E93">
        <w:rPr>
          <w:rFonts w:ascii="Times New Roman" w:hAnsi="Times New Roman" w:cs="Times New Roman"/>
          <w:sz w:val="24"/>
          <w:szCs w:val="24"/>
        </w:rPr>
        <w:tab/>
      </w:r>
      <w:proofErr w:type="spellStart"/>
      <w:proofErr w:type="gramStart"/>
      <w:r w:rsidR="00BA0413">
        <w:rPr>
          <w:rFonts w:ascii="Times New Roman" w:hAnsi="Times New Roman" w:cs="Times New Roman"/>
          <w:sz w:val="24"/>
          <w:szCs w:val="24"/>
        </w:rPr>
        <w:t>postamble</w:t>
      </w:r>
      <w:proofErr w:type="spellEnd"/>
      <w:r w:rsidR="00BA0413">
        <w:rPr>
          <w:rFonts w:ascii="Times New Roman" w:hAnsi="Times New Roman" w:cs="Times New Roman"/>
          <w:sz w:val="24"/>
          <w:szCs w:val="24"/>
        </w:rPr>
        <w:t xml:space="preserve">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pattern</w:t>
      </w:r>
      <w:proofErr w:type="gramEnd"/>
      <w:r w:rsidRPr="00D05984">
        <w:rPr>
          <w:rFonts w:ascii="Times New Roman" w:hAnsi="Times New Roman" w:cs="Times New Roman"/>
          <w:sz w:val="24"/>
          <w:szCs w:val="24"/>
        </w:rPr>
        <w:t>."))</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D05984" w:rsidRPr="00D05984">
        <w:rPr>
          <w:rFonts w:ascii="Times New Roman" w:hAnsi="Times New Roman" w:cs="Times New Roman"/>
          <w:sz w:val="24"/>
          <w:szCs w:val="24"/>
        </w:rPr>
        <w:t xml:space="preserve">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Max_Train_Bits</w:t>
      </w:r>
      <w:proofErr w:type="spellEnd"/>
      <w:r w:rsidRPr="00D05984">
        <w:rPr>
          <w:rFonts w:ascii="Times New Roman" w:hAnsi="Times New Roman" w:cs="Times New Roman"/>
          <w:sz w:val="24"/>
          <w:szCs w:val="24"/>
        </w:rPr>
        <w:t xml:space="preserve"> (Usage </w:t>
      </w:r>
      <w:del w:id="16" w:author="Author">
        <w:r w:rsidRPr="00D05984">
          <w:rPr>
            <w:rFonts w:ascii="Times New Roman" w:hAnsi="Times New Roman" w:cs="Times New Roman"/>
            <w:sz w:val="24"/>
            <w:szCs w:val="24"/>
          </w:rPr>
          <w:delText>In</w:delText>
        </w:r>
      </w:del>
      <w:ins w:id="17" w:author="Author">
        <w:r w:rsidRPr="00D05984">
          <w:rPr>
            <w:rFonts w:ascii="Times New Roman" w:hAnsi="Times New Roman" w:cs="Times New Roman"/>
            <w:sz w:val="24"/>
            <w:szCs w:val="24"/>
          </w:rPr>
          <w:t>In</w:t>
        </w:r>
        <w:r w:rsidR="00625471">
          <w:rPr>
            <w:rFonts w:ascii="Times New Roman" w:hAnsi="Times New Roman" w:cs="Times New Roman"/>
            <w:sz w:val="24"/>
            <w:szCs w:val="24"/>
          </w:rPr>
          <w:t>fo</w:t>
        </w:r>
      </w:ins>
      <w:r w:rsidRPr="00D05984">
        <w:rPr>
          <w:rFonts w:ascii="Times New Roman" w:hAnsi="Times New Roman" w:cs="Times New Roman"/>
          <w:sz w:val="24"/>
          <w:szCs w:val="24"/>
        </w:rPr>
        <w:t xml:space="preserve">) (Type Integer) (Value 500000)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(Description "Number of total training bits allowed"))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TrainingDone</w:t>
      </w:r>
      <w:proofErr w:type="spellEnd"/>
      <w:r w:rsidRPr="00D05984">
        <w:rPr>
          <w:rFonts w:ascii="Times New Roman" w:hAnsi="Times New Roman" w:cs="Times New Roman"/>
          <w:sz w:val="24"/>
          <w:szCs w:val="24"/>
        </w:rPr>
        <w:t xml:space="preserve"> (Usage </w:t>
      </w:r>
      <w:proofErr w:type="spellStart"/>
      <w:r w:rsidRPr="00D05984">
        <w:rPr>
          <w:rFonts w:ascii="Times New Roman" w:hAnsi="Times New Roman" w:cs="Times New Roman"/>
          <w:sz w:val="24"/>
          <w:szCs w:val="24"/>
        </w:rPr>
        <w:t>InOut</w:t>
      </w:r>
      <w:proofErr w:type="spellEnd"/>
      <w:r w:rsidRPr="00D05984">
        <w:rPr>
          <w:rFonts w:ascii="Times New Roman" w:hAnsi="Times New Roman" w:cs="Times New Roman"/>
          <w:sz w:val="24"/>
          <w:szCs w:val="24"/>
        </w:rPr>
        <w:t xml:space="preserve">) (Type Boolean) (List False True)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(Description "If True then training is done")) </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00D05984" w:rsidRPr="00D05984">
        <w:rPr>
          <w:rFonts w:ascii="Times New Roman" w:hAnsi="Times New Roman" w:cs="Times New Roman"/>
          <w:sz w:val="24"/>
          <w:szCs w:val="24"/>
        </w:rPr>
        <w:t xml:space="preserve"> )</w:t>
      </w:r>
    </w:p>
    <w:p w:rsidR="00E2375C"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p>
    <w:p w:rsid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w:t>
      </w:r>
      <w:proofErr w:type="spellStart"/>
      <w:r w:rsidRPr="00E35BA0">
        <w:rPr>
          <w:rFonts w:ascii="Times New Roman" w:hAnsi="Times New Roman" w:cs="Times New Roman"/>
          <w:sz w:val="24"/>
          <w:szCs w:val="24"/>
        </w:rPr>
        <w:t>Protocol_Specific</w:t>
      </w:r>
      <w:proofErr w:type="spellEnd"/>
    </w:p>
    <w:p w:rsidR="00E77D66" w:rsidRPr="00E35BA0" w:rsidRDefault="00E77D66" w:rsidP="00E35BA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(BCI</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roofErr w:type="spellStart"/>
      <w:r w:rsidRPr="00E35BA0">
        <w:rPr>
          <w:rFonts w:ascii="Times New Roman" w:hAnsi="Times New Roman" w:cs="Times New Roman"/>
          <w:sz w:val="24"/>
          <w:szCs w:val="24"/>
        </w:rPr>
        <w:t>taps_inc_dec</w:t>
      </w:r>
      <w:proofErr w:type="spellEnd"/>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 xml:space="preserve">(-1 (Usage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(Type Integer) (Range -1 0 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w:t>
      </w:r>
      <w:proofErr w:type="gramStart"/>
      <w:r w:rsidRPr="00E35BA0">
        <w:rPr>
          <w:rFonts w:ascii="Times New Roman" w:hAnsi="Times New Roman" w:cs="Times New Roman"/>
          <w:sz w:val="24"/>
          <w:szCs w:val="24"/>
        </w:rPr>
        <w:t>0  (</w:t>
      </w:r>
      <w:proofErr w:type="gramEnd"/>
      <w:r w:rsidRPr="00E35BA0">
        <w:rPr>
          <w:rFonts w:ascii="Times New Roman" w:hAnsi="Times New Roman" w:cs="Times New Roman"/>
          <w:sz w:val="24"/>
          <w:szCs w:val="24"/>
        </w:rPr>
        <w:t xml:space="preserve">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(Type Integer) (Range -1 0 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w:t>
      </w:r>
      <w:proofErr w:type="gramStart"/>
      <w:r w:rsidRPr="00E35BA0">
        <w:rPr>
          <w:rFonts w:ascii="Times New Roman" w:hAnsi="Times New Roman" w:cs="Times New Roman"/>
          <w:sz w:val="24"/>
          <w:szCs w:val="24"/>
        </w:rPr>
        <w:t>1  (</w:t>
      </w:r>
      <w:proofErr w:type="gramEnd"/>
      <w:r w:rsidRPr="00E35BA0">
        <w:rPr>
          <w:rFonts w:ascii="Times New Roman" w:hAnsi="Times New Roman" w:cs="Times New Roman"/>
          <w:sz w:val="24"/>
          <w:szCs w:val="24"/>
        </w:rPr>
        <w:t xml:space="preserve">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(Type Integer) (Range -1 0 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
    <w:p w:rsid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
    <w:p w:rsidR="00E77D66" w:rsidRDefault="00E77D66" w:rsidP="00E35BA0">
      <w:pPr>
        <w:pStyle w:val="PlainText"/>
        <w:spacing w:after="80"/>
        <w:rPr>
          <w:rFonts w:ascii="Times New Roman" w:hAnsi="Times New Roman" w:cs="Times New Roman"/>
          <w:sz w:val="24"/>
          <w:szCs w:val="24"/>
        </w:rPr>
      </w:pPr>
      <w:r>
        <w:rPr>
          <w:rFonts w:ascii="Times New Roman" w:hAnsi="Times New Roman" w:cs="Times New Roman"/>
          <w:sz w:val="24"/>
          <w:szCs w:val="24"/>
        </w:rPr>
        <w:t>)</w:t>
      </w:r>
    </w:p>
    <w:p w:rsidR="00E35BA0" w:rsidRPr="00D05984" w:rsidRDefault="00E35BA0" w:rsidP="00D05984">
      <w:pPr>
        <w:pStyle w:val="PlainText"/>
        <w:spacing w:after="80"/>
        <w:rPr>
          <w:rFonts w:ascii="Times New Roman" w:hAnsi="Times New Roman" w:cs="Times New Roman"/>
          <w:sz w:val="24"/>
          <w:szCs w:val="24"/>
        </w:rPr>
      </w:pPr>
    </w:p>
    <w:p w:rsid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w:t>
      </w:r>
    </w:p>
    <w:p w:rsidR="00E77D66" w:rsidRDefault="00E53E46" w:rsidP="00D05984">
      <w:pPr>
        <w:pStyle w:val="PlainText"/>
        <w:spacing w:after="80"/>
        <w:rPr>
          <w:rFonts w:ascii="Times New Roman" w:hAnsi="Times New Roman" w:cs="Times New Roman"/>
          <w:sz w:val="24"/>
          <w:szCs w:val="24"/>
        </w:rPr>
      </w:pPr>
      <w:r w:rsidRPr="00E53E46">
        <w:rPr>
          <w:rFonts w:ascii="Times New Roman" w:hAnsi="Times New Roman" w:cs="Times New Roman"/>
          <w:sz w:val="24"/>
          <w:szCs w:val="24"/>
        </w:rPr>
        <w:t>The EDA tool sends to the executable model file in the parameter string:</w:t>
      </w:r>
      <w:r>
        <w:rPr>
          <w:rFonts w:ascii="Times New Roman" w:hAnsi="Times New Roman" w:cs="Times New Roman"/>
          <w:sz w:val="24"/>
          <w:szCs w:val="24"/>
        </w:rPr>
        <w:t xml:space="preserve"> </w:t>
      </w:r>
    </w:p>
    <w:p w:rsidR="00E53E46" w:rsidRDefault="00E53E46" w:rsidP="00D05984">
      <w:pPr>
        <w:pStyle w:val="PlainText"/>
        <w:spacing w:after="80"/>
        <w:rPr>
          <w:rFonts w:ascii="Times New Roman" w:hAnsi="Times New Roman" w:cs="Times New Roman"/>
          <w:sz w:val="24"/>
          <w:szCs w:val="24"/>
        </w:rPr>
      </w:pPr>
      <w:r w:rsidRPr="00E53E46">
        <w:rPr>
          <w:rFonts w:ascii="Times New Roman" w:hAnsi="Times New Roman" w:cs="Times New Roman"/>
          <w:sz w:val="24"/>
          <w:szCs w:val="24"/>
        </w:rPr>
        <w:lastRenderedPageBreak/>
        <w:t>“(BCI</w:t>
      </w:r>
      <w:r w:rsidR="00C4259F">
        <w:rPr>
          <w:rFonts w:ascii="Times New Roman" w:hAnsi="Times New Roman" w:cs="Times New Roman"/>
          <w:sz w:val="24"/>
          <w:szCs w:val="24"/>
        </w:rPr>
        <w:t xml:space="preserve"> (</w:t>
      </w:r>
      <w:proofErr w:type="spellStart"/>
      <w:r w:rsidR="00C4259F" w:rsidRPr="00C4259F">
        <w:rPr>
          <w:rFonts w:ascii="Times New Roman" w:hAnsi="Times New Roman" w:cs="Times New Roman"/>
          <w:sz w:val="24"/>
          <w:szCs w:val="24"/>
        </w:rPr>
        <w:t>Training_Done</w:t>
      </w:r>
      <w:proofErr w:type="spellEnd"/>
      <w:r w:rsidR="00C4259F">
        <w:rPr>
          <w:rFonts w:ascii="Times New Roman" w:hAnsi="Times New Roman" w:cs="Times New Roman"/>
          <w:sz w:val="24"/>
          <w:szCs w:val="24"/>
        </w:rPr>
        <w:t xml:space="preserve"> False) </w:t>
      </w:r>
      <w:r w:rsidRPr="00E53E46">
        <w:rPr>
          <w:rFonts w:ascii="Times New Roman" w:hAnsi="Times New Roman" w:cs="Times New Roman"/>
          <w:sz w:val="24"/>
          <w:szCs w:val="24"/>
        </w:rPr>
        <w:t>(</w:t>
      </w:r>
      <w:proofErr w:type="spellStart"/>
      <w:r w:rsidRPr="00E53E46">
        <w:rPr>
          <w:rFonts w:ascii="Times New Roman" w:hAnsi="Times New Roman" w:cs="Times New Roman"/>
          <w:sz w:val="24"/>
          <w:szCs w:val="24"/>
        </w:rPr>
        <w:t>taps_inc_dec</w:t>
      </w:r>
      <w:proofErr w:type="spellEnd"/>
      <w:r w:rsidRPr="00E53E46">
        <w:rPr>
          <w:rFonts w:ascii="Times New Roman" w:hAnsi="Times New Roman" w:cs="Times New Roman"/>
          <w:sz w:val="24"/>
          <w:szCs w:val="24"/>
        </w:rPr>
        <w:t xml:space="preserve"> (-1 </w:t>
      </w:r>
      <w:r>
        <w:rPr>
          <w:rFonts w:ascii="Times New Roman" w:hAnsi="Times New Roman" w:cs="Times New Roman"/>
          <w:sz w:val="24"/>
          <w:szCs w:val="24"/>
        </w:rPr>
        <w:t>0</w:t>
      </w:r>
      <w:r w:rsidRPr="00E53E46">
        <w:rPr>
          <w:rFonts w:ascii="Times New Roman" w:hAnsi="Times New Roman" w:cs="Times New Roman"/>
          <w:sz w:val="24"/>
          <w:szCs w:val="24"/>
        </w:rPr>
        <w:t xml:space="preserve">) (0 </w:t>
      </w:r>
      <w:r>
        <w:rPr>
          <w:rFonts w:ascii="Times New Roman" w:hAnsi="Times New Roman" w:cs="Times New Roman"/>
          <w:sz w:val="24"/>
          <w:szCs w:val="24"/>
        </w:rPr>
        <w:t>0</w:t>
      </w:r>
      <w:r w:rsidRPr="00E53E46">
        <w:rPr>
          <w:rFonts w:ascii="Times New Roman" w:hAnsi="Times New Roman" w:cs="Times New Roman"/>
          <w:sz w:val="24"/>
          <w:szCs w:val="24"/>
        </w:rPr>
        <w:t xml:space="preserve">) (1 </w:t>
      </w:r>
      <w:r>
        <w:rPr>
          <w:rFonts w:ascii="Times New Roman" w:hAnsi="Times New Roman" w:cs="Times New Roman"/>
          <w:sz w:val="24"/>
          <w:szCs w:val="24"/>
        </w:rPr>
        <w:t>0</w:t>
      </w:r>
      <w:r w:rsidRPr="00E53E46">
        <w:rPr>
          <w:rFonts w:ascii="Times New Roman" w:hAnsi="Times New Roman" w:cs="Times New Roman"/>
          <w:sz w:val="24"/>
          <w:szCs w:val="24"/>
        </w:rPr>
        <w:t>))</w:t>
      </w:r>
      <w:r>
        <w:rPr>
          <w:rFonts w:ascii="Times New Roman" w:hAnsi="Times New Roman" w:cs="Times New Roman"/>
          <w:sz w:val="24"/>
          <w:szCs w:val="24"/>
        </w:rPr>
        <w:t>)</w:t>
      </w:r>
      <w:r w:rsidRPr="00E53E46">
        <w:rPr>
          <w:rFonts w:ascii="Times New Roman" w:hAnsi="Times New Roman" w:cs="Times New Roman"/>
          <w:sz w:val="24"/>
          <w:szCs w:val="24"/>
        </w:rPr>
        <w:t>”</w:t>
      </w:r>
    </w:p>
    <w:p w:rsidR="00E53E46" w:rsidRDefault="00E53E46" w:rsidP="00D05984">
      <w:pPr>
        <w:pStyle w:val="PlainText"/>
        <w:spacing w:after="80"/>
        <w:rPr>
          <w:rFonts w:ascii="Times New Roman" w:hAnsi="Times New Roman" w:cs="Times New Roman"/>
          <w:sz w:val="24"/>
          <w:szCs w:val="24"/>
        </w:rPr>
      </w:pPr>
    </w:p>
    <w:p w:rsidR="00333982" w:rsidRDefault="00333982" w:rsidP="00333982">
      <w:pPr>
        <w:pStyle w:val="Heading2"/>
      </w:pPr>
      <w:r>
        <w:t>Reference FLOW change (Repl</w:t>
      </w:r>
      <w:r w:rsidR="00C80B14">
        <w:t>A</w:t>
      </w:r>
      <w:r>
        <w:t xml:space="preserve">ce section </w:t>
      </w:r>
      <w:r w:rsidR="00F759B1" w:rsidRPr="00F759B1">
        <w:t>10.2.2.3</w:t>
      </w:r>
      <w:r w:rsidR="00F759B1">
        <w:t xml:space="preserve"> </w:t>
      </w:r>
      <w:r w:rsidRPr="00333982">
        <w:t xml:space="preserve"> REFERENCE FLOWS</w:t>
      </w:r>
      <w:r w:rsidR="00C80B14">
        <w:t>, Paragraph 1, add section 10.2.</w:t>
      </w:r>
      <w:r w:rsidR="00F759B1">
        <w:t>2.</w:t>
      </w:r>
      <w:r w:rsidR="00C80B14">
        <w:t xml:space="preserve">3.1 </w:t>
      </w:r>
      <w:r>
        <w:t xml:space="preserve">and </w:t>
      </w:r>
      <w:r w:rsidR="00C80B14">
        <w:t xml:space="preserve">advance </w:t>
      </w:r>
      <w:r>
        <w:t>subsequent bullet numbers)</w:t>
      </w:r>
    </w:p>
    <w:p w:rsidR="00333982" w:rsidRDefault="00333982" w:rsidP="00333982"/>
    <w:p w:rsidR="00333982" w:rsidRDefault="00333982" w:rsidP="00333982">
      <w:r>
        <w:t>10.2.</w:t>
      </w:r>
      <w:r w:rsidR="00F759B1">
        <w:t>2.</w:t>
      </w:r>
      <w:r>
        <w:t>3 Reference Flows</w:t>
      </w:r>
    </w:p>
    <w:p w:rsidR="00333982" w:rsidRDefault="00333982" w:rsidP="00333982">
      <w:r>
        <w:t>=================</w:t>
      </w:r>
    </w:p>
    <w:p w:rsidR="00333982" w:rsidRDefault="00333982" w:rsidP="00333982"/>
    <w:p w:rsidR="00333982" w:rsidRDefault="00333982" w:rsidP="00333982">
      <w:r>
        <w:t>The next several sections define reference flows for back-channel training,</w:t>
      </w:r>
      <w:r w:rsidR="00CC762E">
        <w:t xml:space="preserve"> </w:t>
      </w:r>
      <w:r>
        <w:t>statistical analysis, and time domain system analysis simulations. Other</w:t>
      </w:r>
      <w:r w:rsidR="00CC762E">
        <w:t xml:space="preserve"> </w:t>
      </w:r>
      <w:r>
        <w:t>methods of calling models and processing results may be employed, but the</w:t>
      </w:r>
      <w:r w:rsidR="00CC762E">
        <w:t xml:space="preserve"> </w:t>
      </w:r>
      <w:r>
        <w:t>final simulation waveforms are expected to match the waveforms produced by</w:t>
      </w:r>
      <w:r w:rsidR="00CC762E">
        <w:t xml:space="preserve"> </w:t>
      </w:r>
      <w:r>
        <w:t>these reference flows.</w:t>
      </w:r>
    </w:p>
    <w:p w:rsidR="00333982" w:rsidRDefault="00333982" w:rsidP="00333982"/>
    <w:p w:rsidR="00333982" w:rsidRDefault="00333982" w:rsidP="00333982">
      <w:r>
        <w:t>A system simulation usually involves a transmitter (</w:t>
      </w:r>
      <w:proofErr w:type="gramStart"/>
      <w:r>
        <w:t>Tx</w:t>
      </w:r>
      <w:proofErr w:type="gramEnd"/>
      <w:r>
        <w:t>) and a receiver</w:t>
      </w:r>
      <w:r w:rsidR="00CC762E">
        <w:t xml:space="preserve"> </w:t>
      </w:r>
      <w:r>
        <w:t>(Rx) model with a passiv</w:t>
      </w:r>
      <w:r w:rsidR="00CC762E">
        <w:t xml:space="preserve">e channel placed between them. </w:t>
      </w:r>
    </w:p>
    <w:p w:rsidR="00333982" w:rsidRDefault="00333982" w:rsidP="00333982"/>
    <w:p w:rsidR="00333982" w:rsidRDefault="00333982" w:rsidP="00333982"/>
    <w:p w:rsidR="00333982" w:rsidRDefault="00333982" w:rsidP="00333982">
      <w:r>
        <w:t>10.2.</w:t>
      </w:r>
      <w:r w:rsidR="00F759B1">
        <w:t>2.</w:t>
      </w:r>
      <w:r>
        <w:t>3.1 Back-Channel Training Reference Flow</w:t>
      </w:r>
    </w:p>
    <w:p w:rsidR="00333982" w:rsidRDefault="00333982" w:rsidP="00333982">
      <w:r>
        <w:t>========================================</w:t>
      </w:r>
    </w:p>
    <w:p w:rsidR="00333982" w:rsidRDefault="00333982" w:rsidP="00333982"/>
    <w:p w:rsidR="00333982" w:rsidRDefault="00333982" w:rsidP="00333982">
      <w:r>
        <w:t>Some industry standards for serial link interfaces utilize back-channel</w:t>
      </w:r>
      <w:r w:rsidR="00CC762E">
        <w:t xml:space="preserve"> </w:t>
      </w:r>
      <w:r>
        <w:t xml:space="preserve">communications as a means by which the Rx can communicate back to the </w:t>
      </w:r>
      <w:proofErr w:type="gramStart"/>
      <w:r>
        <w:t>Tx</w:t>
      </w:r>
      <w:proofErr w:type="gramEnd"/>
      <w:r w:rsidR="00CC762E">
        <w:t xml:space="preserve"> </w:t>
      </w:r>
      <w:r>
        <w:t>to provide guidance as to the equalization settings of the Tx, to optimize</w:t>
      </w:r>
      <w:r w:rsidR="00CC762E">
        <w:t xml:space="preserve"> </w:t>
      </w:r>
      <w:r>
        <w:t>for the given channel. Once the back-channel training is completed and the</w:t>
      </w:r>
      <w:r w:rsidR="00CC762E">
        <w:t xml:space="preserve"> </w:t>
      </w:r>
      <w:proofErr w:type="gramStart"/>
      <w:r>
        <w:t>Tx</w:t>
      </w:r>
      <w:proofErr w:type="gramEnd"/>
      <w:r>
        <w:t xml:space="preserve"> equalization settings are optimized, then time domain simulation is</w:t>
      </w:r>
      <w:r w:rsidR="00CC762E">
        <w:t xml:space="preserve"> </w:t>
      </w:r>
      <w:r>
        <w:t>performed per the "Time domain simulation reference flow" defined later in</w:t>
      </w:r>
      <w:r w:rsidR="00CC762E">
        <w:t xml:space="preserve"> </w:t>
      </w:r>
      <w:r>
        <w:t>this specification.</w:t>
      </w:r>
    </w:p>
    <w:p w:rsidR="00333982" w:rsidRDefault="00333982" w:rsidP="00333982"/>
    <w:p w:rsidR="00333982" w:rsidRDefault="00333982" w:rsidP="00333982">
      <w:r>
        <w:t>Note that back-channel training does not apply to statistical simulation,</w:t>
      </w:r>
      <w:r w:rsidR="00CC762E">
        <w:t xml:space="preserve"> </w:t>
      </w:r>
      <w:r>
        <w:t xml:space="preserve">as back-channel training utilizes the </w:t>
      </w:r>
      <w:proofErr w:type="spellStart"/>
      <w:r>
        <w:t>AMI_GetWave</w:t>
      </w:r>
      <w:proofErr w:type="spellEnd"/>
      <w:r>
        <w:t xml:space="preserve"> function in both the</w:t>
      </w:r>
      <w:r w:rsidR="00CC762E">
        <w:t xml:space="preserve"> </w:t>
      </w:r>
      <w:proofErr w:type="gramStart"/>
      <w:r>
        <w:t>Tx</w:t>
      </w:r>
      <w:proofErr w:type="gramEnd"/>
      <w:r>
        <w:t xml:space="preserve"> and Rx, and is therefore not applicable to statistical simulation. </w:t>
      </w:r>
    </w:p>
    <w:p w:rsidR="00333982" w:rsidRDefault="00333982" w:rsidP="00333982"/>
    <w:p w:rsidR="00333982" w:rsidRDefault="00333982" w:rsidP="00333982">
      <w:r>
        <w:t>To enable the back-channel training to occur, the .</w:t>
      </w:r>
      <w:proofErr w:type="spellStart"/>
      <w:r>
        <w:t>ami</w:t>
      </w:r>
      <w:proofErr w:type="spellEnd"/>
      <w:r>
        <w:t xml:space="preserve"> files for both Tx</w:t>
      </w:r>
      <w:r w:rsidR="00CC762E">
        <w:t xml:space="preserve"> </w:t>
      </w:r>
      <w:r>
        <w:t xml:space="preserve">and Rx of a given through channel must have the </w:t>
      </w:r>
      <w:proofErr w:type="spellStart"/>
      <w:r>
        <w:t>GetWave_Exists</w:t>
      </w:r>
      <w:proofErr w:type="spellEnd"/>
      <w:r>
        <w:t xml:space="preserve"> parameter</w:t>
      </w:r>
      <w:r w:rsidR="00CC762E">
        <w:t xml:space="preserve"> </w:t>
      </w:r>
      <w:r>
        <w:t xml:space="preserve">set as "True", the Training parameter set to "on" and the </w:t>
      </w:r>
      <w:proofErr w:type="spellStart"/>
      <w:r>
        <w:t>Backchannel_Protocol</w:t>
      </w:r>
      <w:proofErr w:type="spellEnd"/>
      <w:r w:rsidR="00CC762E">
        <w:t xml:space="preserve"> </w:t>
      </w:r>
      <w:r>
        <w:t>parameter specifying the same back-channel BCI file.</w:t>
      </w:r>
    </w:p>
    <w:p w:rsidR="00333982" w:rsidRDefault="00333982" w:rsidP="00333982"/>
    <w:p w:rsidR="00333982" w:rsidRDefault="00333982" w:rsidP="00333982">
      <w:proofErr w:type="gramStart"/>
      <w:r>
        <w:t>Step 1.</w:t>
      </w:r>
      <w:proofErr w:type="gramEnd"/>
      <w:r>
        <w:t xml:space="preserve"> The simulation platform obtains the impulse response for the</w:t>
      </w:r>
      <w:r w:rsidR="00CC762E">
        <w:t xml:space="preserve"> </w:t>
      </w:r>
      <w:r>
        <w:t>analog channel, as described in the statistical and time domain simulation</w:t>
      </w:r>
      <w:r w:rsidR="00CC762E">
        <w:t xml:space="preserve"> </w:t>
      </w:r>
      <w:r>
        <w:t>flows.</w:t>
      </w:r>
    </w:p>
    <w:p w:rsidR="00333982" w:rsidRDefault="00333982" w:rsidP="00333982"/>
    <w:p w:rsidR="00333982" w:rsidRDefault="00333982" w:rsidP="00333982">
      <w:proofErr w:type="gramStart"/>
      <w:r>
        <w:t>Step 2.</w:t>
      </w:r>
      <w:proofErr w:type="gramEnd"/>
      <w:r>
        <w:t xml:space="preserve"> The simulation platform produces a digital stimulus waveform</w:t>
      </w:r>
      <w:r w:rsidR="00CC762E">
        <w:t xml:space="preserve"> </w:t>
      </w:r>
      <w:r>
        <w:t>as defined per the back-channel BCI file. A digital stimulus waveform</w:t>
      </w:r>
      <w:r w:rsidR="00CC762E">
        <w:t xml:space="preserve"> </w:t>
      </w:r>
      <w:r>
        <w:t>is 0.5 when the stimulus is "high"</w:t>
      </w:r>
      <w:proofErr w:type="gramStart"/>
      <w:r>
        <w:t>,  -</w:t>
      </w:r>
      <w:proofErr w:type="gramEnd"/>
      <w:r>
        <w:t>0.5 when the stimulus is "low",</w:t>
      </w:r>
      <w:r w:rsidR="00CC762E">
        <w:t xml:space="preserve"> </w:t>
      </w:r>
      <w:r>
        <w:t>and may have a value between -0.5 and 0.5 such that transitions occur</w:t>
      </w:r>
    </w:p>
    <w:p w:rsidR="00333982" w:rsidRDefault="00333982" w:rsidP="00333982">
      <w:proofErr w:type="gramStart"/>
      <w:r>
        <w:t>when</w:t>
      </w:r>
      <w:proofErr w:type="gramEnd"/>
      <w:r>
        <w:t xml:space="preserve"> the stimulus crosses 0.</w:t>
      </w:r>
    </w:p>
    <w:p w:rsidR="00333982" w:rsidRDefault="00333982" w:rsidP="00333982"/>
    <w:p w:rsidR="00333982" w:rsidRDefault="00333982" w:rsidP="00333982">
      <w:proofErr w:type="gramStart"/>
      <w:r>
        <w:lastRenderedPageBreak/>
        <w:t>Step 3.</w:t>
      </w:r>
      <w:proofErr w:type="gramEnd"/>
      <w:r>
        <w:t xml:space="preserve"> The output of Step 2 is presented to the </w:t>
      </w:r>
      <w:proofErr w:type="gramStart"/>
      <w:r>
        <w:t>Tx</w:t>
      </w:r>
      <w:proofErr w:type="gramEnd"/>
      <w:r>
        <w:t xml:space="preserve"> model's </w:t>
      </w:r>
      <w:proofErr w:type="spellStart"/>
      <w:r>
        <w:t>AMI_GetWave</w:t>
      </w:r>
      <w:proofErr w:type="spellEnd"/>
      <w:r w:rsidR="00CC762E">
        <w:t xml:space="preserve"> </w:t>
      </w:r>
      <w:r>
        <w:t xml:space="preserve">function. If the Rx model's </w:t>
      </w:r>
      <w:proofErr w:type="spellStart"/>
      <w:r>
        <w:t>AMI_GetWave</w:t>
      </w:r>
      <w:proofErr w:type="spellEnd"/>
      <w:r>
        <w:t xml:space="preserve"> function has written out the</w:t>
      </w:r>
      <w:r w:rsidR="00CC762E">
        <w:t xml:space="preserve"> </w:t>
      </w:r>
      <w:proofErr w:type="spellStart"/>
      <w:r>
        <w:t>Protocol_Specific</w:t>
      </w:r>
      <w:proofErr w:type="spellEnd"/>
      <w:r>
        <w:t xml:space="preserve"> parameters from a previous training sequence, these</w:t>
      </w:r>
      <w:r w:rsidR="00CC762E">
        <w:t xml:space="preserve"> </w:t>
      </w:r>
      <w:r>
        <w:t xml:space="preserve">parameters are read in. Then the Tx </w:t>
      </w:r>
      <w:proofErr w:type="spellStart"/>
      <w:r>
        <w:t>AMI_GetWave</w:t>
      </w:r>
      <w:proofErr w:type="spellEnd"/>
      <w:r>
        <w:t xml:space="preserve"> function is executed.</w:t>
      </w:r>
    </w:p>
    <w:p w:rsidR="00333982" w:rsidRDefault="00333982" w:rsidP="00333982">
      <w:r>
        <w:t xml:space="preserve">The output of the Tx </w:t>
      </w:r>
      <w:proofErr w:type="spellStart"/>
      <w:r>
        <w:t>AMI_GetWave</w:t>
      </w:r>
      <w:proofErr w:type="spellEnd"/>
      <w:r>
        <w:t xml:space="preserve"> function is passed on to Step 4. The</w:t>
      </w:r>
      <w:r w:rsidR="00CC762E">
        <w:t xml:space="preserve"> </w:t>
      </w:r>
      <w:proofErr w:type="spellStart"/>
      <w:r>
        <w:t>Protocol_Specific</w:t>
      </w:r>
      <w:proofErr w:type="spellEnd"/>
      <w:r>
        <w:t xml:space="preserve"> parameters defined in the back-channel BCI file are</w:t>
      </w:r>
      <w:r w:rsidR="00CC762E">
        <w:t xml:space="preserve"> </w:t>
      </w:r>
      <w:r>
        <w:t xml:space="preserve">written out by the </w:t>
      </w:r>
      <w:proofErr w:type="gramStart"/>
      <w:r>
        <w:t>Tx</w:t>
      </w:r>
      <w:proofErr w:type="gramEnd"/>
      <w:r>
        <w:t xml:space="preserve"> model's </w:t>
      </w:r>
      <w:proofErr w:type="spellStart"/>
      <w:r>
        <w:t>AMI_GetWave</w:t>
      </w:r>
      <w:proofErr w:type="spellEnd"/>
      <w:r>
        <w:t xml:space="preserve"> function.</w:t>
      </w:r>
    </w:p>
    <w:p w:rsidR="00333982" w:rsidRDefault="00333982" w:rsidP="00333982"/>
    <w:p w:rsidR="00333982" w:rsidRDefault="00333982" w:rsidP="00333982">
      <w:proofErr w:type="gramStart"/>
      <w:r>
        <w:t>Step 4.</w:t>
      </w:r>
      <w:proofErr w:type="gramEnd"/>
      <w:r>
        <w:t xml:space="preserve"> The output of Step 3 is convolved with the output of Step 1 by the</w:t>
      </w:r>
      <w:r w:rsidR="00CC762E">
        <w:t xml:space="preserve"> </w:t>
      </w:r>
      <w:r>
        <w:t>simulation platform and the result is passed on to Step 5.</w:t>
      </w:r>
    </w:p>
    <w:p w:rsidR="00333982" w:rsidRDefault="00333982" w:rsidP="00333982"/>
    <w:p w:rsidR="00333982" w:rsidRDefault="00333982" w:rsidP="00333982">
      <w:proofErr w:type="gramStart"/>
      <w:r>
        <w:t>Step 5.</w:t>
      </w:r>
      <w:proofErr w:type="gramEnd"/>
      <w:r>
        <w:t xml:space="preserve"> The output of Step 4 is presented to the Rx model's </w:t>
      </w:r>
      <w:proofErr w:type="spellStart"/>
      <w:r>
        <w:t>AMI_GetWave</w:t>
      </w:r>
      <w:proofErr w:type="spellEnd"/>
      <w:r w:rsidR="00CC762E">
        <w:t xml:space="preserve"> </w:t>
      </w:r>
      <w:r>
        <w:t xml:space="preserve">function, the </w:t>
      </w:r>
      <w:proofErr w:type="spellStart"/>
      <w:r>
        <w:t>Protocol_Specific</w:t>
      </w:r>
      <w:proofErr w:type="spellEnd"/>
      <w:r>
        <w:t xml:space="preserve"> parameters from the </w:t>
      </w:r>
      <w:proofErr w:type="gramStart"/>
      <w:r>
        <w:t>Tx</w:t>
      </w:r>
      <w:proofErr w:type="gramEnd"/>
      <w:r>
        <w:t xml:space="preserve"> are read in, and the</w:t>
      </w:r>
      <w:r w:rsidR="00CC762E">
        <w:t xml:space="preserve"> </w:t>
      </w:r>
      <w:r>
        <w:t xml:space="preserve">Rx </w:t>
      </w:r>
      <w:proofErr w:type="spellStart"/>
      <w:r>
        <w:t>AMI_GetWave</w:t>
      </w:r>
      <w:proofErr w:type="spellEnd"/>
      <w:r>
        <w:t xml:space="preserve"> function is executed.  The </w:t>
      </w:r>
      <w:proofErr w:type="spellStart"/>
      <w:r>
        <w:t>Protocol_Specific</w:t>
      </w:r>
      <w:proofErr w:type="spellEnd"/>
      <w:r>
        <w:t xml:space="preserve"> parameters are</w:t>
      </w:r>
      <w:r w:rsidR="00CC762E">
        <w:t xml:space="preserve"> </w:t>
      </w:r>
      <w:r>
        <w:t xml:space="preserve">modified and output by the Rx </w:t>
      </w:r>
      <w:proofErr w:type="spellStart"/>
      <w:r>
        <w:t>AMI_GetWave</w:t>
      </w:r>
      <w:proofErr w:type="spellEnd"/>
      <w:r>
        <w:t xml:space="preserve"> function.</w:t>
      </w:r>
    </w:p>
    <w:p w:rsidR="00333982" w:rsidRDefault="00333982" w:rsidP="00333982"/>
    <w:p w:rsidR="00333982" w:rsidRDefault="00333982" w:rsidP="00333982">
      <w:proofErr w:type="gramStart"/>
      <w:r>
        <w:t>Step 6.</w:t>
      </w:r>
      <w:proofErr w:type="gramEnd"/>
      <w:r>
        <w:t xml:space="preserve"> Steps 2-5 are executed iteratively until the Rx model's </w:t>
      </w:r>
      <w:proofErr w:type="spellStart"/>
      <w:r>
        <w:t>AMI_GetWave</w:t>
      </w:r>
      <w:proofErr w:type="spellEnd"/>
      <w:r w:rsidR="00CC762E">
        <w:t xml:space="preserve"> </w:t>
      </w:r>
      <w:r>
        <w:t xml:space="preserve">function returns the value of the </w:t>
      </w:r>
      <w:proofErr w:type="spellStart"/>
      <w:r>
        <w:t>TrainingDone</w:t>
      </w:r>
      <w:proofErr w:type="spellEnd"/>
      <w:r>
        <w:t xml:space="preserve"> parameter as "</w:t>
      </w:r>
      <w:r w:rsidR="009F606D">
        <w:t>True</w:t>
      </w:r>
      <w:r>
        <w:t>", or until the</w:t>
      </w:r>
      <w:r w:rsidR="00CC762E">
        <w:t xml:space="preserve"> </w:t>
      </w:r>
      <w:proofErr w:type="spellStart"/>
      <w:r w:rsidR="009F606D" w:rsidRPr="009F606D">
        <w:t>Max_Train_Bits</w:t>
      </w:r>
      <w:proofErr w:type="spellEnd"/>
      <w:r>
        <w:t xml:space="preserve"> parameter defined in the back-channel BCI file is exceeded, whichever</w:t>
      </w:r>
      <w:r w:rsidR="00CC762E">
        <w:t xml:space="preserve"> </w:t>
      </w:r>
      <w:r>
        <w:t>occurs first.</w:t>
      </w:r>
    </w:p>
    <w:p w:rsidR="00333982" w:rsidRDefault="00333982" w:rsidP="00333982"/>
    <w:p w:rsidR="00333982" w:rsidRDefault="00333982" w:rsidP="00333982">
      <w:proofErr w:type="gramStart"/>
      <w:r>
        <w:t>Step 7.</w:t>
      </w:r>
      <w:proofErr w:type="gramEnd"/>
      <w:r>
        <w:t xml:space="preserve"> With the </w:t>
      </w:r>
      <w:proofErr w:type="gramStart"/>
      <w:r>
        <w:t>Tx</w:t>
      </w:r>
      <w:proofErr w:type="gramEnd"/>
      <w:r>
        <w:t xml:space="preserve"> equalization settings optimized through back-channel</w:t>
      </w:r>
      <w:r w:rsidR="00CC762E">
        <w:t xml:space="preserve"> </w:t>
      </w:r>
      <w:r>
        <w:t>communication, the "Time domain simulation reference flow" is executed directly.</w:t>
      </w:r>
    </w:p>
    <w:p w:rsidR="00333982" w:rsidRDefault="00333982" w:rsidP="00333982">
      <w:pPr>
        <w:rPr>
          <w:ins w:id="18" w:author="Author"/>
        </w:rPr>
      </w:pPr>
    </w:p>
    <w:p w:rsidR="00BD2B80" w:rsidRDefault="00BD2B80" w:rsidP="00BD2B80">
      <w:pPr>
        <w:rPr>
          <w:ins w:id="19" w:author="Author"/>
        </w:rPr>
      </w:pPr>
      <w:ins w:id="20" w:author="Author">
        <w:r>
          <w:t xml:space="preserve">The string coming back from the Rx to the </w:t>
        </w:r>
        <w:proofErr w:type="gramStart"/>
        <w:r>
          <w:t>Tx</w:t>
        </w:r>
        <w:proofErr w:type="gramEnd"/>
        <w:r>
          <w:t xml:space="preserve"> will include instructions for the Tx to increment or decrement a specific tap coefficient by a specified number of units. Each tap instructions will be independent of each other. The Rx can send the instructions in the following manner:</w:t>
        </w:r>
      </w:ins>
    </w:p>
    <w:p w:rsidR="00BD2B80" w:rsidRDefault="00BD2B80" w:rsidP="00BD2B80">
      <w:pPr>
        <w:pStyle w:val="ListParagraph"/>
        <w:numPr>
          <w:ilvl w:val="0"/>
          <w:numId w:val="67"/>
        </w:numPr>
        <w:rPr>
          <w:ins w:id="21" w:author="Author"/>
        </w:rPr>
      </w:pPr>
      <w:ins w:id="22" w:author="Author">
        <w:r>
          <w:t>0 for no change</w:t>
        </w:r>
      </w:ins>
    </w:p>
    <w:p w:rsidR="00BD2B80" w:rsidRDefault="00BD2B80" w:rsidP="00BD2B80">
      <w:pPr>
        <w:pStyle w:val="ListParagraph"/>
        <w:numPr>
          <w:ilvl w:val="0"/>
          <w:numId w:val="67"/>
        </w:numPr>
        <w:rPr>
          <w:ins w:id="23" w:author="Author"/>
        </w:rPr>
      </w:pPr>
      <w:ins w:id="24" w:author="Author">
        <w:r>
          <w:t>+n for incrementing the tap coefficient by n units, depending on the resolution of the tap coefficient</w:t>
        </w:r>
      </w:ins>
    </w:p>
    <w:p w:rsidR="00BD2B80" w:rsidRDefault="00BD2B80" w:rsidP="00BD2B80">
      <w:pPr>
        <w:pStyle w:val="ListParagraph"/>
        <w:numPr>
          <w:ilvl w:val="0"/>
          <w:numId w:val="67"/>
        </w:numPr>
        <w:rPr>
          <w:ins w:id="25" w:author="Author"/>
        </w:rPr>
      </w:pPr>
      <w:ins w:id="26" w:author="Author">
        <w:r>
          <w:t>-n for decrementing the tap coefficient by n units, depending on the resolution of the tap coefficient.</w:t>
        </w:r>
      </w:ins>
    </w:p>
    <w:p w:rsidR="00BD2B80" w:rsidRDefault="00BD2B80" w:rsidP="00BD2B80">
      <w:pPr>
        <w:ind w:left="720"/>
        <w:rPr>
          <w:ins w:id="27" w:author="Author"/>
        </w:rPr>
      </w:pPr>
    </w:p>
    <w:p w:rsidR="00BD2B80" w:rsidRDefault="00BD2B80" w:rsidP="00BD2B80">
      <w:pPr>
        <w:rPr>
          <w:ins w:id="28" w:author="Author"/>
        </w:rPr>
      </w:pPr>
      <w:ins w:id="29" w:author="Author">
        <w:r>
          <w:t xml:space="preserve">The string going from </w:t>
        </w:r>
        <w:proofErr w:type="gramStart"/>
        <w:r>
          <w:t>Tx</w:t>
        </w:r>
        <w:proofErr w:type="gramEnd"/>
        <w:r>
          <w:t xml:space="preserve"> to Rx will instruct the Rx whether the Tx tap coefficient can be incremented or decremented, or if it has reached its upper or lower limits. This is done by specifying the parameter values to be </w:t>
        </w:r>
      </w:ins>
    </w:p>
    <w:p w:rsidR="00BD2B80" w:rsidRDefault="00BD2B80" w:rsidP="00BD2B80">
      <w:pPr>
        <w:pStyle w:val="ListParagraph"/>
        <w:numPr>
          <w:ilvl w:val="0"/>
          <w:numId w:val="66"/>
        </w:numPr>
        <w:rPr>
          <w:ins w:id="30" w:author="Author"/>
        </w:rPr>
      </w:pPr>
      <w:ins w:id="31" w:author="Author">
        <w:r>
          <w:t>0 for open to be changed</w:t>
        </w:r>
      </w:ins>
    </w:p>
    <w:p w:rsidR="00BD2B80" w:rsidRDefault="00BD2B80" w:rsidP="00BD2B80">
      <w:pPr>
        <w:pStyle w:val="ListParagraph"/>
        <w:numPr>
          <w:ilvl w:val="0"/>
          <w:numId w:val="66"/>
        </w:numPr>
        <w:rPr>
          <w:ins w:id="32" w:author="Author"/>
        </w:rPr>
      </w:pPr>
      <w:ins w:id="33" w:author="Author">
        <w:r>
          <w:t>-1 for reaching its lower limit and</w:t>
        </w:r>
      </w:ins>
    </w:p>
    <w:p w:rsidR="00BD2B80" w:rsidRPr="00CF5BC8" w:rsidRDefault="00BD2B80" w:rsidP="00BD2B80">
      <w:pPr>
        <w:pStyle w:val="ListParagraph"/>
        <w:numPr>
          <w:ilvl w:val="0"/>
          <w:numId w:val="66"/>
        </w:numPr>
        <w:rPr>
          <w:ins w:id="34" w:author="Author"/>
        </w:rPr>
      </w:pPr>
      <w:ins w:id="35" w:author="Author">
        <w:r>
          <w:t>+1 for reaching its upper limit.</w:t>
        </w:r>
      </w:ins>
    </w:p>
    <w:p w:rsidR="00BD2B80" w:rsidRDefault="00BD2B80" w:rsidP="00BD2B80">
      <w:pPr>
        <w:rPr>
          <w:ins w:id="36" w:author="Author"/>
        </w:rPr>
      </w:pPr>
    </w:p>
    <w:p w:rsidR="00BD2B80" w:rsidRDefault="00BD2B80" w:rsidP="00BD2B80">
      <w:pPr>
        <w:rPr>
          <w:ins w:id="37" w:author="Author"/>
        </w:rPr>
      </w:pPr>
    </w:p>
    <w:p w:rsidR="00BD2B80" w:rsidRPr="00A10B9E" w:rsidRDefault="00BD2B80" w:rsidP="00BD2B80">
      <w:pPr>
        <w:pStyle w:val="PlainText"/>
        <w:spacing w:after="80"/>
        <w:rPr>
          <w:ins w:id="38" w:author="Author"/>
          <w:rFonts w:ascii="Times New Roman" w:hAnsi="Times New Roman" w:cs="Times New Roman"/>
          <w:i/>
          <w:sz w:val="24"/>
          <w:szCs w:val="24"/>
        </w:rPr>
      </w:pPr>
      <w:ins w:id="39" w:author="Author">
        <w:r w:rsidRPr="00A10B9E">
          <w:rPr>
            <w:rFonts w:ascii="Times New Roman" w:hAnsi="Times New Roman" w:cs="Times New Roman"/>
            <w:i/>
            <w:sz w:val="24"/>
            <w:szCs w:val="24"/>
          </w:rPr>
          <w:t xml:space="preserve">Example of </w:t>
        </w:r>
        <w:proofErr w:type="spellStart"/>
        <w:r w:rsidRPr="00A10B9E">
          <w:rPr>
            <w:rFonts w:ascii="Times New Roman" w:hAnsi="Times New Roman" w:cs="Times New Roman"/>
            <w:i/>
            <w:sz w:val="24"/>
            <w:szCs w:val="24"/>
          </w:rPr>
          <w:t>BackChannel</w:t>
        </w:r>
        <w:proofErr w:type="spellEnd"/>
        <w:r w:rsidRPr="00A10B9E">
          <w:rPr>
            <w:rFonts w:ascii="Times New Roman" w:hAnsi="Times New Roman" w:cs="Times New Roman"/>
            <w:i/>
            <w:sz w:val="24"/>
            <w:szCs w:val="24"/>
          </w:rPr>
          <w:t xml:space="preserve"> Communication:</w:t>
        </w:r>
      </w:ins>
    </w:p>
    <w:p w:rsidR="00BD2B80" w:rsidRDefault="00BD2B80" w:rsidP="00BD2B80">
      <w:pPr>
        <w:pStyle w:val="PlainText"/>
        <w:spacing w:after="80"/>
        <w:rPr>
          <w:ins w:id="40" w:author="Author"/>
          <w:rFonts w:ascii="Times New Roman" w:hAnsi="Times New Roman" w:cs="Times New Roman"/>
          <w:sz w:val="24"/>
          <w:szCs w:val="24"/>
        </w:rPr>
      </w:pPr>
      <w:ins w:id="41" w:author="Author">
        <w:r>
          <w:rPr>
            <w:rFonts w:ascii="Times New Roman" w:hAnsi="Times New Roman" w:cs="Times New Roman"/>
            <w:sz w:val="24"/>
            <w:szCs w:val="24"/>
          </w:rPr>
          <w:t xml:space="preserve">This section contains an example of an entire cycle of communication between the Rx and the Tx assuming the resolution of all the taps as implemented by the Tx is 1/32 and the starting coefficient for the 3 taps are (-1 -0.03125) (0 0.9375) (1 -0.03125). </w:t>
        </w:r>
      </w:ins>
    </w:p>
    <w:p w:rsidR="00BD2B80" w:rsidRDefault="00BD2B80" w:rsidP="00BD2B80">
      <w:pPr>
        <w:pStyle w:val="PlainText"/>
        <w:spacing w:after="80"/>
        <w:rPr>
          <w:ins w:id="42" w:author="Author"/>
          <w:rFonts w:ascii="Times New Roman" w:hAnsi="Times New Roman" w:cs="Times New Roman"/>
          <w:sz w:val="24"/>
          <w:szCs w:val="24"/>
        </w:rPr>
      </w:pPr>
    </w:p>
    <w:p w:rsidR="00BD2B80" w:rsidRDefault="00BD2B80" w:rsidP="00BD2B80">
      <w:pPr>
        <w:pStyle w:val="PlainText"/>
        <w:numPr>
          <w:ilvl w:val="0"/>
          <w:numId w:val="69"/>
        </w:numPr>
        <w:spacing w:after="80"/>
        <w:rPr>
          <w:ins w:id="43" w:author="Author"/>
          <w:rFonts w:ascii="Times New Roman" w:hAnsi="Times New Roman" w:cs="Times New Roman"/>
          <w:sz w:val="24"/>
          <w:szCs w:val="24"/>
        </w:rPr>
      </w:pPr>
      <w:ins w:id="44" w:author="Author">
        <w:r>
          <w:rPr>
            <w:rFonts w:ascii="Times New Roman" w:hAnsi="Times New Roman" w:cs="Times New Roman"/>
            <w:sz w:val="24"/>
            <w:szCs w:val="24"/>
          </w:rPr>
          <w:t xml:space="preserve">The Rx sends a string to the Tx </w:t>
        </w:r>
      </w:ins>
    </w:p>
    <w:p w:rsidR="00BD2B80" w:rsidRDefault="00BD2B80" w:rsidP="00BD2B80">
      <w:pPr>
        <w:pStyle w:val="PlainText"/>
        <w:spacing w:after="80"/>
        <w:ind w:left="1080"/>
        <w:rPr>
          <w:ins w:id="45" w:author="Author"/>
          <w:rFonts w:ascii="Times New Roman" w:hAnsi="Times New Roman" w:cs="Times New Roman"/>
          <w:sz w:val="24"/>
          <w:szCs w:val="24"/>
        </w:rPr>
      </w:pPr>
      <w:ins w:id="46" w:author="Author">
        <w:r w:rsidRPr="00A10B9E">
          <w:rPr>
            <w:rFonts w:ascii="Times New Roman" w:hAnsi="Times New Roman" w:cs="Times New Roman"/>
            <w:sz w:val="24"/>
            <w:szCs w:val="24"/>
          </w:rPr>
          <w:lastRenderedPageBreak/>
          <w:t>“(BCI (</w:t>
        </w:r>
        <w:proofErr w:type="spellStart"/>
        <w:r w:rsidRPr="00A10B9E">
          <w:rPr>
            <w:rFonts w:ascii="Times New Roman" w:hAnsi="Times New Roman" w:cs="Times New Roman"/>
            <w:sz w:val="24"/>
            <w:szCs w:val="24"/>
          </w:rPr>
          <w:t>Training_Done</w:t>
        </w:r>
        <w:proofErr w:type="spellEnd"/>
        <w:r w:rsidRPr="00A10B9E">
          <w:rPr>
            <w:rFonts w:ascii="Times New Roman" w:hAnsi="Times New Roman" w:cs="Times New Roman"/>
            <w:sz w:val="24"/>
            <w:szCs w:val="24"/>
          </w:rPr>
          <w:t xml:space="preserve"> False) (</w:t>
        </w:r>
        <w:proofErr w:type="spellStart"/>
        <w:r w:rsidRPr="00A10B9E">
          <w:rPr>
            <w:rFonts w:ascii="Times New Roman" w:hAnsi="Times New Roman" w:cs="Times New Roman"/>
            <w:sz w:val="24"/>
            <w:szCs w:val="24"/>
          </w:rPr>
          <w:t>taps_inc_dec</w:t>
        </w:r>
        <w:proofErr w:type="spellEnd"/>
        <w:r w:rsidRPr="00A10B9E">
          <w:rPr>
            <w:rFonts w:ascii="Times New Roman" w:hAnsi="Times New Roman" w:cs="Times New Roman"/>
            <w:sz w:val="24"/>
            <w:szCs w:val="24"/>
          </w:rPr>
          <w:t xml:space="preserve"> (-1 -1) (0 0) (1 -2)))”</w:t>
        </w:r>
      </w:ins>
    </w:p>
    <w:p w:rsidR="00BD2B80" w:rsidRDefault="00BD2B80" w:rsidP="00BD2B80">
      <w:pPr>
        <w:pStyle w:val="PlainText"/>
        <w:spacing w:after="80"/>
        <w:ind w:left="1080"/>
        <w:rPr>
          <w:ins w:id="47" w:author="Author"/>
          <w:rFonts w:ascii="Times New Roman" w:hAnsi="Times New Roman" w:cs="Times New Roman"/>
          <w:sz w:val="24"/>
          <w:szCs w:val="24"/>
        </w:rPr>
      </w:pPr>
      <w:ins w:id="48" w:author="Autho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construes that the pre cursor tap needs to be decremented by 1/32 and the post cursor needs to be decremented by 2/32.  The main cursor will also be reduced by 3/32 in order to maintain the sum of the coefficients to be 1.</w:t>
        </w:r>
      </w:ins>
    </w:p>
    <w:p w:rsidR="00BD2B80" w:rsidRDefault="00BD2B80" w:rsidP="00BD2B80">
      <w:pPr>
        <w:pStyle w:val="PlainText"/>
        <w:spacing w:after="80"/>
        <w:ind w:left="1080"/>
        <w:rPr>
          <w:ins w:id="49" w:author="Author"/>
          <w:rFonts w:ascii="Times New Roman" w:hAnsi="Times New Roman" w:cs="Times New Roman"/>
          <w:sz w:val="24"/>
          <w:szCs w:val="24"/>
        </w:rPr>
      </w:pPr>
    </w:p>
    <w:p w:rsidR="00BD2B80" w:rsidRDefault="00BD2B80" w:rsidP="00BD2B80">
      <w:pPr>
        <w:pStyle w:val="PlainText"/>
        <w:spacing w:after="80"/>
        <w:ind w:left="360" w:firstLine="720"/>
        <w:rPr>
          <w:ins w:id="50" w:author="Author"/>
          <w:rFonts w:ascii="Times New Roman" w:hAnsi="Times New Roman" w:cs="Times New Roman"/>
          <w:sz w:val="24"/>
          <w:szCs w:val="24"/>
        </w:rPr>
      </w:pPr>
      <w:ins w:id="51" w:author="Author">
        <w:r>
          <w:rPr>
            <w:rFonts w:ascii="Times New Roman" w:hAnsi="Times New Roman" w:cs="Times New Roman"/>
            <w:sz w:val="24"/>
            <w:szCs w:val="24"/>
          </w:rPr>
          <w:t>The new Tx tap coefficient become (-1 -0.0625) (0 0.84375</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1 -0.09375)</w:t>
        </w:r>
      </w:ins>
    </w:p>
    <w:p w:rsidR="00BD2B80" w:rsidRDefault="00BD2B80" w:rsidP="00BD2B80">
      <w:pPr>
        <w:pStyle w:val="PlainText"/>
        <w:spacing w:after="80"/>
        <w:ind w:left="360" w:firstLine="720"/>
        <w:rPr>
          <w:ins w:id="52" w:author="Author"/>
          <w:rFonts w:ascii="Times New Roman" w:hAnsi="Times New Roman" w:cs="Times New Roman"/>
          <w:sz w:val="24"/>
          <w:szCs w:val="24"/>
        </w:rPr>
      </w:pPr>
    </w:p>
    <w:p w:rsidR="00BD2B80" w:rsidRDefault="00BD2B80" w:rsidP="00BD2B80">
      <w:pPr>
        <w:pStyle w:val="PlainText"/>
        <w:numPr>
          <w:ilvl w:val="0"/>
          <w:numId w:val="69"/>
        </w:numPr>
        <w:spacing w:after="80"/>
        <w:rPr>
          <w:ins w:id="53" w:author="Author"/>
          <w:rFonts w:ascii="Times New Roman" w:hAnsi="Times New Roman" w:cs="Times New Roman"/>
          <w:sz w:val="24"/>
          <w:szCs w:val="24"/>
        </w:rPr>
      </w:pPr>
      <w:ins w:id="54" w:author="Author">
        <w:r>
          <w:rPr>
            <w:rFonts w:ascii="Times New Roman" w:hAnsi="Times New Roman" w:cs="Times New Roman"/>
            <w:sz w:val="24"/>
            <w:szCs w:val="24"/>
          </w:rPr>
          <w:t>The Tx sends back a new string to Rx</w:t>
        </w:r>
      </w:ins>
    </w:p>
    <w:p w:rsidR="00BD2B80" w:rsidRDefault="00BD2B80" w:rsidP="00BD2B80">
      <w:pPr>
        <w:pStyle w:val="PlainText"/>
        <w:spacing w:after="80"/>
        <w:ind w:left="360"/>
        <w:rPr>
          <w:ins w:id="55" w:author="Author"/>
          <w:rFonts w:ascii="Times New Roman" w:hAnsi="Times New Roman" w:cs="Times New Roman"/>
          <w:sz w:val="24"/>
          <w:szCs w:val="24"/>
        </w:rPr>
      </w:pPr>
      <w:ins w:id="56" w:author="Author">
        <w:r>
          <w:rPr>
            <w:rFonts w:ascii="Times New Roman" w:hAnsi="Times New Roman" w:cs="Times New Roman"/>
            <w:sz w:val="24"/>
            <w:szCs w:val="24"/>
          </w:rPr>
          <w:t xml:space="preserve">      </w:t>
        </w:r>
        <w:r w:rsidRPr="00A10B9E">
          <w:rPr>
            <w:rFonts w:ascii="Times New Roman" w:hAnsi="Times New Roman" w:cs="Times New Roman"/>
            <w:sz w:val="24"/>
            <w:szCs w:val="24"/>
          </w:rPr>
          <w:t>“(BCI (</w:t>
        </w:r>
        <w:proofErr w:type="spellStart"/>
        <w:r w:rsidRPr="00A10B9E">
          <w:rPr>
            <w:rFonts w:ascii="Times New Roman" w:hAnsi="Times New Roman" w:cs="Times New Roman"/>
            <w:sz w:val="24"/>
            <w:szCs w:val="24"/>
          </w:rPr>
          <w:t>Training_Done</w:t>
        </w:r>
        <w:proofErr w:type="spellEnd"/>
        <w:r w:rsidRPr="00A10B9E">
          <w:rPr>
            <w:rFonts w:ascii="Times New Roman" w:hAnsi="Times New Roman" w:cs="Times New Roman"/>
            <w:sz w:val="24"/>
            <w:szCs w:val="24"/>
          </w:rPr>
          <w:t xml:space="preserve"> False) (</w:t>
        </w:r>
        <w:proofErr w:type="spellStart"/>
        <w:r w:rsidRPr="00A10B9E">
          <w:rPr>
            <w:rFonts w:ascii="Times New Roman" w:hAnsi="Times New Roman" w:cs="Times New Roman"/>
            <w:sz w:val="24"/>
            <w:szCs w:val="24"/>
          </w:rPr>
          <w:t>taps_inc_dec</w:t>
        </w:r>
        <w:proofErr w:type="spellEnd"/>
        <w:r w:rsidRPr="00A10B9E">
          <w:rPr>
            <w:rFonts w:ascii="Times New Roman" w:hAnsi="Times New Roman" w:cs="Times New Roman"/>
            <w:sz w:val="24"/>
            <w:szCs w:val="24"/>
          </w:rPr>
          <w:t xml:space="preserve"> (-1 </w:t>
        </w:r>
        <w:r>
          <w:rPr>
            <w:rFonts w:ascii="Times New Roman" w:hAnsi="Times New Roman" w:cs="Times New Roman"/>
            <w:sz w:val="24"/>
            <w:szCs w:val="24"/>
          </w:rPr>
          <w:t>0</w:t>
        </w:r>
        <w:r w:rsidRPr="00A10B9E">
          <w:rPr>
            <w:rFonts w:ascii="Times New Roman" w:hAnsi="Times New Roman" w:cs="Times New Roman"/>
            <w:sz w:val="24"/>
            <w:szCs w:val="24"/>
          </w:rPr>
          <w:t xml:space="preserve">) (0 0) (1 </w:t>
        </w:r>
        <w:r>
          <w:rPr>
            <w:rFonts w:ascii="Times New Roman" w:hAnsi="Times New Roman" w:cs="Times New Roman"/>
            <w:sz w:val="24"/>
            <w:szCs w:val="24"/>
          </w:rPr>
          <w:t>0</w:t>
        </w:r>
        <w:r w:rsidRPr="00A10B9E">
          <w:rPr>
            <w:rFonts w:ascii="Times New Roman" w:hAnsi="Times New Roman" w:cs="Times New Roman"/>
            <w:sz w:val="24"/>
            <w:szCs w:val="24"/>
          </w:rPr>
          <w:t>)))”</w:t>
        </w:r>
      </w:ins>
    </w:p>
    <w:p w:rsidR="00BD2B80" w:rsidRDefault="00BD2B80" w:rsidP="00BD2B80">
      <w:pPr>
        <w:pStyle w:val="PlainText"/>
        <w:spacing w:after="80"/>
        <w:ind w:left="1080"/>
        <w:rPr>
          <w:ins w:id="57" w:author="Author"/>
          <w:rFonts w:ascii="Times New Roman" w:hAnsi="Times New Roman" w:cs="Times New Roman"/>
          <w:sz w:val="24"/>
          <w:szCs w:val="24"/>
        </w:rPr>
      </w:pPr>
      <w:ins w:id="58" w:author="Author">
        <w:r>
          <w:rPr>
            <w:rFonts w:ascii="Times New Roman" w:hAnsi="Times New Roman" w:cs="Times New Roman"/>
            <w:sz w:val="24"/>
            <w:szCs w:val="24"/>
          </w:rPr>
          <w:t>This string would communicate to the Rx that there is still room for more adjustments in the Tx FFE filter if need be.</w:t>
        </w:r>
      </w:ins>
    </w:p>
    <w:p w:rsidR="00BD2B80" w:rsidRDefault="00BD2B80" w:rsidP="00BD2B80">
      <w:pPr>
        <w:rPr>
          <w:ins w:id="59" w:author="Author"/>
        </w:rPr>
      </w:pPr>
    </w:p>
    <w:p w:rsidR="00BD2B80" w:rsidRDefault="00BD2B80" w:rsidP="00BD2B80">
      <w:pPr>
        <w:pStyle w:val="PlainText"/>
        <w:spacing w:after="80"/>
        <w:rPr>
          <w:ins w:id="60" w:author="Author"/>
          <w:rFonts w:ascii="Times New Roman" w:hAnsi="Times New Roman" w:cs="Times New Roman"/>
          <w:sz w:val="24"/>
          <w:szCs w:val="24"/>
        </w:rPr>
      </w:pPr>
      <w:ins w:id="61" w:author="Author">
        <w:r>
          <w:rPr>
            <w:rFonts w:ascii="Times New Roman" w:hAnsi="Times New Roman" w:cs="Times New Roman"/>
            <w:sz w:val="24"/>
            <w:szCs w:val="24"/>
          </w:rPr>
          <w:t xml:space="preserve">If after some time,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sends the following string to the Rx:</w:t>
        </w:r>
      </w:ins>
    </w:p>
    <w:p w:rsidR="00BD2B80" w:rsidRDefault="00BD2B80" w:rsidP="00BD2B80">
      <w:pPr>
        <w:pStyle w:val="PlainText"/>
        <w:spacing w:after="80"/>
        <w:rPr>
          <w:ins w:id="62" w:author="Author"/>
          <w:rFonts w:ascii="Times New Roman" w:hAnsi="Times New Roman" w:cs="Times New Roman"/>
          <w:sz w:val="24"/>
          <w:szCs w:val="24"/>
        </w:rPr>
      </w:pPr>
      <w:ins w:id="63" w:author="Author">
        <w:r>
          <w:rPr>
            <w:rFonts w:ascii="Times New Roman" w:hAnsi="Times New Roman" w:cs="Times New Roman"/>
            <w:sz w:val="24"/>
            <w:szCs w:val="24"/>
          </w:rPr>
          <w:t xml:space="preserve">      </w:t>
        </w:r>
        <w:r w:rsidRPr="00A10B9E">
          <w:rPr>
            <w:rFonts w:ascii="Times New Roman" w:hAnsi="Times New Roman" w:cs="Times New Roman"/>
            <w:sz w:val="24"/>
            <w:szCs w:val="24"/>
          </w:rPr>
          <w:t>“(BCI (</w:t>
        </w:r>
        <w:proofErr w:type="spellStart"/>
        <w:r w:rsidRPr="00A10B9E">
          <w:rPr>
            <w:rFonts w:ascii="Times New Roman" w:hAnsi="Times New Roman" w:cs="Times New Roman"/>
            <w:sz w:val="24"/>
            <w:szCs w:val="24"/>
          </w:rPr>
          <w:t>Training_Done</w:t>
        </w:r>
        <w:proofErr w:type="spellEnd"/>
        <w:r w:rsidRPr="00A10B9E">
          <w:rPr>
            <w:rFonts w:ascii="Times New Roman" w:hAnsi="Times New Roman" w:cs="Times New Roman"/>
            <w:sz w:val="24"/>
            <w:szCs w:val="24"/>
          </w:rPr>
          <w:t xml:space="preserve"> False) (</w:t>
        </w:r>
        <w:proofErr w:type="spellStart"/>
        <w:r w:rsidRPr="00A10B9E">
          <w:rPr>
            <w:rFonts w:ascii="Times New Roman" w:hAnsi="Times New Roman" w:cs="Times New Roman"/>
            <w:sz w:val="24"/>
            <w:szCs w:val="24"/>
          </w:rPr>
          <w:t>taps_inc_dec</w:t>
        </w:r>
        <w:proofErr w:type="spellEnd"/>
        <w:r w:rsidRPr="00A10B9E">
          <w:rPr>
            <w:rFonts w:ascii="Times New Roman" w:hAnsi="Times New Roman" w:cs="Times New Roman"/>
            <w:sz w:val="24"/>
            <w:szCs w:val="24"/>
          </w:rPr>
          <w:t xml:space="preserve"> </w:t>
        </w:r>
        <w:r>
          <w:rPr>
            <w:rFonts w:ascii="Times New Roman" w:hAnsi="Times New Roman" w:cs="Times New Roman"/>
            <w:sz w:val="24"/>
            <w:szCs w:val="24"/>
          </w:rPr>
          <w:t>(-1 -1) (0 0) (1 -1)</w:t>
        </w:r>
        <w:r w:rsidRPr="00A10B9E">
          <w:rPr>
            <w:rFonts w:ascii="Times New Roman" w:hAnsi="Times New Roman" w:cs="Times New Roman"/>
            <w:sz w:val="24"/>
            <w:szCs w:val="24"/>
          </w:rPr>
          <w:t>))”</w:t>
        </w:r>
      </w:ins>
    </w:p>
    <w:p w:rsidR="00BD2B80" w:rsidRDefault="00BD2B80" w:rsidP="00BD2B80">
      <w:pPr>
        <w:pStyle w:val="PlainText"/>
        <w:spacing w:after="80"/>
        <w:rPr>
          <w:ins w:id="64" w:author="Author"/>
          <w:rFonts w:ascii="Times New Roman" w:hAnsi="Times New Roman" w:cs="Times New Roman"/>
          <w:sz w:val="24"/>
          <w:szCs w:val="24"/>
        </w:rPr>
      </w:pPr>
      <w:ins w:id="65" w:author="Author">
        <w:r>
          <w:rPr>
            <w:rFonts w:ascii="Times New Roman" w:hAnsi="Times New Roman" w:cs="Times New Roman"/>
            <w:sz w:val="24"/>
            <w:szCs w:val="24"/>
          </w:rPr>
          <w:t xml:space="preserve">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may mean, the Tx pre cursor has reached its internal limit of -0.3125 as set by the Tx. (-1 -0.3125) (0 0.375) (1 -0.3125).</w:t>
        </w:r>
      </w:ins>
    </w:p>
    <w:p w:rsidR="00BD2B80" w:rsidRDefault="00BD2B80" w:rsidP="00BD2B80">
      <w:pPr>
        <w:pStyle w:val="PlainText"/>
        <w:spacing w:after="80"/>
        <w:rPr>
          <w:ins w:id="66" w:author="Author"/>
          <w:rFonts w:ascii="Times New Roman" w:hAnsi="Times New Roman" w:cs="Times New Roman"/>
          <w:sz w:val="24"/>
          <w:szCs w:val="24"/>
        </w:rPr>
      </w:pPr>
    </w:p>
    <w:p w:rsidR="00BD2B80" w:rsidRDefault="00BD2B80" w:rsidP="00BD2B80">
      <w:pPr>
        <w:rPr>
          <w:ins w:id="67" w:author="Author"/>
        </w:rPr>
      </w:pPr>
      <w:ins w:id="68" w:author="Author">
        <w:r>
          <w:t xml:space="preserve">This cycle continues till the Rx determines if no more adjustment is needed or if total number of bits for back channel communication runs out. </w:t>
        </w:r>
      </w:ins>
    </w:p>
    <w:p w:rsidR="00D71581" w:rsidRPr="00333982" w:rsidRDefault="00D71581" w:rsidP="00333982"/>
    <w:sectPr w:rsidR="00D71581" w:rsidRPr="00333982" w:rsidSect="00C91795">
      <w:headerReference w:type="even" r:id="rId12"/>
      <w:headerReference w:type="default" r:id="rId13"/>
      <w:footerReference w:type="even" r:id="rId14"/>
      <w:footerReference w:type="default" r:id="rId15"/>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4C7" w:rsidRDefault="00D714C7">
      <w:r>
        <w:separator/>
      </w:r>
    </w:p>
  </w:endnote>
  <w:endnote w:type="continuationSeparator" w:id="0">
    <w:p w:rsidR="00D714C7" w:rsidRDefault="00D714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C6782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DE3F45">
      <w:rPr>
        <w:rStyle w:val="PageNumber"/>
        <w:noProof/>
        <w:sz w:val="20"/>
        <w:szCs w:val="20"/>
      </w:rPr>
      <w:t>6</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Pr="000C746A" w:rsidRDefault="00C6782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DE3F45">
      <w:rPr>
        <w:rStyle w:val="PageNumber"/>
        <w:noProof/>
        <w:szCs w:val="20"/>
      </w:rPr>
      <w:t>7</w:t>
    </w:r>
    <w:r w:rsidRPr="000C746A">
      <w:rPr>
        <w:rStyle w:val="PageNumbe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4C7" w:rsidRDefault="00D714C7">
      <w:r>
        <w:separator/>
      </w:r>
    </w:p>
  </w:footnote>
  <w:footnote w:type="continuationSeparator" w:id="0">
    <w:p w:rsidR="00D714C7" w:rsidRDefault="00D714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041D9F">
    <w:pPr>
      <w:pStyle w:val="Header"/>
    </w:pPr>
    <w:r>
      <w:t xml:space="preserve">IBIS Specification Change Template, Rev. </w:t>
    </w:r>
    <w:r w:rsidR="00C20660">
      <w:t>1</w:t>
    </w:r>
    <w:r w:rsidR="007A67D3">
      <w:t>.0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26670F" w:rsidP="00BC56BB">
    <w:pPr>
      <w:pStyle w:val="Header"/>
      <w:jc w:val="right"/>
    </w:pPr>
    <w:r>
      <w:t xml:space="preserve">IBIS </w:t>
    </w:r>
    <w:r w:rsidR="00041D9F">
      <w:t xml:space="preserve">Specification Change Template, Rev. </w:t>
    </w:r>
    <w:r w:rsidR="00C20660">
      <w:t>1</w:t>
    </w:r>
    <w:r w:rsidR="007A67D3">
      <w:t>.0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E931D91"/>
    <w:multiLevelType w:val="hybridMultilevel"/>
    <w:tmpl w:val="B0DEBCB0"/>
    <w:lvl w:ilvl="0" w:tplc="BE60036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BD7094"/>
    <w:multiLevelType w:val="hybridMultilevel"/>
    <w:tmpl w:val="5AC6E13C"/>
    <w:lvl w:ilvl="0" w:tplc="53BEF054">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9">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FE6434"/>
    <w:multiLevelType w:val="hybridMultilevel"/>
    <w:tmpl w:val="F1329310"/>
    <w:lvl w:ilvl="0" w:tplc="54FA7EB8">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1FB67C9"/>
    <w:multiLevelType w:val="hybridMultilevel"/>
    <w:tmpl w:val="F71C7BC2"/>
    <w:lvl w:ilvl="0" w:tplc="407EA3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4"/>
  </w:num>
  <w:num w:numId="12">
    <w:abstractNumId w:val="37"/>
  </w:num>
  <w:num w:numId="13">
    <w:abstractNumId w:val="13"/>
  </w:num>
  <w:num w:numId="14">
    <w:abstractNumId w:val="53"/>
  </w:num>
  <w:num w:numId="15">
    <w:abstractNumId w:val="8"/>
  </w:num>
  <w:num w:numId="16">
    <w:abstractNumId w:val="11"/>
  </w:num>
  <w:num w:numId="17">
    <w:abstractNumId w:val="52"/>
  </w:num>
  <w:num w:numId="18">
    <w:abstractNumId w:val="36"/>
  </w:num>
  <w:num w:numId="19">
    <w:abstractNumId w:val="22"/>
  </w:num>
  <w:num w:numId="20">
    <w:abstractNumId w:val="30"/>
  </w:num>
  <w:num w:numId="21">
    <w:abstractNumId w:val="41"/>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2"/>
  </w:num>
  <w:num w:numId="28">
    <w:abstractNumId w:val="32"/>
    <w:lvlOverride w:ilvl="0">
      <w:startOverride w:val="1"/>
    </w:lvlOverride>
  </w:num>
  <w:num w:numId="29">
    <w:abstractNumId w:val="32"/>
    <w:lvlOverride w:ilvl="0">
      <w:startOverride w:val="1"/>
    </w:lvlOverride>
  </w:num>
  <w:num w:numId="30">
    <w:abstractNumId w:val="18"/>
  </w:num>
  <w:num w:numId="31">
    <w:abstractNumId w:val="32"/>
    <w:lvlOverride w:ilvl="0">
      <w:startOverride w:val="1"/>
    </w:lvlOverride>
  </w:num>
  <w:num w:numId="32">
    <w:abstractNumId w:val="32"/>
    <w:lvlOverride w:ilvl="0">
      <w:startOverride w:val="1"/>
    </w:lvlOverride>
  </w:num>
  <w:num w:numId="33">
    <w:abstractNumId w:val="27"/>
  </w:num>
  <w:num w:numId="34">
    <w:abstractNumId w:val="29"/>
  </w:num>
  <w:num w:numId="35">
    <w:abstractNumId w:val="17"/>
  </w:num>
  <w:num w:numId="36">
    <w:abstractNumId w:val="13"/>
    <w:lvlOverride w:ilvl="0">
      <w:startOverride w:val="1"/>
    </w:lvlOverride>
  </w:num>
  <w:num w:numId="37">
    <w:abstractNumId w:val="43"/>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39"/>
  </w:num>
  <w:num w:numId="44">
    <w:abstractNumId w:val="47"/>
  </w:num>
  <w:num w:numId="45">
    <w:abstractNumId w:val="46"/>
  </w:num>
  <w:num w:numId="46">
    <w:abstractNumId w:val="42"/>
  </w:num>
  <w:num w:numId="47">
    <w:abstractNumId w:val="26"/>
  </w:num>
  <w:num w:numId="48">
    <w:abstractNumId w:val="35"/>
  </w:num>
  <w:num w:numId="49">
    <w:abstractNumId w:val="19"/>
  </w:num>
  <w:num w:numId="50">
    <w:abstractNumId w:val="10"/>
  </w:num>
  <w:num w:numId="51">
    <w:abstractNumId w:val="24"/>
  </w:num>
  <w:num w:numId="52">
    <w:abstractNumId w:val="54"/>
  </w:num>
  <w:num w:numId="53">
    <w:abstractNumId w:val="28"/>
  </w:num>
  <w:num w:numId="54">
    <w:abstractNumId w:val="25"/>
  </w:num>
  <w:num w:numId="55">
    <w:abstractNumId w:val="48"/>
  </w:num>
  <w:num w:numId="56">
    <w:abstractNumId w:val="16"/>
  </w:num>
  <w:num w:numId="57">
    <w:abstractNumId w:val="20"/>
  </w:num>
  <w:num w:numId="58">
    <w:abstractNumId w:val="38"/>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num>
  <w:num w:numId="65">
    <w:abstractNumId w:val="45"/>
  </w:num>
  <w:num w:numId="66">
    <w:abstractNumId w:val="23"/>
  </w:num>
  <w:num w:numId="67">
    <w:abstractNumId w:val="40"/>
  </w:num>
  <w:num w:numId="68">
    <w:abstractNumId w:val="44"/>
  </w:num>
  <w:num w:numId="69">
    <w:abstractNumId w:val="21"/>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4"/>
  <w:trackRevisions/>
  <w:defaultTabStop w:val="720"/>
  <w:evenAndOddHeaders/>
  <w:noPunctuationKerning/>
  <w:characterSpacingControl w:val="doNotCompress"/>
  <w:hdrShapeDefaults>
    <o:shapedefaults v:ext="edit" spidmax="6146"/>
  </w:hdrShapeDefaults>
  <w:footnotePr>
    <w:footnote w:id="-1"/>
    <w:footnote w:id="0"/>
  </w:footnotePr>
  <w:endnotePr>
    <w:endnote w:id="-1"/>
    <w:endnote w:id="0"/>
  </w:endnotePr>
  <w:compat>
    <w:useFELayout/>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01A"/>
    <w:rsid w:val="0004354A"/>
    <w:rsid w:val="00046BDF"/>
    <w:rsid w:val="00050E63"/>
    <w:rsid w:val="00051835"/>
    <w:rsid w:val="000546B6"/>
    <w:rsid w:val="00055180"/>
    <w:rsid w:val="00056123"/>
    <w:rsid w:val="000568F6"/>
    <w:rsid w:val="000605BE"/>
    <w:rsid w:val="00061188"/>
    <w:rsid w:val="00064761"/>
    <w:rsid w:val="00066FE7"/>
    <w:rsid w:val="00072B88"/>
    <w:rsid w:val="00073576"/>
    <w:rsid w:val="00073819"/>
    <w:rsid w:val="00075321"/>
    <w:rsid w:val="0007545A"/>
    <w:rsid w:val="00080303"/>
    <w:rsid w:val="00080E4F"/>
    <w:rsid w:val="00083837"/>
    <w:rsid w:val="00083C43"/>
    <w:rsid w:val="000859D6"/>
    <w:rsid w:val="00091BEA"/>
    <w:rsid w:val="000925E4"/>
    <w:rsid w:val="000954EC"/>
    <w:rsid w:val="000979E0"/>
    <w:rsid w:val="000A2673"/>
    <w:rsid w:val="000A26C0"/>
    <w:rsid w:val="000A282C"/>
    <w:rsid w:val="000A33DD"/>
    <w:rsid w:val="000A722B"/>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35CC"/>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43C5"/>
    <w:rsid w:val="00115366"/>
    <w:rsid w:val="00115BD2"/>
    <w:rsid w:val="0011797E"/>
    <w:rsid w:val="00121052"/>
    <w:rsid w:val="001213F8"/>
    <w:rsid w:val="0012267B"/>
    <w:rsid w:val="00122FF3"/>
    <w:rsid w:val="00127944"/>
    <w:rsid w:val="00127D75"/>
    <w:rsid w:val="001323EC"/>
    <w:rsid w:val="00135A85"/>
    <w:rsid w:val="00136D61"/>
    <w:rsid w:val="0014149B"/>
    <w:rsid w:val="001436E5"/>
    <w:rsid w:val="00143891"/>
    <w:rsid w:val="00143EA3"/>
    <w:rsid w:val="00144521"/>
    <w:rsid w:val="00144E8E"/>
    <w:rsid w:val="00145947"/>
    <w:rsid w:val="00146B01"/>
    <w:rsid w:val="0015074A"/>
    <w:rsid w:val="00150D45"/>
    <w:rsid w:val="001529C1"/>
    <w:rsid w:val="00152B73"/>
    <w:rsid w:val="00156FE6"/>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99C"/>
    <w:rsid w:val="00196AD9"/>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B18"/>
    <w:rsid w:val="00234C95"/>
    <w:rsid w:val="00234D1B"/>
    <w:rsid w:val="00234E90"/>
    <w:rsid w:val="00235DA8"/>
    <w:rsid w:val="00240DF2"/>
    <w:rsid w:val="00241A2D"/>
    <w:rsid w:val="002429F9"/>
    <w:rsid w:val="0024337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9E8"/>
    <w:rsid w:val="002D4CBC"/>
    <w:rsid w:val="002D4FD5"/>
    <w:rsid w:val="002D60BB"/>
    <w:rsid w:val="002E090B"/>
    <w:rsid w:val="002E1E0C"/>
    <w:rsid w:val="002E1F11"/>
    <w:rsid w:val="002E3355"/>
    <w:rsid w:val="002E67D7"/>
    <w:rsid w:val="002F00FC"/>
    <w:rsid w:val="002F1114"/>
    <w:rsid w:val="002F35BE"/>
    <w:rsid w:val="002F36F7"/>
    <w:rsid w:val="002F3C2B"/>
    <w:rsid w:val="002F6E22"/>
    <w:rsid w:val="002F7866"/>
    <w:rsid w:val="00303A7C"/>
    <w:rsid w:val="00305086"/>
    <w:rsid w:val="0030668E"/>
    <w:rsid w:val="00310DA4"/>
    <w:rsid w:val="0031141A"/>
    <w:rsid w:val="00312065"/>
    <w:rsid w:val="0031388E"/>
    <w:rsid w:val="00314EDA"/>
    <w:rsid w:val="00316815"/>
    <w:rsid w:val="00320C8B"/>
    <w:rsid w:val="003210B3"/>
    <w:rsid w:val="0032259F"/>
    <w:rsid w:val="00322F38"/>
    <w:rsid w:val="00323613"/>
    <w:rsid w:val="00323A84"/>
    <w:rsid w:val="00324EBE"/>
    <w:rsid w:val="00326588"/>
    <w:rsid w:val="00326E38"/>
    <w:rsid w:val="00327668"/>
    <w:rsid w:val="00332BDC"/>
    <w:rsid w:val="00332DB7"/>
    <w:rsid w:val="0033335A"/>
    <w:rsid w:val="00333982"/>
    <w:rsid w:val="00333C0D"/>
    <w:rsid w:val="00334508"/>
    <w:rsid w:val="00334C18"/>
    <w:rsid w:val="00340491"/>
    <w:rsid w:val="003421C2"/>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A35"/>
    <w:rsid w:val="00382F0A"/>
    <w:rsid w:val="00385170"/>
    <w:rsid w:val="00385239"/>
    <w:rsid w:val="003857C0"/>
    <w:rsid w:val="0038631D"/>
    <w:rsid w:val="00386D0A"/>
    <w:rsid w:val="00393AD8"/>
    <w:rsid w:val="00393E4E"/>
    <w:rsid w:val="00394971"/>
    <w:rsid w:val="003950D2"/>
    <w:rsid w:val="003972DB"/>
    <w:rsid w:val="00397407"/>
    <w:rsid w:val="003A0671"/>
    <w:rsid w:val="003A109E"/>
    <w:rsid w:val="003A5B32"/>
    <w:rsid w:val="003A780F"/>
    <w:rsid w:val="003A7877"/>
    <w:rsid w:val="003A7EB6"/>
    <w:rsid w:val="003B0B0D"/>
    <w:rsid w:val="003B206B"/>
    <w:rsid w:val="003B2FA2"/>
    <w:rsid w:val="003B429D"/>
    <w:rsid w:val="003B51B9"/>
    <w:rsid w:val="003B60AE"/>
    <w:rsid w:val="003C0083"/>
    <w:rsid w:val="003C03EE"/>
    <w:rsid w:val="003C46AA"/>
    <w:rsid w:val="003C4739"/>
    <w:rsid w:val="003C7767"/>
    <w:rsid w:val="003C78C8"/>
    <w:rsid w:val="003D2E5F"/>
    <w:rsid w:val="003D4551"/>
    <w:rsid w:val="003D5D19"/>
    <w:rsid w:val="003D7A47"/>
    <w:rsid w:val="003E1B0F"/>
    <w:rsid w:val="003E267C"/>
    <w:rsid w:val="003E34D4"/>
    <w:rsid w:val="003E5265"/>
    <w:rsid w:val="003E68BE"/>
    <w:rsid w:val="003E7744"/>
    <w:rsid w:val="003F2E68"/>
    <w:rsid w:val="003F422C"/>
    <w:rsid w:val="003F6865"/>
    <w:rsid w:val="003F6A31"/>
    <w:rsid w:val="0040101D"/>
    <w:rsid w:val="00401361"/>
    <w:rsid w:val="0040157D"/>
    <w:rsid w:val="00401E93"/>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393E"/>
    <w:rsid w:val="00435B6B"/>
    <w:rsid w:val="00440CAA"/>
    <w:rsid w:val="004426BB"/>
    <w:rsid w:val="004444E4"/>
    <w:rsid w:val="004507CF"/>
    <w:rsid w:val="00451F94"/>
    <w:rsid w:val="00452591"/>
    <w:rsid w:val="004541C4"/>
    <w:rsid w:val="004564A0"/>
    <w:rsid w:val="00456B86"/>
    <w:rsid w:val="00456E7F"/>
    <w:rsid w:val="004611B8"/>
    <w:rsid w:val="00462A1B"/>
    <w:rsid w:val="004634AF"/>
    <w:rsid w:val="00463B48"/>
    <w:rsid w:val="00463E90"/>
    <w:rsid w:val="0046525F"/>
    <w:rsid w:val="00465E98"/>
    <w:rsid w:val="0046672E"/>
    <w:rsid w:val="00467423"/>
    <w:rsid w:val="004714AA"/>
    <w:rsid w:val="004717A1"/>
    <w:rsid w:val="00471A08"/>
    <w:rsid w:val="004736DD"/>
    <w:rsid w:val="004744A0"/>
    <w:rsid w:val="004804CD"/>
    <w:rsid w:val="00483A24"/>
    <w:rsid w:val="00485FEC"/>
    <w:rsid w:val="00487977"/>
    <w:rsid w:val="00491E1A"/>
    <w:rsid w:val="00494653"/>
    <w:rsid w:val="004953AF"/>
    <w:rsid w:val="004A0721"/>
    <w:rsid w:val="004A0813"/>
    <w:rsid w:val="004A0C91"/>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3D25"/>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45C"/>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12"/>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13B"/>
    <w:rsid w:val="0059517F"/>
    <w:rsid w:val="0059662B"/>
    <w:rsid w:val="00597DE4"/>
    <w:rsid w:val="005A0056"/>
    <w:rsid w:val="005A0BED"/>
    <w:rsid w:val="005A0C5D"/>
    <w:rsid w:val="005A13F1"/>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2B98"/>
    <w:rsid w:val="005E423D"/>
    <w:rsid w:val="005E494B"/>
    <w:rsid w:val="005E6793"/>
    <w:rsid w:val="005E711E"/>
    <w:rsid w:val="005E759D"/>
    <w:rsid w:val="005E7680"/>
    <w:rsid w:val="005E777B"/>
    <w:rsid w:val="005F0D84"/>
    <w:rsid w:val="005F1462"/>
    <w:rsid w:val="005F24B2"/>
    <w:rsid w:val="005F3313"/>
    <w:rsid w:val="005F3B48"/>
    <w:rsid w:val="005F427C"/>
    <w:rsid w:val="005F4322"/>
    <w:rsid w:val="005F47AD"/>
    <w:rsid w:val="005F6DFB"/>
    <w:rsid w:val="005F7A7E"/>
    <w:rsid w:val="00602EDF"/>
    <w:rsid w:val="00605D1A"/>
    <w:rsid w:val="00605D61"/>
    <w:rsid w:val="00606359"/>
    <w:rsid w:val="00607DD7"/>
    <w:rsid w:val="00607EE6"/>
    <w:rsid w:val="00611E99"/>
    <w:rsid w:val="00611FAB"/>
    <w:rsid w:val="0061245E"/>
    <w:rsid w:val="006132A8"/>
    <w:rsid w:val="00613653"/>
    <w:rsid w:val="00614125"/>
    <w:rsid w:val="00620B2C"/>
    <w:rsid w:val="00621999"/>
    <w:rsid w:val="00623FBF"/>
    <w:rsid w:val="00624FD7"/>
    <w:rsid w:val="00625471"/>
    <w:rsid w:val="00625F43"/>
    <w:rsid w:val="006279D1"/>
    <w:rsid w:val="00630284"/>
    <w:rsid w:val="006339D8"/>
    <w:rsid w:val="00636B55"/>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62FC7"/>
    <w:rsid w:val="0066354B"/>
    <w:rsid w:val="00664C6D"/>
    <w:rsid w:val="006659CF"/>
    <w:rsid w:val="006663C0"/>
    <w:rsid w:val="00671F4D"/>
    <w:rsid w:val="00675875"/>
    <w:rsid w:val="0067710D"/>
    <w:rsid w:val="00677C9B"/>
    <w:rsid w:val="00681E47"/>
    <w:rsid w:val="00682A78"/>
    <w:rsid w:val="00682D67"/>
    <w:rsid w:val="0068475A"/>
    <w:rsid w:val="00685FB6"/>
    <w:rsid w:val="0069039E"/>
    <w:rsid w:val="00690A38"/>
    <w:rsid w:val="006920B9"/>
    <w:rsid w:val="0069378F"/>
    <w:rsid w:val="00693C9D"/>
    <w:rsid w:val="00694113"/>
    <w:rsid w:val="006945CC"/>
    <w:rsid w:val="006958A1"/>
    <w:rsid w:val="00697DB4"/>
    <w:rsid w:val="006A015E"/>
    <w:rsid w:val="006A28E1"/>
    <w:rsid w:val="006A7539"/>
    <w:rsid w:val="006B242C"/>
    <w:rsid w:val="006B2568"/>
    <w:rsid w:val="006B266E"/>
    <w:rsid w:val="006B26BE"/>
    <w:rsid w:val="006B292F"/>
    <w:rsid w:val="006B3866"/>
    <w:rsid w:val="006B4A1F"/>
    <w:rsid w:val="006B6538"/>
    <w:rsid w:val="006C09B2"/>
    <w:rsid w:val="006C159A"/>
    <w:rsid w:val="006C25C4"/>
    <w:rsid w:val="006C3115"/>
    <w:rsid w:val="006C413A"/>
    <w:rsid w:val="006C4767"/>
    <w:rsid w:val="006C783B"/>
    <w:rsid w:val="006D0C12"/>
    <w:rsid w:val="006D14F4"/>
    <w:rsid w:val="006D2C13"/>
    <w:rsid w:val="006D3339"/>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4D79"/>
    <w:rsid w:val="0072512C"/>
    <w:rsid w:val="007253EF"/>
    <w:rsid w:val="0072632B"/>
    <w:rsid w:val="007265A8"/>
    <w:rsid w:val="00726F51"/>
    <w:rsid w:val="00727FD6"/>
    <w:rsid w:val="00727FFE"/>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E00"/>
    <w:rsid w:val="007561F3"/>
    <w:rsid w:val="00756278"/>
    <w:rsid w:val="00760D35"/>
    <w:rsid w:val="007618BA"/>
    <w:rsid w:val="00762DA5"/>
    <w:rsid w:val="00763EDD"/>
    <w:rsid w:val="0076618B"/>
    <w:rsid w:val="00770CBC"/>
    <w:rsid w:val="00770FAF"/>
    <w:rsid w:val="007756C6"/>
    <w:rsid w:val="0077673E"/>
    <w:rsid w:val="007773C3"/>
    <w:rsid w:val="00781EF1"/>
    <w:rsid w:val="00783314"/>
    <w:rsid w:val="00783A28"/>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44D4"/>
    <w:rsid w:val="007B5B21"/>
    <w:rsid w:val="007B67FC"/>
    <w:rsid w:val="007B7F8A"/>
    <w:rsid w:val="007C2C1A"/>
    <w:rsid w:val="007C4D24"/>
    <w:rsid w:val="007C612D"/>
    <w:rsid w:val="007C62E8"/>
    <w:rsid w:val="007C674F"/>
    <w:rsid w:val="007C73F1"/>
    <w:rsid w:val="007D02EA"/>
    <w:rsid w:val="007D10F6"/>
    <w:rsid w:val="007D1D16"/>
    <w:rsid w:val="007D3361"/>
    <w:rsid w:val="007D471C"/>
    <w:rsid w:val="007D79F6"/>
    <w:rsid w:val="007E14DC"/>
    <w:rsid w:val="007E479F"/>
    <w:rsid w:val="007E4BF5"/>
    <w:rsid w:val="007E4C63"/>
    <w:rsid w:val="007E5256"/>
    <w:rsid w:val="007E5CA3"/>
    <w:rsid w:val="007E65CF"/>
    <w:rsid w:val="007E7555"/>
    <w:rsid w:val="007F2389"/>
    <w:rsid w:val="007F3CA6"/>
    <w:rsid w:val="007F52B9"/>
    <w:rsid w:val="00800FFE"/>
    <w:rsid w:val="00803A2A"/>
    <w:rsid w:val="008060AB"/>
    <w:rsid w:val="0080767F"/>
    <w:rsid w:val="00807E7E"/>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4A9F"/>
    <w:rsid w:val="00864F48"/>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CCF"/>
    <w:rsid w:val="008E7F89"/>
    <w:rsid w:val="008F0E7A"/>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6FBC"/>
    <w:rsid w:val="00937352"/>
    <w:rsid w:val="009377BF"/>
    <w:rsid w:val="00940426"/>
    <w:rsid w:val="00941BBA"/>
    <w:rsid w:val="0094246C"/>
    <w:rsid w:val="009442D7"/>
    <w:rsid w:val="0094505D"/>
    <w:rsid w:val="0094636F"/>
    <w:rsid w:val="009475B1"/>
    <w:rsid w:val="00950715"/>
    <w:rsid w:val="00952449"/>
    <w:rsid w:val="009541F4"/>
    <w:rsid w:val="0095472A"/>
    <w:rsid w:val="00955FC1"/>
    <w:rsid w:val="00956BBF"/>
    <w:rsid w:val="009604F3"/>
    <w:rsid w:val="00961B8D"/>
    <w:rsid w:val="00961FDE"/>
    <w:rsid w:val="009621F2"/>
    <w:rsid w:val="00964F39"/>
    <w:rsid w:val="009658B7"/>
    <w:rsid w:val="009661A2"/>
    <w:rsid w:val="00966E0E"/>
    <w:rsid w:val="00972914"/>
    <w:rsid w:val="00972E27"/>
    <w:rsid w:val="0097518A"/>
    <w:rsid w:val="00977F8E"/>
    <w:rsid w:val="009813B8"/>
    <w:rsid w:val="00981ADA"/>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3E53"/>
    <w:rsid w:val="009E49B7"/>
    <w:rsid w:val="009E4E5D"/>
    <w:rsid w:val="009F0290"/>
    <w:rsid w:val="009F0A99"/>
    <w:rsid w:val="009F11D7"/>
    <w:rsid w:val="009F30C1"/>
    <w:rsid w:val="009F3E57"/>
    <w:rsid w:val="009F52F7"/>
    <w:rsid w:val="009F53B0"/>
    <w:rsid w:val="009F5C87"/>
    <w:rsid w:val="009F5F45"/>
    <w:rsid w:val="009F606D"/>
    <w:rsid w:val="009F77B7"/>
    <w:rsid w:val="00A01E30"/>
    <w:rsid w:val="00A0410D"/>
    <w:rsid w:val="00A04B64"/>
    <w:rsid w:val="00A10B9E"/>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58B9"/>
    <w:rsid w:val="00A46342"/>
    <w:rsid w:val="00A514B5"/>
    <w:rsid w:val="00A52C1C"/>
    <w:rsid w:val="00A54799"/>
    <w:rsid w:val="00A5659F"/>
    <w:rsid w:val="00A60FD8"/>
    <w:rsid w:val="00A61799"/>
    <w:rsid w:val="00A61FC0"/>
    <w:rsid w:val="00A63605"/>
    <w:rsid w:val="00A67F34"/>
    <w:rsid w:val="00A70B00"/>
    <w:rsid w:val="00A71BE8"/>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C71D8"/>
    <w:rsid w:val="00AD0E6D"/>
    <w:rsid w:val="00AD5596"/>
    <w:rsid w:val="00AD7A76"/>
    <w:rsid w:val="00AE3942"/>
    <w:rsid w:val="00AE3A7C"/>
    <w:rsid w:val="00AE3B24"/>
    <w:rsid w:val="00AE55A4"/>
    <w:rsid w:val="00AE681A"/>
    <w:rsid w:val="00AF2339"/>
    <w:rsid w:val="00AF35A3"/>
    <w:rsid w:val="00AF3B41"/>
    <w:rsid w:val="00AF3B49"/>
    <w:rsid w:val="00AF45C9"/>
    <w:rsid w:val="00AF53E9"/>
    <w:rsid w:val="00AF68B2"/>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2C5"/>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45C55"/>
    <w:rsid w:val="00B51971"/>
    <w:rsid w:val="00B51F0A"/>
    <w:rsid w:val="00B52636"/>
    <w:rsid w:val="00B52C6F"/>
    <w:rsid w:val="00B531B0"/>
    <w:rsid w:val="00B53A24"/>
    <w:rsid w:val="00B54781"/>
    <w:rsid w:val="00B56AD2"/>
    <w:rsid w:val="00B63CE8"/>
    <w:rsid w:val="00B63F9A"/>
    <w:rsid w:val="00B64159"/>
    <w:rsid w:val="00B67630"/>
    <w:rsid w:val="00B67DD5"/>
    <w:rsid w:val="00B67F4B"/>
    <w:rsid w:val="00B702B5"/>
    <w:rsid w:val="00B707F5"/>
    <w:rsid w:val="00B71144"/>
    <w:rsid w:val="00B7440D"/>
    <w:rsid w:val="00B74E10"/>
    <w:rsid w:val="00B7560F"/>
    <w:rsid w:val="00B76957"/>
    <w:rsid w:val="00B771A3"/>
    <w:rsid w:val="00B773D1"/>
    <w:rsid w:val="00B8067B"/>
    <w:rsid w:val="00B809D0"/>
    <w:rsid w:val="00B8208C"/>
    <w:rsid w:val="00B84D81"/>
    <w:rsid w:val="00B87A40"/>
    <w:rsid w:val="00B92FB1"/>
    <w:rsid w:val="00B92FBB"/>
    <w:rsid w:val="00B93DAB"/>
    <w:rsid w:val="00B95248"/>
    <w:rsid w:val="00B95927"/>
    <w:rsid w:val="00B95E5B"/>
    <w:rsid w:val="00B96C73"/>
    <w:rsid w:val="00BA0413"/>
    <w:rsid w:val="00BA2817"/>
    <w:rsid w:val="00BA31F2"/>
    <w:rsid w:val="00BA6709"/>
    <w:rsid w:val="00BA7FEA"/>
    <w:rsid w:val="00BB0F7F"/>
    <w:rsid w:val="00BB3290"/>
    <w:rsid w:val="00BB4491"/>
    <w:rsid w:val="00BB4C60"/>
    <w:rsid w:val="00BB5158"/>
    <w:rsid w:val="00BB53D1"/>
    <w:rsid w:val="00BB5451"/>
    <w:rsid w:val="00BB6FB5"/>
    <w:rsid w:val="00BC022D"/>
    <w:rsid w:val="00BC240E"/>
    <w:rsid w:val="00BC2560"/>
    <w:rsid w:val="00BC56BB"/>
    <w:rsid w:val="00BC5F6A"/>
    <w:rsid w:val="00BC6A89"/>
    <w:rsid w:val="00BC7034"/>
    <w:rsid w:val="00BD167C"/>
    <w:rsid w:val="00BD24E5"/>
    <w:rsid w:val="00BD2B80"/>
    <w:rsid w:val="00BD4E99"/>
    <w:rsid w:val="00BE01F8"/>
    <w:rsid w:val="00BE0A41"/>
    <w:rsid w:val="00BE18DC"/>
    <w:rsid w:val="00BE1DFA"/>
    <w:rsid w:val="00BE55D6"/>
    <w:rsid w:val="00BE6297"/>
    <w:rsid w:val="00BE6352"/>
    <w:rsid w:val="00BE68C5"/>
    <w:rsid w:val="00BF0FAB"/>
    <w:rsid w:val="00BF4234"/>
    <w:rsid w:val="00BF4E6E"/>
    <w:rsid w:val="00BF728B"/>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3643E"/>
    <w:rsid w:val="00C42270"/>
    <w:rsid w:val="00C4259F"/>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67824"/>
    <w:rsid w:val="00C703C3"/>
    <w:rsid w:val="00C72D10"/>
    <w:rsid w:val="00C72DB7"/>
    <w:rsid w:val="00C73116"/>
    <w:rsid w:val="00C7320A"/>
    <w:rsid w:val="00C736D2"/>
    <w:rsid w:val="00C73C4E"/>
    <w:rsid w:val="00C76A14"/>
    <w:rsid w:val="00C77B2B"/>
    <w:rsid w:val="00C80865"/>
    <w:rsid w:val="00C80B14"/>
    <w:rsid w:val="00C80B76"/>
    <w:rsid w:val="00C811A1"/>
    <w:rsid w:val="00C814D7"/>
    <w:rsid w:val="00C82ECA"/>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7D21"/>
    <w:rsid w:val="00CC27E0"/>
    <w:rsid w:val="00CC7354"/>
    <w:rsid w:val="00CC762E"/>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215"/>
    <w:rsid w:val="00CF4B6D"/>
    <w:rsid w:val="00CF5BC8"/>
    <w:rsid w:val="00CF6100"/>
    <w:rsid w:val="00D02ABF"/>
    <w:rsid w:val="00D03E8C"/>
    <w:rsid w:val="00D05984"/>
    <w:rsid w:val="00D0625E"/>
    <w:rsid w:val="00D067FD"/>
    <w:rsid w:val="00D06A09"/>
    <w:rsid w:val="00D07194"/>
    <w:rsid w:val="00D125E7"/>
    <w:rsid w:val="00D13BE9"/>
    <w:rsid w:val="00D14F49"/>
    <w:rsid w:val="00D17085"/>
    <w:rsid w:val="00D20E42"/>
    <w:rsid w:val="00D240EE"/>
    <w:rsid w:val="00D246F0"/>
    <w:rsid w:val="00D31346"/>
    <w:rsid w:val="00D319C0"/>
    <w:rsid w:val="00D32FF8"/>
    <w:rsid w:val="00D336DD"/>
    <w:rsid w:val="00D43998"/>
    <w:rsid w:val="00D43B31"/>
    <w:rsid w:val="00D4432F"/>
    <w:rsid w:val="00D45845"/>
    <w:rsid w:val="00D54901"/>
    <w:rsid w:val="00D633D5"/>
    <w:rsid w:val="00D64E73"/>
    <w:rsid w:val="00D65650"/>
    <w:rsid w:val="00D65F1E"/>
    <w:rsid w:val="00D71216"/>
    <w:rsid w:val="00D71341"/>
    <w:rsid w:val="00D714C7"/>
    <w:rsid w:val="00D71581"/>
    <w:rsid w:val="00D71A73"/>
    <w:rsid w:val="00D7291B"/>
    <w:rsid w:val="00D730FD"/>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5E19"/>
    <w:rsid w:val="00D96E8F"/>
    <w:rsid w:val="00DA4669"/>
    <w:rsid w:val="00DA5A8F"/>
    <w:rsid w:val="00DA7924"/>
    <w:rsid w:val="00DB4113"/>
    <w:rsid w:val="00DB75EF"/>
    <w:rsid w:val="00DC3F22"/>
    <w:rsid w:val="00DC66DB"/>
    <w:rsid w:val="00DC6ADB"/>
    <w:rsid w:val="00DC72CD"/>
    <w:rsid w:val="00DD1948"/>
    <w:rsid w:val="00DD62F7"/>
    <w:rsid w:val="00DD7337"/>
    <w:rsid w:val="00DD7CAC"/>
    <w:rsid w:val="00DE0513"/>
    <w:rsid w:val="00DE2F9A"/>
    <w:rsid w:val="00DE3DB5"/>
    <w:rsid w:val="00DE3F45"/>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3F30"/>
    <w:rsid w:val="00E04898"/>
    <w:rsid w:val="00E06C11"/>
    <w:rsid w:val="00E11051"/>
    <w:rsid w:val="00E1255C"/>
    <w:rsid w:val="00E142BD"/>
    <w:rsid w:val="00E14E84"/>
    <w:rsid w:val="00E15061"/>
    <w:rsid w:val="00E20772"/>
    <w:rsid w:val="00E20FCF"/>
    <w:rsid w:val="00E21868"/>
    <w:rsid w:val="00E22CF7"/>
    <w:rsid w:val="00E2375C"/>
    <w:rsid w:val="00E27102"/>
    <w:rsid w:val="00E275B5"/>
    <w:rsid w:val="00E34DA0"/>
    <w:rsid w:val="00E35B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3E46"/>
    <w:rsid w:val="00E54C73"/>
    <w:rsid w:val="00E56442"/>
    <w:rsid w:val="00E60480"/>
    <w:rsid w:val="00E60C71"/>
    <w:rsid w:val="00E65A78"/>
    <w:rsid w:val="00E6602D"/>
    <w:rsid w:val="00E666AE"/>
    <w:rsid w:val="00E6675E"/>
    <w:rsid w:val="00E668A3"/>
    <w:rsid w:val="00E67E01"/>
    <w:rsid w:val="00E7339F"/>
    <w:rsid w:val="00E75D57"/>
    <w:rsid w:val="00E77D66"/>
    <w:rsid w:val="00E80E1E"/>
    <w:rsid w:val="00E81CAD"/>
    <w:rsid w:val="00E86E4F"/>
    <w:rsid w:val="00E90B81"/>
    <w:rsid w:val="00E915FB"/>
    <w:rsid w:val="00E92D29"/>
    <w:rsid w:val="00E930B1"/>
    <w:rsid w:val="00E96BD9"/>
    <w:rsid w:val="00E972B4"/>
    <w:rsid w:val="00E97FD9"/>
    <w:rsid w:val="00EA2AA9"/>
    <w:rsid w:val="00EA2BB8"/>
    <w:rsid w:val="00EA2E2E"/>
    <w:rsid w:val="00EA384C"/>
    <w:rsid w:val="00EA3AFC"/>
    <w:rsid w:val="00EA4B3F"/>
    <w:rsid w:val="00EA5EC8"/>
    <w:rsid w:val="00EA663D"/>
    <w:rsid w:val="00EB01A7"/>
    <w:rsid w:val="00EB2256"/>
    <w:rsid w:val="00EC0B23"/>
    <w:rsid w:val="00EC0C6A"/>
    <w:rsid w:val="00EC1C6E"/>
    <w:rsid w:val="00EC27A5"/>
    <w:rsid w:val="00EC32C5"/>
    <w:rsid w:val="00EC33B8"/>
    <w:rsid w:val="00EC3571"/>
    <w:rsid w:val="00EC35D5"/>
    <w:rsid w:val="00EC4BDC"/>
    <w:rsid w:val="00EC7644"/>
    <w:rsid w:val="00ED0B3D"/>
    <w:rsid w:val="00ED2F63"/>
    <w:rsid w:val="00ED4388"/>
    <w:rsid w:val="00EE011D"/>
    <w:rsid w:val="00EE0722"/>
    <w:rsid w:val="00EE0F55"/>
    <w:rsid w:val="00EE106B"/>
    <w:rsid w:val="00EE2BF8"/>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16DF"/>
    <w:rsid w:val="00F63CBE"/>
    <w:rsid w:val="00F641C2"/>
    <w:rsid w:val="00F6643D"/>
    <w:rsid w:val="00F66B7A"/>
    <w:rsid w:val="00F677CD"/>
    <w:rsid w:val="00F74850"/>
    <w:rsid w:val="00F759B1"/>
    <w:rsid w:val="00F7631C"/>
    <w:rsid w:val="00F77CAD"/>
    <w:rsid w:val="00F8146D"/>
    <w:rsid w:val="00F818FC"/>
    <w:rsid w:val="00F82180"/>
    <w:rsid w:val="00F8403A"/>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934"/>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E6AB9"/>
    <w:rsid w:val="00FF3377"/>
    <w:rsid w:val="00FF3482"/>
    <w:rsid w:val="00FF4C9E"/>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3108494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rity.com/papers/2011/Backchannel_June_2011.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vhdl.org/pub/ibis/macromodel_wip/archive/20110315/kenwillis/Proposed%20BackChannel%20BIRD%20Modifications/Proposal_BackChannel_BIRD_mods.pdf" TargetMode="External"/><Relationship Id="rId4" Type="http://schemas.openxmlformats.org/officeDocument/2006/relationships/styles" Target="styles.xml"/><Relationship Id="rId9" Type="http://schemas.openxmlformats.org/officeDocument/2006/relationships/hyperlink" Target="http://www.sigrity.com/papers/2010/IBIS_AMI_Modeling_May_2010.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48D37-4F53-4F0E-BE1C-B55F00D34140}">
  <ds:schemaRefs>
    <ds:schemaRef ds:uri="http://schemas.openxmlformats.org/officeDocument/2006/bibliography"/>
  </ds:schemaRefs>
</ds:datastoreItem>
</file>

<file path=customXml/itemProps2.xml><?xml version="1.0" encoding="utf-8"?>
<ds:datastoreItem xmlns:ds="http://schemas.openxmlformats.org/officeDocument/2006/customXml" ds:itemID="{46AAAB37-9612-4E07-A047-B08DC820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3148</Words>
  <Characters>17946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21052</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2013-09-13T22:22:00Z</dcterms:created>
  <dcterms:modified xsi:type="dcterms:W3CDTF">2014-02-11T23:18:00Z</dcterms:modified>
</cp:coreProperties>
</file>