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BIRD ID#:        </w:t>
      </w:r>
      <w:r w:rsidR="001A1E73">
        <w:rPr>
          <w:rFonts w:ascii="Times New Roman" w:hAnsi="Times New Roman" w:cs="Times New Roman"/>
          <w:b/>
          <w:sz w:val="24"/>
          <w:szCs w:val="24"/>
        </w:rPr>
        <w:tab/>
        <w:t>155</w:t>
      </w:r>
      <w:r w:rsidR="004E320A">
        <w:rPr>
          <w:rFonts w:ascii="Times New Roman" w:hAnsi="Times New Roman" w:cs="Times New Roman"/>
          <w:b/>
          <w:sz w:val="24"/>
          <w:szCs w:val="24"/>
        </w:rPr>
        <w:t>.1</w:t>
      </w: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ISSUE TITLE:</w:t>
      </w:r>
      <w:r w:rsidRPr="00CB5D7D"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 w:rsidRPr="00E510D7">
        <w:rPr>
          <w:rFonts w:ascii="Times New Roman" w:hAnsi="Times New Roman" w:cs="Times New Roman"/>
          <w:i/>
          <w:sz w:val="24"/>
          <w:szCs w:val="24"/>
        </w:rPr>
        <w:t>New AMI</w:t>
      </w:r>
      <w:r w:rsidR="00563B4B">
        <w:rPr>
          <w:rFonts w:ascii="Times New Roman" w:hAnsi="Times New Roman" w:cs="Times New Roman"/>
          <w:i/>
          <w:sz w:val="24"/>
          <w:szCs w:val="24"/>
        </w:rPr>
        <w:t xml:space="preserve"> API to Resolve</w:t>
      </w:r>
      <w:r w:rsidR="00E510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2C68">
        <w:rPr>
          <w:rFonts w:ascii="Times New Roman" w:hAnsi="Times New Roman" w:cs="Times New Roman"/>
          <w:i/>
          <w:sz w:val="24"/>
          <w:szCs w:val="24"/>
        </w:rPr>
        <w:t xml:space="preserve">Dependent </w:t>
      </w:r>
      <w:r w:rsidR="00E510D7">
        <w:rPr>
          <w:rFonts w:ascii="Times New Roman" w:hAnsi="Times New Roman" w:cs="Times New Roman"/>
          <w:i/>
          <w:sz w:val="24"/>
          <w:szCs w:val="24"/>
        </w:rPr>
        <w:t>Model Paramet</w:t>
      </w:r>
      <w:r w:rsidR="00222C68">
        <w:rPr>
          <w:rFonts w:ascii="Times New Roman" w:hAnsi="Times New Roman" w:cs="Times New Roman"/>
          <w:i/>
          <w:sz w:val="24"/>
          <w:szCs w:val="24"/>
        </w:rPr>
        <w:t>er</w:t>
      </w:r>
    </w:p>
    <w:p w:rsidR="00CB5D7D" w:rsidRDefault="00CB5D7D" w:rsidP="00E510D7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REQUESTER: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>
        <w:rPr>
          <w:rFonts w:ascii="Times New Roman" w:hAnsi="Times New Roman" w:cs="Times New Roman"/>
          <w:i/>
          <w:sz w:val="24"/>
          <w:szCs w:val="24"/>
        </w:rPr>
        <w:t>Fangyi Rao</w:t>
      </w:r>
      <w:r w:rsidR="0093390F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Radek</w:t>
      </w:r>
      <w:proofErr w:type="spellEnd"/>
      <w:r w:rsidR="0093390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Biernacki</w:t>
      </w:r>
      <w:proofErr w:type="spellEnd"/>
      <w:r w:rsidR="008E508E">
        <w:rPr>
          <w:rFonts w:ascii="Times New Roman" w:hAnsi="Times New Roman" w:cs="Times New Roman"/>
          <w:i/>
          <w:sz w:val="24"/>
          <w:szCs w:val="24"/>
        </w:rPr>
        <w:t>,</w:t>
      </w:r>
      <w:r w:rsidRPr="00CB5D7D">
        <w:rPr>
          <w:rFonts w:ascii="Times New Roman" w:hAnsi="Times New Roman" w:cs="Times New Roman"/>
          <w:i/>
          <w:sz w:val="24"/>
          <w:szCs w:val="24"/>
        </w:rPr>
        <w:t xml:space="preserve"> Agilent Technologies, Inc.</w:t>
      </w:r>
    </w:p>
    <w:p w:rsidR="00DA2973" w:rsidRPr="00CB5D7D" w:rsidRDefault="00DA2973" w:rsidP="00E510D7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Adge Hawes, IBM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DATE SUBMITTED:  </w:t>
      </w:r>
      <w:r w:rsidR="001A1E73" w:rsidRPr="00F37550">
        <w:rPr>
          <w:rFonts w:ascii="Times New Roman" w:hAnsi="Times New Roman" w:cs="Times New Roman"/>
          <w:sz w:val="24"/>
          <w:szCs w:val="24"/>
        </w:rPr>
        <w:t>December 13, 2012</w:t>
      </w:r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684487">
        <w:rPr>
          <w:rFonts w:ascii="Times New Roman" w:hAnsi="Times New Roman" w:cs="Times New Roman"/>
          <w:i/>
          <w:sz w:val="24"/>
          <w:szCs w:val="24"/>
        </w:rPr>
        <w:t>August</w:t>
      </w:r>
      <w:del w:id="0" w:author="Fangyi Rao" w:date="2013-08-19T16:37:00Z">
        <w:r w:rsidR="00684487" w:rsidDel="00111B9B">
          <w:rPr>
            <w:rFonts w:ascii="Times New Roman" w:hAnsi="Times New Roman" w:cs="Times New Roman"/>
            <w:i/>
            <w:sz w:val="24"/>
            <w:szCs w:val="24"/>
          </w:rPr>
          <w:delText xml:space="preserve"> </w:delText>
        </w:r>
        <w:r w:rsidR="0034295E" w:rsidDel="00111B9B">
          <w:rPr>
            <w:rFonts w:ascii="Times New Roman" w:hAnsi="Times New Roman" w:cs="Times New Roman"/>
            <w:i/>
            <w:sz w:val="24"/>
            <w:szCs w:val="24"/>
          </w:rPr>
          <w:delText>6</w:delText>
        </w:r>
      </w:del>
      <w:ins w:id="1" w:author="Fangyi Rao" w:date="2013-08-19T16:37:00Z">
        <w:r w:rsidR="00111B9B">
          <w:rPr>
            <w:rFonts w:ascii="Times New Roman" w:hAnsi="Times New Roman" w:cs="Times New Roman"/>
            <w:i/>
            <w:sz w:val="24"/>
            <w:szCs w:val="24"/>
          </w:rPr>
          <w:t>19</w:t>
        </w:r>
      </w:ins>
      <w:r w:rsidR="00B070E6">
        <w:rPr>
          <w:rFonts w:ascii="Times New Roman" w:hAnsi="Times New Roman" w:cs="Times New Roman"/>
          <w:i/>
          <w:sz w:val="24"/>
          <w:szCs w:val="24"/>
        </w:rPr>
        <w:t>, 2013</w:t>
      </w:r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BY IBIS OPEN FORUM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B5D7D" w:rsidRPr="00175664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CF0DEE" w:rsidRPr="00370280" w:rsidRDefault="00CF0DEE" w:rsidP="00CF0DEE">
      <w:pPr>
        <w:pStyle w:val="HTMLPreformatted"/>
      </w:pPr>
    </w:p>
    <w:p w:rsidR="00CF46DE" w:rsidRPr="00CB5D7D" w:rsidRDefault="00E510D7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 model parameters that are used by EDA tools can depend on other model parameters and simulation parameters including data rate, IBIS corner and IBIS model name</w:t>
      </w:r>
      <w:r w:rsidR="00EE16F4" w:rsidRPr="00CB5D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form of </w:t>
      </w:r>
      <w:r w:rsidR="00F14851">
        <w:rPr>
          <w:rFonts w:ascii="Times New Roman" w:hAnsi="Times New Roman" w:cs="Times New Roman"/>
          <w:sz w:val="24"/>
          <w:szCs w:val="24"/>
        </w:rPr>
        <w:t xml:space="preserve">such </w:t>
      </w:r>
      <w:r>
        <w:rPr>
          <w:rFonts w:ascii="Times New Roman" w:hAnsi="Times New Roman" w:cs="Times New Roman"/>
          <w:sz w:val="24"/>
          <w:szCs w:val="24"/>
        </w:rPr>
        <w:t>dependency</w:t>
      </w:r>
      <w:r w:rsidR="00F14851">
        <w:rPr>
          <w:rFonts w:ascii="Times New Roman" w:hAnsi="Times New Roman" w:cs="Times New Roman"/>
          <w:sz w:val="24"/>
          <w:szCs w:val="24"/>
        </w:rPr>
        <w:t xml:space="preserve"> relation</w:t>
      </w:r>
      <w:r>
        <w:rPr>
          <w:rFonts w:ascii="Times New Roman" w:hAnsi="Times New Roman" w:cs="Times New Roman"/>
          <w:sz w:val="24"/>
          <w:szCs w:val="24"/>
        </w:rPr>
        <w:t xml:space="preserve"> varies </w:t>
      </w:r>
      <w:r w:rsidR="00F14851">
        <w:rPr>
          <w:rFonts w:ascii="Times New Roman" w:hAnsi="Times New Roman" w:cs="Times New Roman"/>
          <w:sz w:val="24"/>
          <w:szCs w:val="24"/>
        </w:rPr>
        <w:t xml:space="preserve">from IC vendor to IC vendor and from </w:t>
      </w:r>
      <w:r w:rsidR="002B22F0">
        <w:rPr>
          <w:rFonts w:ascii="Times New Roman" w:hAnsi="Times New Roman" w:cs="Times New Roman"/>
          <w:sz w:val="24"/>
          <w:szCs w:val="24"/>
        </w:rPr>
        <w:t xml:space="preserve">device </w:t>
      </w:r>
      <w:r w:rsidR="008F78CD">
        <w:rPr>
          <w:rFonts w:ascii="Times New Roman" w:hAnsi="Times New Roman" w:cs="Times New Roman"/>
          <w:sz w:val="24"/>
          <w:szCs w:val="24"/>
        </w:rPr>
        <w:t>to</w:t>
      </w:r>
      <w:r w:rsidR="002B22F0">
        <w:rPr>
          <w:rFonts w:ascii="Times New Roman" w:hAnsi="Times New Roman" w:cs="Times New Roman"/>
          <w:sz w:val="24"/>
          <w:szCs w:val="24"/>
        </w:rPr>
        <w:t xml:space="preserve"> device</w:t>
      </w:r>
      <w:r w:rsidR="008F78CD">
        <w:rPr>
          <w:rFonts w:ascii="Times New Roman" w:hAnsi="Times New Roman" w:cs="Times New Roman"/>
          <w:sz w:val="24"/>
          <w:szCs w:val="24"/>
        </w:rPr>
        <w:t>. T</w:t>
      </w:r>
      <w:r w:rsidR="00F14851">
        <w:rPr>
          <w:rFonts w:ascii="Times New Roman" w:hAnsi="Times New Roman" w:cs="Times New Roman"/>
          <w:sz w:val="24"/>
          <w:szCs w:val="24"/>
        </w:rPr>
        <w:t xml:space="preserve">he number of possible variations among vendors and devices is infinite. </w:t>
      </w:r>
      <w:r w:rsidR="008F78CD">
        <w:rPr>
          <w:rFonts w:ascii="Times New Roman" w:hAnsi="Times New Roman" w:cs="Times New Roman"/>
          <w:sz w:val="24"/>
          <w:szCs w:val="24"/>
        </w:rPr>
        <w:t xml:space="preserve">Model vendors need a flexible mechanism to implement parameter dependency according to their proprietary formula and pass the dependent parameter values to EDA tools. It’s foreseeable that certain vendors </w:t>
      </w:r>
      <w:r w:rsidR="004B74D9">
        <w:rPr>
          <w:rFonts w:ascii="Times New Roman" w:hAnsi="Times New Roman" w:cs="Times New Roman"/>
          <w:sz w:val="24"/>
          <w:szCs w:val="24"/>
        </w:rPr>
        <w:t xml:space="preserve">need to conceal </w:t>
      </w:r>
      <w:r w:rsidR="008F78CD">
        <w:rPr>
          <w:rFonts w:ascii="Times New Roman" w:hAnsi="Times New Roman" w:cs="Times New Roman"/>
          <w:sz w:val="24"/>
          <w:szCs w:val="24"/>
        </w:rPr>
        <w:t>the dependency formula.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proposed approach does not require any ad hoc syntax or rule to be added for new dependency forms. </w:t>
      </w:r>
      <w:r w:rsidRPr="008D6FB1">
        <w:rPr>
          <w:rFonts w:ascii="Times New Roman" w:hAnsi="Times New Roman" w:cs="Times New Roman"/>
          <w:sz w:val="24"/>
          <w:szCs w:val="24"/>
        </w:rPr>
        <w:t xml:space="preserve">The same DLL can resolve dependent parameters for different </w:t>
      </w:r>
      <w:r w:rsidR="0074178D">
        <w:rPr>
          <w:rFonts w:ascii="Times New Roman" w:hAnsi="Times New Roman" w:cs="Times New Roman"/>
          <w:sz w:val="24"/>
          <w:szCs w:val="24"/>
        </w:rPr>
        <w:t>IBIS</w:t>
      </w:r>
      <w:r w:rsidRPr="008D6FB1">
        <w:rPr>
          <w:rFonts w:ascii="Times New Roman" w:hAnsi="Times New Roman" w:cs="Times New Roman"/>
          <w:sz w:val="24"/>
          <w:szCs w:val="24"/>
        </w:rPr>
        <w:t xml:space="preserve"> models according to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A327F7">
        <w:rPr>
          <w:rFonts w:ascii="Times New Roman" w:hAnsi="Times New Roman" w:cs="Times New Roman"/>
          <w:sz w:val="24"/>
          <w:szCs w:val="24"/>
        </w:rPr>
        <w:t xml:space="preserve"> new reserved parameter Model_Name</w:t>
      </w:r>
      <w:r>
        <w:rPr>
          <w:rFonts w:ascii="Times New Roman" w:hAnsi="Times New Roman" w:cs="Times New Roman"/>
          <w:sz w:val="24"/>
          <w:szCs w:val="24"/>
        </w:rPr>
        <w:t>. The API is a sensible partition between EDA tool and model, allowing model vendors to have full control on dependency definition as well as implementation.</w:t>
      </w:r>
    </w:p>
    <w:p w:rsidR="00AA5A46" w:rsidRPr="00175664" w:rsidRDefault="00AA5A46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EB15EC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F0DEE" w:rsidRPr="00CB5D7D" w:rsidRDefault="00CF0DEE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D7D" w:rsidRPr="00CB5D7D" w:rsidRDefault="00CB5D7D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E02862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</w:t>
      </w:r>
      <w:r w:rsidR="0082653F">
        <w:rPr>
          <w:rFonts w:ascii="Times New Roman" w:hAnsi="Times New Roman" w:cs="Times New Roman"/>
          <w:sz w:val="24"/>
          <w:szCs w:val="24"/>
        </w:rPr>
        <w:t xml:space="preserve"> new </w:t>
      </w:r>
      <w:r>
        <w:rPr>
          <w:rFonts w:ascii="Times New Roman" w:hAnsi="Times New Roman" w:cs="Times New Roman"/>
          <w:sz w:val="24"/>
          <w:szCs w:val="24"/>
        </w:rPr>
        <w:t xml:space="preserve">functions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are </w:t>
      </w:r>
      <w:r w:rsidR="0082653F">
        <w:rPr>
          <w:rFonts w:ascii="Times New Roman" w:hAnsi="Times New Roman" w:cs="Times New Roman"/>
          <w:sz w:val="24"/>
          <w:szCs w:val="24"/>
        </w:rPr>
        <w:t xml:space="preserve"> added</w:t>
      </w:r>
      <w:proofErr w:type="gramEnd"/>
      <w:r w:rsidR="0082653F">
        <w:rPr>
          <w:rFonts w:ascii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82653F">
        <w:rPr>
          <w:rFonts w:ascii="Times New Roman" w:hAnsi="Times New Roman" w:cs="Times New Roman"/>
          <w:sz w:val="24"/>
          <w:szCs w:val="24"/>
        </w:rPr>
        <w:t xml:space="preserve">AMI </w:t>
      </w:r>
      <w:r>
        <w:rPr>
          <w:rFonts w:ascii="Times New Roman" w:hAnsi="Times New Roman" w:cs="Times New Roman"/>
          <w:sz w:val="24"/>
          <w:szCs w:val="24"/>
        </w:rPr>
        <w:t>API</w:t>
      </w:r>
      <w:r w:rsidR="00BD3CE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53F">
        <w:rPr>
          <w:rFonts w:ascii="Times New Roman" w:hAnsi="Times New Roman" w:cs="Times New Roman"/>
          <w:sz w:val="24"/>
          <w:szCs w:val="24"/>
        </w:rPr>
        <w:t xml:space="preserve">and </w:t>
      </w:r>
      <w:r w:rsidR="00494590">
        <w:rPr>
          <w:rFonts w:ascii="Times New Roman" w:hAnsi="Times New Roman" w:cs="Times New Roman"/>
          <w:sz w:val="24"/>
          <w:szCs w:val="24"/>
        </w:rPr>
        <w:t>two</w:t>
      </w:r>
      <w:r w:rsidR="0082653F">
        <w:rPr>
          <w:rFonts w:ascii="Times New Roman" w:hAnsi="Times New Roman" w:cs="Times New Roman"/>
          <w:sz w:val="24"/>
          <w:szCs w:val="24"/>
        </w:rPr>
        <w:t xml:space="preserve"> new reserved parameter</w:t>
      </w:r>
      <w:r w:rsidR="00494590">
        <w:rPr>
          <w:rFonts w:ascii="Times New Roman" w:hAnsi="Times New Roman" w:cs="Times New Roman"/>
          <w:sz w:val="24"/>
          <w:szCs w:val="24"/>
        </w:rPr>
        <w:t>s</w:t>
      </w:r>
      <w:r w:rsidR="0082653F">
        <w:rPr>
          <w:rFonts w:ascii="Times New Roman" w:hAnsi="Times New Roman" w:cs="Times New Roman"/>
          <w:sz w:val="24"/>
          <w:szCs w:val="24"/>
        </w:rPr>
        <w:t xml:space="preserve"> </w:t>
      </w:r>
      <w:r w:rsidR="00494590">
        <w:rPr>
          <w:rFonts w:ascii="Times New Roman" w:hAnsi="Times New Roman" w:cs="Times New Roman"/>
          <w:sz w:val="24"/>
          <w:szCs w:val="24"/>
        </w:rPr>
        <w:t>are</w:t>
      </w:r>
      <w:r w:rsidR="0082653F">
        <w:rPr>
          <w:rFonts w:ascii="Times New Roman" w:hAnsi="Times New Roman" w:cs="Times New Roman"/>
          <w:sz w:val="24"/>
          <w:szCs w:val="24"/>
        </w:rPr>
        <w:t xml:space="preserve"> in</w:t>
      </w:r>
      <w:r w:rsidR="00C70E40">
        <w:rPr>
          <w:rFonts w:ascii="Times New Roman" w:hAnsi="Times New Roman" w:cs="Times New Roman"/>
          <w:sz w:val="24"/>
          <w:szCs w:val="24"/>
        </w:rPr>
        <w:t>troduced.</w:t>
      </w:r>
    </w:p>
    <w:p w:rsidR="00C70E40" w:rsidRDefault="00C70E40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10.</w:t>
      </w:r>
      <w:ins w:id="2" w:author="Fangyi Rao" w:date="2013-08-19T16:40:00Z">
        <w:r w:rsidR="00111B9B">
          <w:rPr>
            <w:rFonts w:ascii="Times New Roman" w:hAnsi="Times New Roman" w:cs="Times New Roman"/>
            <w:sz w:val="24"/>
            <w:szCs w:val="24"/>
          </w:rPr>
          <w:t>2</w:t>
        </w:r>
      </w:ins>
      <w:ins w:id="3" w:author="Fangyi Rao" w:date="2013-08-19T16:41:00Z">
        <w:r w:rsidR="00111B9B">
          <w:rPr>
            <w:rFonts w:ascii="Times New Roman" w:hAnsi="Times New Roman" w:cs="Times New Roman"/>
            <w:sz w:val="24"/>
            <w:szCs w:val="24"/>
          </w:rPr>
          <w:t>.1</w:t>
        </w:r>
      </w:ins>
      <w:del w:id="4" w:author="Fangyi Rao" w:date="2013-08-19T16:40:00Z">
        <w:r w:rsidDel="00111B9B">
          <w:rPr>
            <w:rFonts w:ascii="Times New Roman" w:hAnsi="Times New Roman" w:cs="Times New Roman"/>
            <w:sz w:val="24"/>
            <w:szCs w:val="24"/>
          </w:rPr>
          <w:delText>1</w:delText>
        </w:r>
      </w:del>
      <w:r>
        <w:rPr>
          <w:rFonts w:ascii="Times New Roman" w:hAnsi="Times New Roman" w:cs="Times New Roman"/>
          <w:sz w:val="24"/>
          <w:szCs w:val="24"/>
        </w:rPr>
        <w:t>, replace</w:t>
      </w:r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sz w:val="23"/>
          <w:szCs w:val="23"/>
        </w:rPr>
        <w:t xml:space="preserve">The executable model file of a </w:t>
      </w:r>
      <w:proofErr w:type="spellStart"/>
      <w:r>
        <w:rPr>
          <w:sz w:val="23"/>
          <w:szCs w:val="23"/>
        </w:rPr>
        <w:t>Serializer-Deserializer</w:t>
      </w:r>
      <w:proofErr w:type="spellEnd"/>
      <w:r>
        <w:rPr>
          <w:sz w:val="23"/>
          <w:szCs w:val="23"/>
        </w:rPr>
        <w:t xml:space="preserve"> (SERDES) transmitter or receiver contains up to three functions: “AMI_Init”, “AMI_GetWave” and “</w:t>
      </w:r>
      <w:proofErr w:type="spellStart"/>
      <w:r>
        <w:rPr>
          <w:sz w:val="23"/>
          <w:szCs w:val="23"/>
        </w:rPr>
        <w:t>AMI_Close</w:t>
      </w:r>
      <w:proofErr w:type="spellEnd"/>
      <w:r>
        <w:rPr>
          <w:sz w:val="23"/>
          <w:szCs w:val="23"/>
        </w:rPr>
        <w:t>”.”</w:t>
      </w:r>
    </w:p>
    <w:p w:rsidR="005033FB" w:rsidRDefault="005033FB" w:rsidP="00605A65">
      <w:pPr>
        <w:spacing w:after="0" w:line="240" w:lineRule="auto"/>
        <w:rPr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with</w:t>
      </w:r>
      <w:proofErr w:type="gramEnd"/>
    </w:p>
    <w:p w:rsidR="005033FB" w:rsidRDefault="005033FB" w:rsidP="00605A65">
      <w:pPr>
        <w:spacing w:after="0" w:line="240" w:lineRule="auto"/>
        <w:rPr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“The executable model file of a </w:t>
      </w:r>
      <w:proofErr w:type="spellStart"/>
      <w:r>
        <w:rPr>
          <w:sz w:val="23"/>
          <w:szCs w:val="23"/>
        </w:rPr>
        <w:t>Serializer-Deserializer</w:t>
      </w:r>
      <w:proofErr w:type="spellEnd"/>
      <w:r>
        <w:rPr>
          <w:sz w:val="23"/>
          <w:szCs w:val="23"/>
        </w:rPr>
        <w:t xml:space="preserve"> (SERDES) transmitter </w:t>
      </w:r>
      <w:r w:rsidR="00FC7690">
        <w:rPr>
          <w:sz w:val="23"/>
          <w:szCs w:val="23"/>
        </w:rPr>
        <w:t>or receiver contains up to five</w:t>
      </w:r>
      <w:r>
        <w:rPr>
          <w:sz w:val="23"/>
          <w:szCs w:val="23"/>
        </w:rPr>
        <w:t xml:space="preserve"> functions: “</w:t>
      </w:r>
      <w:proofErr w:type="spellStart"/>
      <w:r>
        <w:rPr>
          <w:sz w:val="23"/>
          <w:szCs w:val="23"/>
        </w:rPr>
        <w:t>AMI_Resolve</w:t>
      </w:r>
      <w:proofErr w:type="spellEnd"/>
      <w:r>
        <w:rPr>
          <w:sz w:val="23"/>
          <w:szCs w:val="23"/>
        </w:rPr>
        <w:t>”, “</w:t>
      </w:r>
      <w:proofErr w:type="spellStart"/>
      <w:r>
        <w:rPr>
          <w:sz w:val="23"/>
          <w:szCs w:val="23"/>
        </w:rPr>
        <w:t>AMI_Resolve_Close</w:t>
      </w:r>
      <w:proofErr w:type="spellEnd"/>
      <w:r>
        <w:rPr>
          <w:sz w:val="23"/>
          <w:szCs w:val="23"/>
        </w:rPr>
        <w:t>”, “AMI_Init”, “AMI_GetWave” and “</w:t>
      </w:r>
      <w:proofErr w:type="spellStart"/>
      <w:r>
        <w:rPr>
          <w:sz w:val="23"/>
          <w:szCs w:val="23"/>
        </w:rPr>
        <w:t>AMI_Close</w:t>
      </w:r>
      <w:proofErr w:type="spellEnd"/>
      <w:r>
        <w:rPr>
          <w:sz w:val="23"/>
          <w:szCs w:val="23"/>
        </w:rPr>
        <w:t>”.”</w:t>
      </w:r>
    </w:p>
    <w:p w:rsidR="005033FB" w:rsidRDefault="005033FB" w:rsidP="00605A65">
      <w:pPr>
        <w:spacing w:after="0" w:line="240" w:lineRule="auto"/>
        <w:rPr>
          <w:ins w:id="5" w:author="Fangyi Rao" w:date="2013-08-19T16:41:00Z"/>
          <w:rFonts w:ascii="Times New Roman" w:hAnsi="Times New Roman" w:cs="Times New Roman"/>
          <w:sz w:val="24"/>
          <w:szCs w:val="24"/>
        </w:rPr>
      </w:pPr>
    </w:p>
    <w:p w:rsidR="00111B9B" w:rsidRDefault="00111B9B" w:rsidP="00605A65">
      <w:pPr>
        <w:spacing w:after="0" w:line="240" w:lineRule="auto"/>
        <w:rPr>
          <w:ins w:id="6" w:author="Fangyi Rao" w:date="2013-08-19T16:42:00Z"/>
          <w:rFonts w:ascii="Times New Roman" w:hAnsi="Times New Roman" w:cs="Times New Roman"/>
          <w:sz w:val="24"/>
          <w:szCs w:val="24"/>
        </w:rPr>
      </w:pPr>
      <w:ins w:id="7" w:author="Fangyi Rao" w:date="2013-08-19T16:41:00Z">
        <w:r>
          <w:rPr>
            <w:rFonts w:ascii="Times New Roman" w:hAnsi="Times New Roman" w:cs="Times New Roman"/>
            <w:sz w:val="24"/>
            <w:szCs w:val="24"/>
          </w:rPr>
          <w:lastRenderedPageBreak/>
          <w:t xml:space="preserve">Replace </w:t>
        </w:r>
      </w:ins>
    </w:p>
    <w:p w:rsidR="00111B9B" w:rsidRDefault="00111B9B" w:rsidP="00605A65">
      <w:pPr>
        <w:spacing w:after="0" w:line="240" w:lineRule="auto"/>
        <w:rPr>
          <w:ins w:id="8" w:author="Fangyi Rao" w:date="2013-08-19T16:42:00Z"/>
          <w:rFonts w:ascii="Times New Roman" w:hAnsi="Times New Roman" w:cs="Times New Roman"/>
          <w:sz w:val="24"/>
          <w:szCs w:val="24"/>
        </w:rPr>
      </w:pPr>
    </w:p>
    <w:p w:rsidR="00111B9B" w:rsidRDefault="00111B9B" w:rsidP="00605A65">
      <w:pPr>
        <w:spacing w:after="0" w:line="240" w:lineRule="auto"/>
        <w:rPr>
          <w:ins w:id="9" w:author="Fangyi Rao" w:date="2013-08-19T16:42:00Z"/>
        </w:rPr>
      </w:pPr>
      <w:ins w:id="10" w:author="Fangyi Rao" w:date="2013-08-19T16:41:00Z">
        <w:r>
          <w:rPr>
            <w:rFonts w:ascii="Times New Roman" w:hAnsi="Times New Roman" w:cs="Times New Roman"/>
            <w:sz w:val="24"/>
            <w:szCs w:val="24"/>
          </w:rPr>
          <w:t>“</w:t>
        </w:r>
        <w:r>
          <w:t xml:space="preserve">These functions (AMI_Init, AMI_GetWave and </w:t>
        </w:r>
        <w:proofErr w:type="spellStart"/>
        <w:r>
          <w:t>AMI_Close</w:t>
        </w:r>
        <w:proofErr w:type="spellEnd"/>
        <w:r>
          <w:t>)</w:t>
        </w:r>
      </w:ins>
      <w:ins w:id="11" w:author="Fangyi Rao" w:date="2013-08-19T16:42:00Z">
        <w:r>
          <w:t>”</w:t>
        </w:r>
      </w:ins>
    </w:p>
    <w:p w:rsidR="00111B9B" w:rsidRDefault="00111B9B" w:rsidP="00605A65">
      <w:pPr>
        <w:spacing w:after="0" w:line="240" w:lineRule="auto"/>
        <w:rPr>
          <w:ins w:id="12" w:author="Fangyi Rao" w:date="2013-08-19T16:42:00Z"/>
        </w:rPr>
      </w:pPr>
    </w:p>
    <w:p w:rsidR="00111B9B" w:rsidRDefault="00111B9B" w:rsidP="00605A65">
      <w:pPr>
        <w:spacing w:after="0" w:line="240" w:lineRule="auto"/>
        <w:rPr>
          <w:ins w:id="13" w:author="Fangyi Rao" w:date="2013-08-19T16:42:00Z"/>
        </w:rPr>
      </w:pPr>
      <w:proofErr w:type="gramStart"/>
      <w:ins w:id="14" w:author="Fangyi Rao" w:date="2013-08-19T16:44:00Z">
        <w:r>
          <w:t>w</w:t>
        </w:r>
      </w:ins>
      <w:ins w:id="15" w:author="Fangyi Rao" w:date="2013-08-19T16:42:00Z">
        <w:r>
          <w:t>ith</w:t>
        </w:r>
        <w:proofErr w:type="gramEnd"/>
      </w:ins>
    </w:p>
    <w:p w:rsidR="00111B9B" w:rsidRDefault="00111B9B" w:rsidP="00605A65">
      <w:pPr>
        <w:spacing w:after="0" w:line="240" w:lineRule="auto"/>
        <w:rPr>
          <w:ins w:id="16" w:author="Fangyi Rao" w:date="2013-08-19T16:42:00Z"/>
        </w:rPr>
      </w:pPr>
    </w:p>
    <w:p w:rsidR="00111B9B" w:rsidRDefault="00111B9B" w:rsidP="00605A65">
      <w:pPr>
        <w:spacing w:after="0" w:line="240" w:lineRule="auto"/>
        <w:rPr>
          <w:ins w:id="17" w:author="Fangyi Rao" w:date="2013-08-19T16:42:00Z"/>
        </w:rPr>
      </w:pPr>
      <w:ins w:id="18" w:author="Fangyi Rao" w:date="2013-08-19T16:42:00Z">
        <w:r>
          <w:t>“</w:t>
        </w:r>
        <w:r>
          <w:t>These functions (</w:t>
        </w:r>
      </w:ins>
      <w:proofErr w:type="spellStart"/>
      <w:ins w:id="19" w:author="Fangyi Rao" w:date="2013-08-19T16:46:00Z">
        <w:r>
          <w:t>AMI_Resolve</w:t>
        </w:r>
        <w:proofErr w:type="spellEnd"/>
        <w:r>
          <w:t xml:space="preserve">, </w:t>
        </w:r>
        <w:proofErr w:type="spellStart"/>
        <w:r>
          <w:t>AMI_Resolve_Close</w:t>
        </w:r>
        <w:proofErr w:type="spellEnd"/>
        <w:r>
          <w:t xml:space="preserve">, </w:t>
        </w:r>
      </w:ins>
      <w:ins w:id="20" w:author="Fangyi Rao" w:date="2013-08-19T16:42:00Z">
        <w:r>
          <w:t>AMI_Init, AMI_GetWave</w:t>
        </w:r>
      </w:ins>
      <w:ins w:id="21" w:author="Fangyi Rao" w:date="2013-08-19T16:46:00Z">
        <w:r>
          <w:t xml:space="preserve"> and</w:t>
        </w:r>
      </w:ins>
      <w:ins w:id="22" w:author="Fangyi Rao" w:date="2013-08-19T16:42:00Z">
        <w:r>
          <w:t xml:space="preserve"> </w:t>
        </w:r>
        <w:proofErr w:type="spellStart"/>
        <w:r>
          <w:t>AMI_Close</w:t>
        </w:r>
        <w:proofErr w:type="spellEnd"/>
        <w:r>
          <w:t>)”</w:t>
        </w:r>
      </w:ins>
    </w:p>
    <w:p w:rsidR="00111B9B" w:rsidRDefault="00111B9B" w:rsidP="00605A65">
      <w:pPr>
        <w:spacing w:after="0" w:line="240" w:lineRule="auto"/>
        <w:rPr>
          <w:ins w:id="23" w:author="Fangyi Rao" w:date="2013-08-19T16:42:00Z"/>
        </w:rPr>
      </w:pPr>
    </w:p>
    <w:p w:rsidR="00111B9B" w:rsidRDefault="00111B9B" w:rsidP="00605A65">
      <w:pPr>
        <w:spacing w:after="0" w:line="240" w:lineRule="auto"/>
        <w:rPr>
          <w:ins w:id="24" w:author="Fangyi Rao" w:date="2013-08-19T16:43:00Z"/>
          <w:rFonts w:ascii="Times New Roman" w:hAnsi="Times New Roman" w:cs="Times New Roman"/>
          <w:sz w:val="24"/>
          <w:szCs w:val="24"/>
        </w:rPr>
      </w:pPr>
      <w:ins w:id="25" w:author="Fangyi Rao" w:date="2013-08-19T16:43:00Z">
        <w:r>
          <w:rPr>
            <w:rFonts w:ascii="Times New Roman" w:hAnsi="Times New Roman" w:cs="Times New Roman"/>
            <w:sz w:val="24"/>
            <w:szCs w:val="24"/>
          </w:rPr>
          <w:t>Replace</w:t>
        </w:r>
      </w:ins>
    </w:p>
    <w:p w:rsidR="00111B9B" w:rsidRDefault="00111B9B" w:rsidP="00605A65">
      <w:pPr>
        <w:spacing w:after="0" w:line="240" w:lineRule="auto"/>
        <w:rPr>
          <w:ins w:id="26" w:author="Fangyi Rao" w:date="2013-08-19T16:43:00Z"/>
          <w:rFonts w:ascii="Times New Roman" w:hAnsi="Times New Roman" w:cs="Times New Roman"/>
          <w:sz w:val="24"/>
          <w:szCs w:val="24"/>
        </w:rPr>
      </w:pPr>
    </w:p>
    <w:p w:rsidR="00111B9B" w:rsidRDefault="00111B9B" w:rsidP="00111B9B">
      <w:pPr>
        <w:spacing w:after="80"/>
        <w:rPr>
          <w:ins w:id="27" w:author="Fangyi Rao" w:date="2013-08-19T16:43:00Z"/>
        </w:rPr>
      </w:pPr>
      <w:ins w:id="28" w:author="Fangyi Rao" w:date="2013-08-19T16:43:00Z">
        <w:r>
          <w:rPr>
            <w:rFonts w:ascii="Times New Roman" w:hAnsi="Times New Roman" w:cs="Times New Roman"/>
            <w:sz w:val="24"/>
            <w:szCs w:val="24"/>
          </w:rPr>
          <w:t>“</w:t>
        </w:r>
        <w:r>
          <w:t>The three functions can be included in the executable model file in one of the following two combinations:</w:t>
        </w:r>
      </w:ins>
    </w:p>
    <w:p w:rsidR="00111B9B" w:rsidRDefault="00111B9B" w:rsidP="00111B9B">
      <w:pPr>
        <w:pStyle w:val="ListContinue2"/>
        <w:spacing w:after="0"/>
        <w:rPr>
          <w:ins w:id="29" w:author="Fangyi Rao" w:date="2013-08-19T16:43:00Z"/>
        </w:rPr>
      </w:pPr>
      <w:ins w:id="30" w:author="Fangyi Rao" w:date="2013-08-19T16:43:00Z">
        <w:r>
          <w:t xml:space="preserve">Case 1: Executable model file has AMI_Init, AMI_GetWave and </w:t>
        </w:r>
        <w:proofErr w:type="spellStart"/>
        <w:r>
          <w:t>AMI_Close</w:t>
        </w:r>
        <w:proofErr w:type="spellEnd"/>
        <w:r>
          <w:t>.</w:t>
        </w:r>
      </w:ins>
    </w:p>
    <w:p w:rsidR="00111B9B" w:rsidRDefault="00111B9B" w:rsidP="00111B9B">
      <w:pPr>
        <w:pStyle w:val="ListContinue2"/>
        <w:spacing w:after="80"/>
        <w:rPr>
          <w:ins w:id="31" w:author="Fangyi Rao" w:date="2013-08-19T16:43:00Z"/>
        </w:rPr>
      </w:pPr>
      <w:ins w:id="32" w:author="Fangyi Rao" w:date="2013-08-19T16:43:00Z">
        <w:r>
          <w:t xml:space="preserve">Case 2: Executable model file has AMI_Init and </w:t>
        </w:r>
        <w:proofErr w:type="spellStart"/>
        <w:r>
          <w:t>AMI_Close</w:t>
        </w:r>
        <w:proofErr w:type="spellEnd"/>
        <w:r>
          <w:t>.</w:t>
        </w:r>
        <w:r>
          <w:t>”</w:t>
        </w:r>
      </w:ins>
    </w:p>
    <w:p w:rsidR="00111B9B" w:rsidRDefault="00111B9B" w:rsidP="00111B9B">
      <w:pPr>
        <w:pStyle w:val="ListContinue2"/>
        <w:spacing w:after="80"/>
        <w:ind w:left="0"/>
        <w:rPr>
          <w:ins w:id="33" w:author="Fangyi Rao" w:date="2013-08-19T16:44:00Z"/>
        </w:rPr>
        <w:pPrChange w:id="34" w:author="Fangyi Rao" w:date="2013-08-19T16:44:00Z">
          <w:pPr>
            <w:pStyle w:val="ListContinue2"/>
            <w:spacing w:after="80"/>
          </w:pPr>
        </w:pPrChange>
      </w:pPr>
    </w:p>
    <w:p w:rsidR="00111B9B" w:rsidRDefault="00111B9B" w:rsidP="00111B9B">
      <w:pPr>
        <w:pStyle w:val="ListContinue2"/>
        <w:spacing w:after="80"/>
        <w:ind w:left="0"/>
        <w:rPr>
          <w:ins w:id="35" w:author="Fangyi Rao" w:date="2013-08-19T16:44:00Z"/>
        </w:rPr>
        <w:pPrChange w:id="36" w:author="Fangyi Rao" w:date="2013-08-19T16:44:00Z">
          <w:pPr>
            <w:pStyle w:val="ListContinue2"/>
            <w:spacing w:after="80"/>
          </w:pPr>
        </w:pPrChange>
      </w:pPr>
      <w:ins w:id="37" w:author="Fangyi Rao" w:date="2013-08-19T16:44:00Z">
        <w:r>
          <w:t>with</w:t>
        </w:r>
      </w:ins>
    </w:p>
    <w:p w:rsidR="00111B9B" w:rsidRDefault="00111B9B" w:rsidP="00111B9B">
      <w:pPr>
        <w:pStyle w:val="ListContinue2"/>
        <w:spacing w:after="80"/>
        <w:ind w:left="0"/>
        <w:rPr>
          <w:ins w:id="38" w:author="Fangyi Rao" w:date="2013-08-19T16:44:00Z"/>
        </w:rPr>
        <w:pPrChange w:id="39" w:author="Fangyi Rao" w:date="2013-08-19T16:44:00Z">
          <w:pPr>
            <w:pStyle w:val="ListContinue2"/>
            <w:spacing w:after="80"/>
          </w:pPr>
        </w:pPrChange>
      </w:pPr>
    </w:p>
    <w:p w:rsidR="00111B9B" w:rsidRDefault="00111B9B" w:rsidP="00111B9B">
      <w:pPr>
        <w:spacing w:after="80"/>
        <w:rPr>
          <w:ins w:id="40" w:author="Fangyi Rao" w:date="2013-08-19T16:44:00Z"/>
        </w:rPr>
      </w:pPr>
      <w:ins w:id="41" w:author="Fangyi Rao" w:date="2013-08-19T16:44:00Z">
        <w:r>
          <w:t>“The five</w:t>
        </w:r>
        <w:r>
          <w:t xml:space="preserve"> functions can be included in the executable model </w:t>
        </w:r>
        <w:r>
          <w:t>file in one of the following four</w:t>
        </w:r>
        <w:r>
          <w:t xml:space="preserve"> combinations:</w:t>
        </w:r>
      </w:ins>
    </w:p>
    <w:p w:rsidR="00111B9B" w:rsidRDefault="00111B9B" w:rsidP="00111B9B">
      <w:pPr>
        <w:pStyle w:val="ListContinue2"/>
        <w:spacing w:after="0"/>
        <w:rPr>
          <w:ins w:id="42" w:author="Fangyi Rao" w:date="2013-08-19T16:44:00Z"/>
        </w:rPr>
      </w:pPr>
      <w:ins w:id="43" w:author="Fangyi Rao" w:date="2013-08-19T16:44:00Z">
        <w:r>
          <w:t xml:space="preserve">Case 1: Executable model file has AMI_Init, AMI_GetWave and </w:t>
        </w:r>
        <w:proofErr w:type="spellStart"/>
        <w:r>
          <w:t>AMI_Close</w:t>
        </w:r>
        <w:proofErr w:type="spellEnd"/>
        <w:r>
          <w:t>.</w:t>
        </w:r>
      </w:ins>
    </w:p>
    <w:p w:rsidR="00111B9B" w:rsidRDefault="00111B9B" w:rsidP="00111B9B">
      <w:pPr>
        <w:pStyle w:val="ListContinue2"/>
        <w:spacing w:after="80"/>
        <w:rPr>
          <w:ins w:id="44" w:author="Fangyi Rao" w:date="2013-08-19T16:44:00Z"/>
        </w:rPr>
      </w:pPr>
      <w:ins w:id="45" w:author="Fangyi Rao" w:date="2013-08-19T16:44:00Z">
        <w:r>
          <w:t xml:space="preserve">Case 2: Executable model file has AMI_Init and </w:t>
        </w:r>
        <w:proofErr w:type="spellStart"/>
        <w:r>
          <w:t>AMI_Close</w:t>
        </w:r>
        <w:proofErr w:type="spellEnd"/>
        <w:r>
          <w:t>.</w:t>
        </w:r>
      </w:ins>
    </w:p>
    <w:p w:rsidR="00111B9B" w:rsidRDefault="00111B9B" w:rsidP="00111B9B">
      <w:pPr>
        <w:pStyle w:val="ListContinue2"/>
        <w:spacing w:after="0"/>
        <w:rPr>
          <w:ins w:id="46" w:author="Fangyi Rao" w:date="2013-08-19T16:44:00Z"/>
        </w:rPr>
      </w:pPr>
      <w:ins w:id="47" w:author="Fangyi Rao" w:date="2013-08-19T16:44:00Z">
        <w:r>
          <w:t>Case 3</w:t>
        </w:r>
        <w:r>
          <w:t xml:space="preserve">: Executable model file has </w:t>
        </w:r>
      </w:ins>
      <w:proofErr w:type="spellStart"/>
      <w:ins w:id="48" w:author="Fangyi Rao" w:date="2013-08-19T16:45:00Z">
        <w:r>
          <w:t>AMI_Resolve</w:t>
        </w:r>
        <w:proofErr w:type="spellEnd"/>
        <w:r>
          <w:t xml:space="preserve">, </w:t>
        </w:r>
        <w:proofErr w:type="spellStart"/>
        <w:r>
          <w:t>AMI_Resolve_Close</w:t>
        </w:r>
        <w:proofErr w:type="spellEnd"/>
        <w:r>
          <w:t xml:space="preserve">, </w:t>
        </w:r>
      </w:ins>
      <w:ins w:id="49" w:author="Fangyi Rao" w:date="2013-08-19T16:44:00Z">
        <w:r>
          <w:t xml:space="preserve">AMI_Init, AMI_GetWave and </w:t>
        </w:r>
        <w:proofErr w:type="spellStart"/>
        <w:r>
          <w:t>AMI_Close</w:t>
        </w:r>
        <w:proofErr w:type="spellEnd"/>
        <w:r>
          <w:t>.</w:t>
        </w:r>
      </w:ins>
    </w:p>
    <w:p w:rsidR="00111B9B" w:rsidRDefault="00111B9B" w:rsidP="00111B9B">
      <w:pPr>
        <w:pStyle w:val="ListContinue2"/>
        <w:spacing w:after="80"/>
        <w:rPr>
          <w:ins w:id="50" w:author="Fangyi Rao" w:date="2013-08-19T16:44:00Z"/>
        </w:rPr>
      </w:pPr>
      <w:ins w:id="51" w:author="Fangyi Rao" w:date="2013-08-19T16:44:00Z">
        <w:r>
          <w:t>Case 4</w:t>
        </w:r>
        <w:r>
          <w:t xml:space="preserve">: Executable model file has </w:t>
        </w:r>
      </w:ins>
      <w:proofErr w:type="spellStart"/>
      <w:ins w:id="52" w:author="Fangyi Rao" w:date="2013-08-19T16:46:00Z">
        <w:r>
          <w:t>AMI_Resolve</w:t>
        </w:r>
        <w:proofErr w:type="spellEnd"/>
        <w:r>
          <w:t xml:space="preserve">, </w:t>
        </w:r>
        <w:proofErr w:type="spellStart"/>
        <w:r>
          <w:t>AMI_Resolve_Close</w:t>
        </w:r>
        <w:proofErr w:type="spellEnd"/>
        <w:r>
          <w:t xml:space="preserve">, </w:t>
        </w:r>
      </w:ins>
      <w:ins w:id="53" w:author="Fangyi Rao" w:date="2013-08-19T16:44:00Z">
        <w:r>
          <w:t xml:space="preserve">AMI_Init and </w:t>
        </w:r>
        <w:proofErr w:type="spellStart"/>
        <w:r>
          <w:t>AMI_Close</w:t>
        </w:r>
        <w:proofErr w:type="spellEnd"/>
        <w:r>
          <w:t>.</w:t>
        </w:r>
      </w:ins>
      <w:ins w:id="54" w:author="Fangyi Rao" w:date="2013-08-19T16:46:00Z">
        <w:r>
          <w:t>”</w:t>
        </w:r>
      </w:ins>
    </w:p>
    <w:p w:rsidR="00111B9B" w:rsidRDefault="00111B9B" w:rsidP="00111B9B">
      <w:pPr>
        <w:pStyle w:val="ListContinue2"/>
        <w:spacing w:after="80"/>
        <w:rPr>
          <w:ins w:id="55" w:author="Fangyi Rao" w:date="2013-08-19T16:44:00Z"/>
        </w:rPr>
      </w:pPr>
    </w:p>
    <w:p w:rsidR="00111B9B" w:rsidRDefault="00111B9B" w:rsidP="00111B9B">
      <w:pPr>
        <w:pStyle w:val="ListContinue2"/>
        <w:spacing w:after="80"/>
        <w:ind w:left="0"/>
        <w:rPr>
          <w:ins w:id="56" w:author="Fangyi Rao" w:date="2013-08-19T16:43:00Z"/>
        </w:rPr>
        <w:pPrChange w:id="57" w:author="Fangyi Rao" w:date="2013-08-19T16:44:00Z">
          <w:pPr>
            <w:pStyle w:val="ListContinue2"/>
            <w:spacing w:after="80"/>
          </w:pPr>
        </w:pPrChange>
      </w:pPr>
    </w:p>
    <w:p w:rsidR="00111B9B" w:rsidRDefault="00111B9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</w:t>
      </w:r>
      <w:r w:rsidR="005033FB">
        <w:rPr>
          <w:rFonts w:ascii="Times New Roman" w:hAnsi="Times New Roman" w:cs="Times New Roman"/>
          <w:sz w:val="24"/>
          <w:szCs w:val="24"/>
        </w:rPr>
        <w:t>.</w:t>
      </w:r>
      <w:ins w:id="58" w:author="Fangyi Rao" w:date="2013-08-19T16:58:00Z">
        <w:r w:rsidR="0017049B">
          <w:rPr>
            <w:rFonts w:ascii="Times New Roman" w:hAnsi="Times New Roman" w:cs="Times New Roman"/>
            <w:sz w:val="24"/>
            <w:szCs w:val="24"/>
          </w:rPr>
          <w:t>2.</w:t>
        </w:r>
      </w:ins>
      <w:r w:rsidR="005033F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add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Function:</w:t>
      </w:r>
      <w:r w:rsidRPr="00C70E40">
        <w:rPr>
          <w:rFonts w:ascii="Times New Roman" w:hAnsi="Times New Roman" w:cs="Times New Roman"/>
          <w:sz w:val="24"/>
          <w:szCs w:val="24"/>
        </w:rPr>
        <w:tab/>
      </w:r>
      <w:bookmarkStart w:id="59" w:name="AMI_GetWave"/>
      <w:proofErr w:type="spellStart"/>
      <w:r w:rsidRPr="00C70E40">
        <w:rPr>
          <w:rFonts w:ascii="Times New Roman" w:hAnsi="Times New Roman" w:cs="Times New Roman"/>
          <w:b/>
          <w:sz w:val="24"/>
          <w:szCs w:val="24"/>
        </w:rPr>
        <w:t>AMI_</w:t>
      </w:r>
      <w:bookmarkEnd w:id="59"/>
      <w:r w:rsidRPr="00C70E40">
        <w:rPr>
          <w:rFonts w:ascii="Times New Roman" w:hAnsi="Times New Roman" w:cs="Times New Roman"/>
          <w:b/>
          <w:sz w:val="24"/>
          <w:szCs w:val="24"/>
        </w:rPr>
        <w:t>Resolve</w:t>
      </w:r>
      <w:proofErr w:type="spellEnd"/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b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ab/>
        <w:t>No</w:t>
      </w:r>
    </w:p>
    <w:p w:rsidR="0082653F" w:rsidRPr="001A2651" w:rsidRDefault="001A2651" w:rsidP="001A2651">
      <w:pPr>
        <w:pStyle w:val="Keyword"/>
        <w:spacing w:before="0" w:after="80"/>
        <w:rPr>
          <w:rFonts w:ascii="Courier New" w:hAnsi="Courier New" w:cs="Courier New"/>
          <w:b/>
          <w:sz w:val="20"/>
          <w:szCs w:val="20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Declaration:</w:t>
      </w:r>
      <w:r w:rsidRPr="00A64CC4">
        <w:rPr>
          <w:rFonts w:ascii="Courier New" w:hAnsi="Courier New" w:cs="Courier New"/>
          <w:i/>
          <w:sz w:val="20"/>
          <w:szCs w:val="20"/>
        </w:rPr>
        <w:tab/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AMI_Resolve</w:t>
      </w:r>
      <w:proofErr w:type="spellEnd"/>
      <w:r w:rsidR="003F103A" w:rsidRPr="001A2651" w:rsidDel="003F103A">
        <w:rPr>
          <w:rFonts w:ascii="Courier New" w:hAnsi="Courier New" w:cs="Courier New"/>
          <w:iCs/>
          <w:sz w:val="20"/>
          <w:szCs w:val="20"/>
        </w:rPr>
        <w:t xml:space="preserve"> </w:t>
      </w:r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(double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bit_time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 </w:t>
      </w:r>
      <w:proofErr w:type="gramStart"/>
      <w:r w:rsidR="0082653F" w:rsidRPr="001A2651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 *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AMI_parameters_in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</w:t>
      </w:r>
      <w:proofErr w:type="gramStart"/>
      <w:r w:rsidR="00C70E40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C70E40">
        <w:rPr>
          <w:rFonts w:ascii="Courier New" w:hAnsi="Courier New" w:cs="Courier New"/>
          <w:iCs/>
          <w:sz w:val="20"/>
          <w:szCs w:val="20"/>
        </w:rPr>
        <w:t xml:space="preserve"> ** </w:t>
      </w:r>
      <w:proofErr w:type="spellStart"/>
      <w:r w:rsidR="00C70E40">
        <w:rPr>
          <w:rFonts w:ascii="Courier New" w:hAnsi="Courier New" w:cs="Courier New"/>
          <w:iCs/>
          <w:sz w:val="20"/>
          <w:szCs w:val="20"/>
        </w:rPr>
        <w:t>AMI_param</w:t>
      </w:r>
      <w:r w:rsidR="0082653F" w:rsidRPr="001A2651">
        <w:rPr>
          <w:rFonts w:ascii="Courier New" w:hAnsi="Courier New" w:cs="Courier New"/>
          <w:iCs/>
          <w:sz w:val="20"/>
          <w:szCs w:val="20"/>
        </w:rPr>
        <w:t>ters_out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);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Pr="00C70E40" w:rsidRDefault="00C70E40" w:rsidP="00605A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Arguments: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bit_time</w:t>
      </w:r>
      <w:proofErr w:type="spellEnd"/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argument, in sec</w:t>
      </w:r>
      <w:r w:rsidR="00D37B68">
        <w:rPr>
          <w:rFonts w:ascii="Times New Roman" w:hAnsi="Times New Roman" w:cs="Times New Roman"/>
          <w:sz w:val="24"/>
          <w:szCs w:val="24"/>
        </w:rPr>
        <w:t>ond</w:t>
      </w:r>
      <w:r w:rsidR="0082653F" w:rsidRPr="0082653F">
        <w:rPr>
          <w:rFonts w:ascii="Times New Roman" w:hAnsi="Times New Roman" w:cs="Times New Roman"/>
          <w:sz w:val="24"/>
          <w:szCs w:val="24"/>
        </w:rPr>
        <w:t>, equals 1/data rate</w:t>
      </w:r>
      <w:r w:rsidR="00E452B9">
        <w:rPr>
          <w:rFonts w:ascii="Times New Roman" w:hAnsi="Times New Roman" w:cs="Times New Roman"/>
          <w:sz w:val="24"/>
          <w:szCs w:val="24"/>
        </w:rPr>
        <w:t>.</w:t>
      </w: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AMI_parameters_in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</w:t>
      </w:r>
      <w:r w:rsidR="003B7977">
        <w:rPr>
          <w:rFonts w:ascii="Times New Roman" w:hAnsi="Times New Roman" w:cs="Times New Roman"/>
          <w:sz w:val="24"/>
          <w:szCs w:val="24"/>
        </w:rPr>
        <w:t>.</w:t>
      </w:r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 xml:space="preserve">The format </w:t>
      </w:r>
      <w:r w:rsidR="004505EE">
        <w:rPr>
          <w:rFonts w:ascii="Times New Roman" w:hAnsi="Times New Roman" w:cs="Times New Roman"/>
          <w:sz w:val="24"/>
          <w:szCs w:val="24"/>
        </w:rPr>
        <w:t xml:space="preserve">and content </w:t>
      </w:r>
      <w:r w:rsidR="00AA77EA" w:rsidRPr="00E452B9">
        <w:rPr>
          <w:rFonts w:ascii="Times New Roman" w:hAnsi="Times New Roman" w:cs="Times New Roman"/>
          <w:sz w:val="24"/>
          <w:szCs w:val="24"/>
        </w:rPr>
        <w:t xml:space="preserve">of this string </w:t>
      </w:r>
      <w:r w:rsidR="004505EE">
        <w:rPr>
          <w:rFonts w:ascii="Times New Roman" w:hAnsi="Times New Roman" w:cs="Times New Roman"/>
          <w:sz w:val="24"/>
          <w:szCs w:val="24"/>
        </w:rPr>
        <w:t>are</w:t>
      </w:r>
      <w:r w:rsidR="00AA77EA" w:rsidRPr="00E452B9">
        <w:rPr>
          <w:rFonts w:ascii="Times New Roman" w:hAnsi="Times New Roman" w:cs="Times New Roman"/>
          <w:sz w:val="24"/>
          <w:szCs w:val="24"/>
        </w:rPr>
        <w:t xml:space="preserve">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AMI_parameters_in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AMI_parameters_out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r w:rsidR="0082653F" w:rsidRPr="0082653F">
        <w:rPr>
          <w:rFonts w:ascii="Times New Roman" w:hAnsi="Times New Roman" w:cs="Times New Roman"/>
          <w:sz w:val="24"/>
          <w:szCs w:val="24"/>
        </w:rPr>
        <w:t>utput argument, pointer to a string that contains name-value pairs of dependent parameters</w:t>
      </w:r>
      <w:r w:rsidR="004D799E">
        <w:rPr>
          <w:rFonts w:ascii="Times New Roman" w:hAnsi="Times New Roman" w:cs="Times New Roman"/>
          <w:sz w:val="24"/>
          <w:szCs w:val="24"/>
        </w:rPr>
        <w:t xml:space="preserve"> of Usage Dep</w:t>
      </w:r>
      <w:r w:rsidR="00E452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>The format of this st</w:t>
      </w:r>
      <w:r w:rsidR="00C03E7C">
        <w:rPr>
          <w:rFonts w:ascii="Times New Roman" w:hAnsi="Times New Roman" w:cs="Times New Roman"/>
          <w:sz w:val="24"/>
          <w:szCs w:val="24"/>
        </w:rPr>
        <w:t xml:space="preserve">ring is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B1" w:rsidRDefault="008661B1" w:rsidP="005033FB">
      <w:pPr>
        <w:pStyle w:val="Keyword"/>
        <w:spacing w:before="0" w:after="80"/>
        <w:rPr>
          <w:rFonts w:ascii="Times New Roman" w:hAnsi="Times New Roman" w:cs="Times New Roman"/>
          <w:i/>
          <w:sz w:val="24"/>
          <w:szCs w:val="24"/>
        </w:rPr>
      </w:pPr>
    </w:p>
    <w:p w:rsidR="005033FB" w:rsidRPr="00C70E40" w:rsidRDefault="005033FB" w:rsidP="005033FB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Function:</w:t>
      </w:r>
      <w:r w:rsidRPr="00C70E4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70E40">
        <w:rPr>
          <w:rFonts w:ascii="Times New Roman" w:hAnsi="Times New Roman" w:cs="Times New Roman"/>
          <w:b/>
          <w:sz w:val="24"/>
          <w:szCs w:val="24"/>
        </w:rPr>
        <w:t>AMI_Resolve</w:t>
      </w:r>
      <w:r>
        <w:rPr>
          <w:rFonts w:ascii="Times New Roman" w:hAnsi="Times New Roman" w:cs="Times New Roman"/>
          <w:b/>
          <w:sz w:val="24"/>
          <w:szCs w:val="24"/>
        </w:rPr>
        <w:t>_Close</w:t>
      </w:r>
      <w:proofErr w:type="spellEnd"/>
    </w:p>
    <w:p w:rsidR="005033FB" w:rsidRPr="00C70E40" w:rsidRDefault="005033FB" w:rsidP="005033FB">
      <w:pPr>
        <w:pStyle w:val="Keyword"/>
        <w:spacing w:before="0" w:after="80"/>
        <w:rPr>
          <w:rFonts w:ascii="Times New Roman" w:hAnsi="Times New Roman" w:cs="Times New Roman"/>
          <w:b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Required:</w:t>
      </w:r>
      <w:r w:rsidR="00712938">
        <w:rPr>
          <w:rFonts w:ascii="Times New Roman" w:hAnsi="Times New Roman" w:cs="Times New Roman"/>
          <w:sz w:val="24"/>
          <w:szCs w:val="24"/>
        </w:rPr>
        <w:tab/>
        <w:t>Yes i</w:t>
      </w:r>
      <w:r>
        <w:rPr>
          <w:rFonts w:ascii="Times New Roman" w:hAnsi="Times New Roman" w:cs="Times New Roman"/>
          <w:sz w:val="24"/>
          <w:szCs w:val="24"/>
        </w:rPr>
        <w:t xml:space="preserve">f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exists</w:t>
      </w:r>
    </w:p>
    <w:p w:rsidR="005033FB" w:rsidRPr="001A2651" w:rsidRDefault="005033FB" w:rsidP="00E953A7">
      <w:pPr>
        <w:pStyle w:val="Keyword"/>
        <w:spacing w:before="0" w:after="80"/>
        <w:rPr>
          <w:rFonts w:ascii="Courier New" w:hAnsi="Courier New" w:cs="Courier New"/>
          <w:sz w:val="20"/>
          <w:szCs w:val="20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Declaration:</w:t>
      </w:r>
      <w:r w:rsidRPr="00A64CC4">
        <w:rPr>
          <w:rFonts w:ascii="Courier New" w:hAnsi="Courier New" w:cs="Courier New"/>
          <w:i/>
          <w:sz w:val="20"/>
          <w:szCs w:val="20"/>
        </w:rPr>
        <w:tab/>
      </w:r>
      <w:proofErr w:type="spellStart"/>
      <w:r w:rsidRPr="001A2651">
        <w:rPr>
          <w:rFonts w:ascii="Courier New" w:hAnsi="Courier New" w:cs="Courier New"/>
          <w:iCs/>
          <w:sz w:val="20"/>
          <w:szCs w:val="20"/>
        </w:rPr>
        <w:t>AMI_Resolve</w:t>
      </w:r>
      <w:r>
        <w:rPr>
          <w:rFonts w:ascii="Courier New" w:hAnsi="Courier New" w:cs="Courier New"/>
          <w:iCs/>
          <w:sz w:val="20"/>
          <w:szCs w:val="20"/>
        </w:rPr>
        <w:t>_Close</w:t>
      </w:r>
      <w:proofErr w:type="spellEnd"/>
      <w:r w:rsidRPr="001A2651" w:rsidDel="003F103A">
        <w:rPr>
          <w:rFonts w:ascii="Courier New" w:hAnsi="Courier New" w:cs="Courier New"/>
          <w:iCs/>
          <w:sz w:val="20"/>
          <w:szCs w:val="20"/>
        </w:rPr>
        <w:t xml:space="preserve"> </w:t>
      </w:r>
      <w:r w:rsidRPr="001A2651">
        <w:rPr>
          <w:rFonts w:ascii="Courier New" w:hAnsi="Courier New" w:cs="Courier New"/>
          <w:iCs/>
          <w:sz w:val="20"/>
          <w:szCs w:val="20"/>
        </w:rPr>
        <w:t>(</w:t>
      </w:r>
      <w:r>
        <w:rPr>
          <w:rFonts w:ascii="Courier New" w:hAnsi="Courier New" w:cs="Courier New"/>
          <w:iCs/>
          <w:sz w:val="20"/>
          <w:szCs w:val="20"/>
        </w:rPr>
        <w:t xml:space="preserve">char * </w:t>
      </w:r>
      <w:proofErr w:type="spellStart"/>
      <w:r>
        <w:rPr>
          <w:rFonts w:ascii="Courier New" w:hAnsi="Courier New" w:cs="Courier New"/>
          <w:iCs/>
          <w:sz w:val="20"/>
          <w:szCs w:val="20"/>
        </w:rPr>
        <w:t>AMI_param</w:t>
      </w:r>
      <w:r w:rsidRPr="001A2651">
        <w:rPr>
          <w:rFonts w:ascii="Courier New" w:hAnsi="Courier New" w:cs="Courier New"/>
          <w:iCs/>
          <w:sz w:val="20"/>
          <w:szCs w:val="20"/>
        </w:rPr>
        <w:t>ters_out</w:t>
      </w:r>
      <w:proofErr w:type="spellEnd"/>
      <w:r w:rsidRPr="001A2651">
        <w:rPr>
          <w:rFonts w:ascii="Courier New" w:hAnsi="Courier New" w:cs="Courier New"/>
          <w:iCs/>
          <w:sz w:val="20"/>
          <w:szCs w:val="20"/>
        </w:rPr>
        <w:t>);</w:t>
      </w: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Pr="00C70E40" w:rsidRDefault="005033FB" w:rsidP="005033F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Arguments: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AMI_parameters_out</w:t>
      </w:r>
      <w:proofErr w:type="spellEnd"/>
      <w:r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82653F">
        <w:rPr>
          <w:rFonts w:ascii="Times New Roman" w:hAnsi="Times New Roman" w:cs="Times New Roman"/>
          <w:sz w:val="24"/>
          <w:szCs w:val="24"/>
        </w:rPr>
        <w:t>ointer</w:t>
      </w:r>
      <w:r>
        <w:rPr>
          <w:rFonts w:ascii="Times New Roman" w:hAnsi="Times New Roman" w:cs="Times New Roman"/>
          <w:sz w:val="24"/>
          <w:szCs w:val="24"/>
        </w:rPr>
        <w:t xml:space="preserve"> returned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61B1" w:rsidRDefault="008661B1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</w:t>
      </w:r>
      <w:ins w:id="60" w:author="Fangyi Rao" w:date="2013-08-19T16:59:00Z">
        <w:r w:rsidR="0017049B">
          <w:rPr>
            <w:rFonts w:ascii="Times New Roman" w:hAnsi="Times New Roman" w:cs="Times New Roman"/>
            <w:sz w:val="24"/>
            <w:szCs w:val="24"/>
          </w:rPr>
          <w:t>.3</w:t>
        </w:r>
      </w:ins>
      <w:del w:id="61" w:author="Fangyi Rao" w:date="2013-08-19T16:59:00Z">
        <w:r w:rsidDel="0017049B">
          <w:rPr>
            <w:rFonts w:ascii="Times New Roman" w:hAnsi="Times New Roman" w:cs="Times New Roman"/>
            <w:sz w:val="24"/>
            <w:szCs w:val="24"/>
          </w:rPr>
          <w:delText>A</w:delText>
        </w:r>
      </w:del>
      <w:r>
        <w:rPr>
          <w:rFonts w:ascii="Times New Roman" w:hAnsi="Times New Roman" w:cs="Times New Roman"/>
          <w:sz w:val="24"/>
          <w:szCs w:val="24"/>
        </w:rPr>
        <w:t>, add:</w:t>
      </w:r>
    </w:p>
    <w:p w:rsidR="00AA77EA" w:rsidRDefault="00AA77EA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under “Usage”</w:t>
      </w: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E953A7">
        <w:rPr>
          <w:rFonts w:ascii="Times New Roman" w:hAnsi="Times New Roman" w:cs="Times New Roman"/>
          <w:b/>
          <w:sz w:val="24"/>
          <w:szCs w:val="24"/>
        </w:rPr>
        <w:t>Dep</w:t>
      </w:r>
      <w:proofErr w:type="spellEnd"/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Parameter value is </w:t>
      </w:r>
      <w:r w:rsidR="00FF6303">
        <w:rPr>
          <w:rFonts w:ascii="Times New Roman" w:hAnsi="Times New Roman" w:cs="Times New Roman"/>
          <w:sz w:val="24"/>
          <w:szCs w:val="24"/>
        </w:rPr>
        <w:t xml:space="preserve">to be </w:t>
      </w:r>
      <w:r>
        <w:rPr>
          <w:rFonts w:ascii="Times New Roman" w:hAnsi="Times New Roman" w:cs="Times New Roman"/>
          <w:sz w:val="24"/>
          <w:szCs w:val="24"/>
        </w:rPr>
        <w:t xml:space="preserve">assigned by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function”</w:t>
      </w: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048" w:rsidRDefault="00FE0420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in Section 10</w:t>
      </w:r>
      <w:ins w:id="62" w:author="Fangyi Rao" w:date="2013-08-19T17:00:00Z">
        <w:r w:rsidR="0017049B">
          <w:rPr>
            <w:rFonts w:ascii="Times New Roman" w:hAnsi="Times New Roman" w:cs="Times New Roman"/>
            <w:sz w:val="24"/>
            <w:szCs w:val="24"/>
          </w:rPr>
          <w:t>.3</w:t>
        </w:r>
      </w:ins>
      <w:del w:id="63" w:author="Fangyi Rao" w:date="2013-08-19T17:00:00Z">
        <w:r w:rsidDel="0017049B">
          <w:rPr>
            <w:rFonts w:ascii="Times New Roman" w:hAnsi="Times New Roman" w:cs="Times New Roman"/>
            <w:sz w:val="24"/>
            <w:szCs w:val="24"/>
          </w:rPr>
          <w:delText>A</w:delText>
        </w:r>
      </w:del>
      <w:r>
        <w:rPr>
          <w:rFonts w:ascii="Times New Roman" w:hAnsi="Times New Roman" w:cs="Times New Roman"/>
          <w:sz w:val="24"/>
          <w:szCs w:val="24"/>
        </w:rPr>
        <w:t>, r</w:t>
      </w:r>
      <w:r w:rsidR="00446048">
        <w:rPr>
          <w:rFonts w:ascii="Times New Roman" w:hAnsi="Times New Roman" w:cs="Times New Roman"/>
          <w:sz w:val="24"/>
          <w:szCs w:val="24"/>
        </w:rPr>
        <w:t>eplace</w:t>
      </w:r>
    </w:p>
    <w:p w:rsidR="00446048" w:rsidRDefault="00446048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048" w:rsidRPr="00446048" w:rsidRDefault="00446048" w:rsidP="00446048">
      <w:pPr>
        <w:pStyle w:val="Default"/>
        <w:rPr>
          <w:sz w:val="23"/>
          <w:szCs w:val="23"/>
        </w:rPr>
      </w:pPr>
      <w:r>
        <w:t>“</w:t>
      </w:r>
      <w:r w:rsidRPr="00446048">
        <w:rPr>
          <w:b/>
          <w:bCs/>
          <w:sz w:val="23"/>
          <w:szCs w:val="23"/>
        </w:rPr>
        <w:t xml:space="preserve">Out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value is coming from the AMI model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>InOut</w:t>
      </w:r>
      <w:proofErr w:type="spellEnd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value is a required input to the AMI model. The AMI model may return a different value.</w:t>
      </w:r>
      <w:r>
        <w:rPr>
          <w:rFonts w:ascii="Times New Roman" w:hAnsi="Times New Roman" w:cs="Times New Roman"/>
          <w:color w:val="000000"/>
          <w:sz w:val="23"/>
          <w:szCs w:val="23"/>
        </w:rPr>
        <w:t>”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with</w:t>
      </w:r>
      <w:proofErr w:type="gramEnd"/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pStyle w:val="Default"/>
        <w:rPr>
          <w:sz w:val="23"/>
          <w:szCs w:val="23"/>
        </w:rPr>
      </w:pPr>
      <w:r>
        <w:t>“</w:t>
      </w:r>
      <w:r w:rsidRPr="00446048">
        <w:rPr>
          <w:b/>
          <w:bCs/>
          <w:sz w:val="23"/>
          <w:szCs w:val="23"/>
        </w:rPr>
        <w:t xml:space="preserve">Out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</w:t>
      </w:r>
      <w:r>
        <w:rPr>
          <w:rFonts w:ascii="Times New Roman" w:hAnsi="Times New Roman" w:cs="Times New Roman"/>
          <w:color w:val="000000"/>
          <w:sz w:val="23"/>
          <w:szCs w:val="23"/>
        </w:rPr>
        <w:t>lue is coming from the AMI_Init and/or AMI_GetWave functions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>InOut</w:t>
      </w:r>
      <w:proofErr w:type="spellEnd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473411" w:rsidRDefault="00446048" w:rsidP="00473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value is a required input to the AMI model. The AMI</w:t>
      </w:r>
      <w:r>
        <w:rPr>
          <w:rFonts w:ascii="Times New Roman" w:hAnsi="Times New Roman" w:cs="Times New Roman"/>
          <w:color w:val="000000"/>
          <w:sz w:val="23"/>
          <w:szCs w:val="23"/>
        </w:rPr>
        <w:t>_Init and/or AMI_GetWave functions</w:t>
      </w:r>
      <w:r w:rsidRPr="00446048">
        <w:rPr>
          <w:rFonts w:ascii="Times New Roman" w:hAnsi="Times New Roman" w:cs="Times New Roman"/>
          <w:color w:val="000000"/>
          <w:sz w:val="23"/>
          <w:szCs w:val="23"/>
        </w:rPr>
        <w:t xml:space="preserve"> may return a different value.</w:t>
      </w:r>
      <w:r>
        <w:rPr>
          <w:rFonts w:ascii="Times New Roman" w:hAnsi="Times New Roman" w:cs="Times New Roman"/>
          <w:color w:val="000000"/>
          <w:sz w:val="23"/>
          <w:szCs w:val="23"/>
        </w:rPr>
        <w:t>”</w:t>
      </w:r>
    </w:p>
    <w:p w:rsidR="00473411" w:rsidRDefault="00473411" w:rsidP="00473411">
      <w:pPr>
        <w:spacing w:after="0" w:line="240" w:lineRule="auto"/>
        <w:rPr>
          <w:b/>
          <w:bCs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Add to “</w:t>
      </w:r>
      <w:r>
        <w:rPr>
          <w:b/>
          <w:bCs/>
          <w:sz w:val="23"/>
          <w:szCs w:val="23"/>
        </w:rPr>
        <w:t>RESERVED PARAMETERS REFERENCE”</w:t>
      </w:r>
    </w:p>
    <w:p w:rsidR="00473411" w:rsidRDefault="00473411" w:rsidP="00473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A46" w:rsidRPr="00C70E40" w:rsidRDefault="00AA5A46" w:rsidP="00AA5A46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Parameter: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C70E40">
        <w:rPr>
          <w:rFonts w:ascii="Times New Roman" w:hAnsi="Times New Roman" w:cs="Times New Roman"/>
          <w:b/>
          <w:bCs/>
          <w:sz w:val="24"/>
          <w:szCs w:val="24"/>
        </w:rPr>
        <w:t>Resolve_Exists</w:t>
      </w:r>
      <w:proofErr w:type="spellEnd"/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>        No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Descriptors</w:t>
      </w:r>
      <w:r w:rsidRPr="00C70E40">
        <w:rPr>
          <w:rFonts w:ascii="Times New Roman" w:hAnsi="Times New Roman" w:cs="Times New Roman"/>
          <w:sz w:val="24"/>
          <w:szCs w:val="24"/>
        </w:rPr>
        <w:t>:</w:t>
      </w:r>
    </w:p>
    <w:p w:rsidR="00AA5A46" w:rsidRPr="00C70E40" w:rsidRDefault="00AA5A46" w:rsidP="00AA5A46">
      <w:pPr>
        <w:pStyle w:val="ListContinue"/>
        <w:spacing w:after="0"/>
      </w:pPr>
      <w:r w:rsidRPr="00C70E40">
        <w:t>Usage:                   Info</w:t>
      </w:r>
    </w:p>
    <w:p w:rsidR="00AA5A46" w:rsidRPr="00C70E40" w:rsidRDefault="00AA5A46" w:rsidP="00AA5A46">
      <w:pPr>
        <w:pStyle w:val="ListContinue"/>
        <w:spacing w:after="0"/>
        <w:rPr>
          <w:b/>
          <w:bCs/>
        </w:rPr>
      </w:pPr>
      <w:r w:rsidRPr="00C70E40">
        <w:t>Type:                     Boolean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 xml:space="preserve">Format:                  Value 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>Default:</w:t>
      </w:r>
      <w:r w:rsidRPr="00C70E40">
        <w:rPr>
          <w:i/>
          <w:iCs/>
        </w:rPr>
        <w:t xml:space="preserve">                 </w:t>
      </w:r>
      <w:r w:rsidRPr="00C70E40">
        <w:t>&lt;</w:t>
      </w:r>
      <w:proofErr w:type="spellStart"/>
      <w:r w:rsidRPr="00C70E40">
        <w:t>Boolean_literal</w:t>
      </w:r>
      <w:proofErr w:type="spellEnd"/>
      <w:r w:rsidRPr="00C70E40">
        <w:rPr>
          <w:i/>
          <w:iCs/>
        </w:rPr>
        <w:t>&gt;</w:t>
      </w:r>
    </w:p>
    <w:p w:rsidR="00AA5A46" w:rsidRPr="00C70E40" w:rsidRDefault="00AA5A46" w:rsidP="00AA5A46">
      <w:pPr>
        <w:pStyle w:val="ListContinue"/>
        <w:spacing w:after="80"/>
        <w:rPr>
          <w:b/>
          <w:bCs/>
          <w:i/>
          <w:iCs/>
        </w:rPr>
      </w:pPr>
      <w:r w:rsidRPr="00C70E40">
        <w:t>Description:</w:t>
      </w:r>
      <w:r w:rsidRPr="00C70E40">
        <w:rPr>
          <w:i/>
          <w:iCs/>
        </w:rPr>
        <w:t xml:space="preserve">           </w:t>
      </w:r>
      <w:r w:rsidRPr="00C70E40">
        <w:t>&lt;string&gt;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Definition: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  Tells EDA tool whether the model implements the </w:t>
      </w:r>
      <w:proofErr w:type="spellStart"/>
      <w:r w:rsidRPr="00C70E40">
        <w:rPr>
          <w:rFonts w:ascii="Times New Roman" w:hAnsi="Times New Roman" w:cs="Times New Roman"/>
          <w:sz w:val="24"/>
          <w:szCs w:val="24"/>
        </w:rPr>
        <w:t>A</w:t>
      </w:r>
      <w:r w:rsidR="00691871">
        <w:rPr>
          <w:rFonts w:ascii="Times New Roman" w:hAnsi="Times New Roman" w:cs="Times New Roman"/>
          <w:sz w:val="24"/>
          <w:szCs w:val="24"/>
        </w:rPr>
        <w:t>M</w:t>
      </w:r>
      <w:r w:rsidRPr="00C70E40">
        <w:rPr>
          <w:rFonts w:ascii="Times New Roman" w:hAnsi="Times New Roman" w:cs="Times New Roman"/>
          <w:sz w:val="24"/>
          <w:szCs w:val="24"/>
        </w:rPr>
        <w:t>I_Resolve</w:t>
      </w:r>
      <w:proofErr w:type="spellEnd"/>
      <w:r w:rsidR="008661B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661B1">
        <w:rPr>
          <w:rFonts w:ascii="Times New Roman" w:hAnsi="Times New Roman" w:cs="Times New Roman"/>
          <w:sz w:val="24"/>
          <w:szCs w:val="24"/>
        </w:rPr>
        <w:t>AMI_Resolve_Close</w:t>
      </w:r>
      <w:proofErr w:type="spellEnd"/>
      <w:r w:rsidRPr="00C70E40">
        <w:rPr>
          <w:rFonts w:ascii="Times New Roman" w:hAnsi="Times New Roman" w:cs="Times New Roman"/>
          <w:sz w:val="24"/>
          <w:szCs w:val="24"/>
        </w:rPr>
        <w:t xml:space="preserve"> function</w:t>
      </w:r>
      <w:r w:rsidR="008661B1">
        <w:rPr>
          <w:rFonts w:ascii="Times New Roman" w:hAnsi="Times New Roman" w:cs="Times New Roman"/>
          <w:sz w:val="24"/>
          <w:szCs w:val="24"/>
        </w:rPr>
        <w:t xml:space="preserve"> pair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Usage Rules:</w:t>
      </w:r>
      <w:r w:rsidRPr="00C70E40">
        <w:rPr>
          <w:rFonts w:ascii="Times New Roman" w:hAnsi="Times New Roman" w:cs="Times New Roman"/>
          <w:sz w:val="24"/>
          <w:szCs w:val="24"/>
        </w:rPr>
        <w:t>   If omitted, the default i</w:t>
      </w:r>
      <w:r w:rsidR="00B0381D">
        <w:rPr>
          <w:rFonts w:ascii="Times New Roman" w:hAnsi="Times New Roman" w:cs="Times New Roman"/>
          <w:sz w:val="24"/>
          <w:szCs w:val="24"/>
        </w:rPr>
        <w:t>s</w:t>
      </w:r>
      <w:r w:rsidRPr="00C70E40">
        <w:rPr>
          <w:rFonts w:ascii="Times New Roman" w:hAnsi="Times New Roman" w:cs="Times New Roman"/>
          <w:sz w:val="24"/>
          <w:szCs w:val="24"/>
        </w:rPr>
        <w:t xml:space="preserve"> False.</w:t>
      </w:r>
    </w:p>
    <w:p w:rsidR="003C1668" w:rsidRPr="00C70E40" w:rsidRDefault="00AA5A46" w:rsidP="003C1668">
      <w:pPr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 xml:space="preserve">Other Notes:      </w:t>
      </w:r>
      <w:r w:rsidRPr="00C70E40">
        <w:rPr>
          <w:rFonts w:ascii="Times New Roman" w:hAnsi="Times New Roman" w:cs="Times New Roman"/>
          <w:sz w:val="24"/>
          <w:szCs w:val="24"/>
        </w:rPr>
        <w:t>Independent parameters must be of Usage In</w:t>
      </w:r>
      <w:r w:rsidR="003B5692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="003B5692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C70E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0007" w:rsidRDefault="000F0007" w:rsidP="00AA5A46">
      <w:pPr>
        <w:rPr>
          <w:rFonts w:ascii="Times New Roman" w:hAnsi="Times New Roman" w:cs="Times New Roman"/>
          <w:sz w:val="24"/>
          <w:szCs w:val="24"/>
        </w:rPr>
      </w:pPr>
    </w:p>
    <w:p w:rsidR="007247DB" w:rsidDel="0041525F" w:rsidRDefault="00AA5A46" w:rsidP="0041525F">
      <w:pPr>
        <w:rPr>
          <w:del w:id="64" w:author="Fangyi Rao" w:date="2013-08-19T16:47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Dependent parameters must be of Usage Type</w:t>
      </w:r>
      <w:r w:rsidR="002D737D">
        <w:rPr>
          <w:rFonts w:ascii="Times New Roman" w:hAnsi="Times New Roman" w:cs="Times New Roman"/>
          <w:sz w:val="24"/>
          <w:szCs w:val="24"/>
        </w:rPr>
        <w:t xml:space="preserve"> </w:t>
      </w:r>
      <w:r w:rsidR="00766A8E">
        <w:rPr>
          <w:rFonts w:ascii="Times New Roman" w:hAnsi="Times New Roman" w:cs="Times New Roman"/>
          <w:sz w:val="24"/>
          <w:szCs w:val="24"/>
        </w:rPr>
        <w:t>Dep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ins w:id="65" w:author="Fangyi Rao" w:date="2013-08-19T16:47:00Z">
        <w:r w:rsidR="0041525F">
          <w:rPr>
            <w:rFonts w:ascii="Times New Roman" w:hAnsi="Times New Roman" w:cs="Times New Roman"/>
            <w:sz w:val="24"/>
            <w:szCs w:val="24"/>
          </w:rPr>
          <w:t xml:space="preserve">Reserved parameters with allowed usage of Out can </w:t>
        </w:r>
      </w:ins>
      <w:ins w:id="66" w:author="Fangyi Rao" w:date="2013-08-19T16:48:00Z">
        <w:r w:rsidR="0041525F">
          <w:rPr>
            <w:rFonts w:ascii="Times New Roman" w:hAnsi="Times New Roman" w:cs="Times New Roman"/>
            <w:sz w:val="24"/>
            <w:szCs w:val="24"/>
          </w:rPr>
          <w:t>have usage Dep.</w:t>
        </w:r>
      </w:ins>
      <w:r w:rsidR="00A0642E">
        <w:rPr>
          <w:rFonts w:ascii="Times New Roman" w:hAnsi="Times New Roman" w:cs="Times New Roman"/>
          <w:sz w:val="24"/>
          <w:szCs w:val="24"/>
        </w:rPr>
        <w:t xml:space="preserve"> </w:t>
      </w:r>
      <w:ins w:id="67" w:author="Fangyi Rao" w:date="2013-08-19T17:02:00Z">
        <w:r w:rsidR="009F589C">
          <w:rPr>
            <w:rFonts w:ascii="Times New Roman" w:hAnsi="Times New Roman" w:cs="Times New Roman"/>
            <w:sz w:val="24"/>
            <w:szCs w:val="24"/>
          </w:rPr>
          <w:t>The actual implementation in the tables is l</w:t>
        </w:r>
        <w:r w:rsidR="0030205E">
          <w:rPr>
            <w:rFonts w:ascii="Times New Roman" w:hAnsi="Times New Roman" w:cs="Times New Roman"/>
            <w:sz w:val="24"/>
            <w:szCs w:val="24"/>
          </w:rPr>
          <w:t xml:space="preserve">eft to the editorial committee. For example, the </w:t>
        </w:r>
      </w:ins>
      <w:ins w:id="68" w:author="Fangyi Rao" w:date="2013-08-19T17:05:00Z">
        <w:r w:rsidR="0030205E">
          <w:rPr>
            <w:rFonts w:ascii="Times New Roman" w:hAnsi="Times New Roman" w:cs="Times New Roman"/>
            <w:sz w:val="24"/>
            <w:szCs w:val="24"/>
          </w:rPr>
          <w:t xml:space="preserve">current </w:t>
        </w:r>
      </w:ins>
      <w:ins w:id="69" w:author="Fangyi Rao" w:date="2013-08-19T17:02:00Z">
        <w:r w:rsidR="0030205E">
          <w:rPr>
            <w:rFonts w:ascii="Times New Roman" w:hAnsi="Times New Roman" w:cs="Times New Roman"/>
            <w:sz w:val="24"/>
            <w:szCs w:val="24"/>
          </w:rPr>
          <w:t xml:space="preserve">column Out </w:t>
        </w:r>
      </w:ins>
      <w:ins w:id="70" w:author="Fangyi Rao" w:date="2013-08-19T17:05:00Z">
        <w:r w:rsidR="0030205E">
          <w:rPr>
            <w:rFonts w:ascii="Times New Roman" w:hAnsi="Times New Roman" w:cs="Times New Roman"/>
            <w:sz w:val="24"/>
            <w:szCs w:val="24"/>
          </w:rPr>
          <w:t xml:space="preserve">can be renamed to Out/Dep. </w:t>
        </w:r>
      </w:ins>
      <w:bookmarkStart w:id="71" w:name="_GoBack"/>
      <w:bookmarkEnd w:id="71"/>
      <w:del w:id="72" w:author="Fangyi Rao" w:date="2013-08-19T16:47:00Z">
        <w:r w:rsidR="00A0642E" w:rsidDel="0041525F">
          <w:rPr>
            <w:rFonts w:ascii="Times New Roman" w:hAnsi="Times New Roman" w:cs="Times New Roman"/>
            <w:sz w:val="24"/>
            <w:szCs w:val="24"/>
          </w:rPr>
          <w:delText>The f</w:delText>
        </w:r>
        <w:r w:rsidR="007247DB" w:rsidDel="0041525F">
          <w:rPr>
            <w:rFonts w:ascii="Times New Roman" w:hAnsi="Times New Roman" w:cs="Times New Roman"/>
            <w:sz w:val="24"/>
            <w:szCs w:val="24"/>
          </w:rPr>
          <w:delText>ollowing parameters cannot have usage “Dep”.Any parameters with Format Table</w:delText>
        </w:r>
      </w:del>
    </w:p>
    <w:p w:rsidR="007247DB" w:rsidDel="0041525F" w:rsidRDefault="007247DB" w:rsidP="0041525F">
      <w:pPr>
        <w:rPr>
          <w:del w:id="73" w:author="Fangyi Rao" w:date="2013-08-19T16:47:00Z"/>
          <w:rFonts w:ascii="Times New Roman" w:hAnsi="Times New Roman" w:cs="Times New Roman"/>
          <w:sz w:val="24"/>
          <w:szCs w:val="24"/>
        </w:rPr>
        <w:pPrChange w:id="74" w:author="Fangyi Rao" w:date="2013-08-19T16:47:00Z">
          <w:pPr/>
        </w:pPrChange>
      </w:pPr>
      <w:del w:id="75" w:author="Fangyi Rao" w:date="2013-08-19T16:47:00Z">
        <w:r w:rsidDel="0041525F">
          <w:rPr>
            <w:rFonts w:ascii="Times New Roman" w:hAnsi="Times New Roman" w:cs="Times New Roman"/>
            <w:sz w:val="24"/>
            <w:szCs w:val="24"/>
          </w:rPr>
          <w:delText>GetWave_Exists</w:delText>
        </w:r>
      </w:del>
    </w:p>
    <w:p w:rsidR="007247DB" w:rsidDel="0041525F" w:rsidRDefault="007247DB" w:rsidP="0041525F">
      <w:pPr>
        <w:rPr>
          <w:del w:id="76" w:author="Fangyi Rao" w:date="2013-08-19T16:47:00Z"/>
          <w:rFonts w:ascii="Times New Roman" w:hAnsi="Times New Roman" w:cs="Times New Roman"/>
          <w:sz w:val="24"/>
          <w:szCs w:val="24"/>
        </w:rPr>
        <w:pPrChange w:id="77" w:author="Fangyi Rao" w:date="2013-08-19T16:47:00Z">
          <w:pPr/>
        </w:pPrChange>
      </w:pPr>
      <w:del w:id="78" w:author="Fangyi Rao" w:date="2013-08-19T16:47:00Z">
        <w:r w:rsidDel="0041525F">
          <w:rPr>
            <w:rFonts w:ascii="Times New Roman" w:hAnsi="Times New Roman" w:cs="Times New Roman"/>
            <w:sz w:val="24"/>
            <w:szCs w:val="24"/>
          </w:rPr>
          <w:delText>Resolve_Exists</w:delText>
        </w:r>
      </w:del>
    </w:p>
    <w:p w:rsidR="007247DB" w:rsidDel="0041525F" w:rsidRDefault="007247DB" w:rsidP="0041525F">
      <w:pPr>
        <w:rPr>
          <w:del w:id="79" w:author="Fangyi Rao" w:date="2013-08-19T16:47:00Z"/>
          <w:rFonts w:ascii="Times New Roman" w:hAnsi="Times New Roman" w:cs="Times New Roman"/>
          <w:sz w:val="24"/>
          <w:szCs w:val="24"/>
        </w:rPr>
        <w:pPrChange w:id="80" w:author="Fangyi Rao" w:date="2013-08-19T16:47:00Z">
          <w:pPr/>
        </w:pPrChange>
      </w:pPr>
      <w:del w:id="81" w:author="Fangyi Rao" w:date="2013-08-19T16:47:00Z">
        <w:r w:rsidDel="0041525F">
          <w:rPr>
            <w:rFonts w:ascii="Times New Roman" w:hAnsi="Times New Roman" w:cs="Times New Roman"/>
            <w:sz w:val="24"/>
            <w:szCs w:val="24"/>
          </w:rPr>
          <w:delText>Init_Returns_Impulse</w:delText>
        </w:r>
      </w:del>
    </w:p>
    <w:p w:rsidR="007247DB" w:rsidDel="0041525F" w:rsidRDefault="007247DB" w:rsidP="0041525F">
      <w:pPr>
        <w:rPr>
          <w:del w:id="82" w:author="Fangyi Rao" w:date="2013-08-19T16:47:00Z"/>
          <w:rFonts w:ascii="Times New Roman" w:hAnsi="Times New Roman" w:cs="Times New Roman"/>
          <w:sz w:val="24"/>
          <w:szCs w:val="24"/>
        </w:rPr>
        <w:pPrChange w:id="83" w:author="Fangyi Rao" w:date="2013-08-19T16:47:00Z">
          <w:pPr/>
        </w:pPrChange>
      </w:pPr>
      <w:del w:id="84" w:author="Fangyi Rao" w:date="2013-08-19T16:47:00Z">
        <w:r w:rsidDel="0041525F">
          <w:rPr>
            <w:rFonts w:ascii="Times New Roman" w:hAnsi="Times New Roman" w:cs="Times New Roman"/>
            <w:sz w:val="24"/>
            <w:szCs w:val="24"/>
          </w:rPr>
          <w:delText>Max_Init_Aggressors</w:delText>
        </w:r>
      </w:del>
    </w:p>
    <w:p w:rsidR="007247DB" w:rsidDel="0041525F" w:rsidRDefault="007247DB" w:rsidP="0041525F">
      <w:pPr>
        <w:rPr>
          <w:del w:id="85" w:author="Fangyi Rao" w:date="2013-08-19T16:47:00Z"/>
          <w:rFonts w:ascii="Times New Roman" w:hAnsi="Times New Roman" w:cs="Times New Roman"/>
          <w:sz w:val="24"/>
          <w:szCs w:val="24"/>
        </w:rPr>
        <w:pPrChange w:id="86" w:author="Fangyi Rao" w:date="2013-08-19T16:47:00Z">
          <w:pPr/>
        </w:pPrChange>
      </w:pPr>
      <w:del w:id="87" w:author="Fangyi Rao" w:date="2013-08-19T16:47:00Z">
        <w:r w:rsidDel="0041525F">
          <w:rPr>
            <w:rFonts w:ascii="Times New Roman" w:hAnsi="Times New Roman" w:cs="Times New Roman"/>
            <w:sz w:val="24"/>
            <w:szCs w:val="24"/>
          </w:rPr>
          <w:delText>AMI_Version</w:delText>
        </w:r>
      </w:del>
    </w:p>
    <w:p w:rsidR="007247DB" w:rsidDel="0041525F" w:rsidRDefault="007247DB" w:rsidP="0041525F">
      <w:pPr>
        <w:rPr>
          <w:del w:id="88" w:author="Fangyi Rao" w:date="2013-08-19T16:47:00Z"/>
          <w:rFonts w:ascii="Times New Roman" w:hAnsi="Times New Roman" w:cs="Times New Roman"/>
          <w:sz w:val="24"/>
          <w:szCs w:val="24"/>
        </w:rPr>
        <w:pPrChange w:id="89" w:author="Fangyi Rao" w:date="2013-08-19T16:47:00Z">
          <w:pPr/>
        </w:pPrChange>
      </w:pPr>
      <w:del w:id="90" w:author="Fangyi Rao" w:date="2013-08-19T16:47:00Z">
        <w:r w:rsidDel="0041525F">
          <w:rPr>
            <w:rFonts w:ascii="Times New Roman" w:hAnsi="Times New Roman" w:cs="Times New Roman"/>
            <w:sz w:val="24"/>
            <w:szCs w:val="24"/>
          </w:rPr>
          <w:delText>Supporting_Files</w:delText>
        </w:r>
      </w:del>
    </w:p>
    <w:p w:rsidR="007247DB" w:rsidDel="0041525F" w:rsidRDefault="007247DB" w:rsidP="0041525F">
      <w:pPr>
        <w:rPr>
          <w:del w:id="91" w:author="Fangyi Rao" w:date="2013-08-19T16:47:00Z"/>
          <w:rFonts w:ascii="Times New Roman" w:hAnsi="Times New Roman" w:cs="Times New Roman"/>
          <w:sz w:val="24"/>
          <w:szCs w:val="24"/>
        </w:rPr>
        <w:pPrChange w:id="92" w:author="Fangyi Rao" w:date="2013-08-19T16:47:00Z">
          <w:pPr/>
        </w:pPrChange>
      </w:pPr>
      <w:del w:id="93" w:author="Fangyi Rao" w:date="2013-08-19T16:47:00Z">
        <w:r w:rsidDel="0041525F">
          <w:rPr>
            <w:rFonts w:ascii="Times New Roman" w:hAnsi="Times New Roman" w:cs="Times New Roman"/>
            <w:sz w:val="24"/>
            <w:szCs w:val="24"/>
          </w:rPr>
          <w:delText>DLL_Path</w:delText>
        </w:r>
      </w:del>
    </w:p>
    <w:p w:rsidR="007247DB" w:rsidRDefault="007247DB" w:rsidP="0041525F">
      <w:pPr>
        <w:rPr>
          <w:rFonts w:ascii="Times New Roman" w:hAnsi="Times New Roman" w:cs="Times New Roman"/>
          <w:sz w:val="24"/>
          <w:szCs w:val="24"/>
        </w:rPr>
        <w:pPrChange w:id="94" w:author="Fangyi Rao" w:date="2013-08-19T16:47:00Z">
          <w:pPr/>
        </w:pPrChange>
      </w:pPr>
      <w:del w:id="95" w:author="Fangyi Rao" w:date="2013-08-19T16:47:00Z">
        <w:r w:rsidDel="0041525F">
          <w:rPr>
            <w:rFonts w:ascii="Times New Roman" w:hAnsi="Times New Roman" w:cs="Times New Roman"/>
            <w:sz w:val="24"/>
            <w:szCs w:val="24"/>
          </w:rPr>
          <w:delText>DLL_id</w:delText>
        </w:r>
      </w:del>
    </w:p>
    <w:p w:rsidR="00C55DF2" w:rsidRDefault="00C55DF2" w:rsidP="00AA5A46">
      <w:pPr>
        <w:rPr>
          <w:rFonts w:ascii="Times New Roman" w:hAnsi="Times New Roman" w:cs="Times New Roman"/>
          <w:sz w:val="24"/>
          <w:szCs w:val="24"/>
        </w:rPr>
      </w:pPr>
    </w:p>
    <w:p w:rsidR="00B6206F" w:rsidRDefault="00B6206F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Usage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distinguishes parameters returned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are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 </w:t>
      </w:r>
      <w:r w:rsidR="00D60215">
        <w:rPr>
          <w:rFonts w:ascii="Times New Roman" w:hAnsi="Times New Roman" w:cs="Times New Roman"/>
          <w:sz w:val="24"/>
          <w:szCs w:val="24"/>
        </w:rPr>
        <w:t>Usage</w:t>
      </w:r>
      <w:proofErr w:type="gramEnd"/>
      <w:r w:rsidR="00D60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from those by AMI_Init and/or AMI_GetWave, which are of </w:t>
      </w:r>
      <w:r w:rsidR="00D60215">
        <w:rPr>
          <w:rFonts w:ascii="Times New Roman" w:hAnsi="Times New Roman" w:cs="Times New Roman"/>
          <w:sz w:val="24"/>
          <w:szCs w:val="24"/>
        </w:rPr>
        <w:t xml:space="preserve">Usage </w:t>
      </w:r>
      <w:r>
        <w:rPr>
          <w:rFonts w:ascii="Times New Roman" w:hAnsi="Times New Roman" w:cs="Times New Roman"/>
          <w:sz w:val="24"/>
          <w:szCs w:val="24"/>
        </w:rPr>
        <w:t xml:space="preserve">Out or </w:t>
      </w:r>
      <w:r w:rsidR="00B7564F">
        <w:rPr>
          <w:rFonts w:ascii="Times New Roman" w:hAnsi="Times New Roman" w:cs="Times New Roman"/>
          <w:sz w:val="24"/>
          <w:szCs w:val="24"/>
        </w:rPr>
        <w:t xml:space="preserve">Usage </w:t>
      </w:r>
      <w:proofErr w:type="spellStart"/>
      <w:r>
        <w:rPr>
          <w:rFonts w:ascii="Times New Roman" w:hAnsi="Times New Roman" w:cs="Times New Roman"/>
          <w:sz w:val="24"/>
          <w:szCs w:val="24"/>
        </w:rPr>
        <w:t>InOut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preventing a parameter from being returned by 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AMI_Init/AMI_GetWave. </w:t>
      </w:r>
    </w:p>
    <w:p w:rsidR="000C79C1" w:rsidRPr="0052777E" w:rsidRDefault="000C79C1" w:rsidP="000C7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Tables 17-19 will be modified to add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Resolve_Exists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to include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allowed usage types of jitter parameters.</w:t>
      </w:r>
    </w:p>
    <w:p w:rsidR="000F1E20" w:rsidRDefault="000F1E20" w:rsidP="000F1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E20" w:rsidRPr="00C70E40" w:rsidRDefault="000F1E20" w:rsidP="000F1E20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lastRenderedPageBreak/>
        <w:t>Parameter: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Model_Name</w:t>
      </w:r>
      <w:proofErr w:type="spellEnd"/>
    </w:p>
    <w:p w:rsidR="000F1E20" w:rsidRPr="00C70E40" w:rsidRDefault="000F1E20" w:rsidP="000F1E20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>        No</w:t>
      </w:r>
    </w:p>
    <w:p w:rsidR="000F1E20" w:rsidRPr="00C70E40" w:rsidRDefault="000F1E20" w:rsidP="000F1E20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Descriptors</w:t>
      </w:r>
      <w:r w:rsidRPr="00C70E40">
        <w:rPr>
          <w:rFonts w:ascii="Times New Roman" w:hAnsi="Times New Roman" w:cs="Times New Roman"/>
          <w:sz w:val="24"/>
          <w:szCs w:val="24"/>
        </w:rPr>
        <w:t>:</w:t>
      </w:r>
    </w:p>
    <w:p w:rsidR="000F1E20" w:rsidRPr="00C70E40" w:rsidRDefault="000F1E20" w:rsidP="000F1E20">
      <w:pPr>
        <w:pStyle w:val="ListContinue"/>
        <w:spacing w:after="0"/>
      </w:pPr>
      <w:r>
        <w:t>Usage:                   In</w:t>
      </w:r>
    </w:p>
    <w:p w:rsidR="000F1E20" w:rsidRPr="00C70E40" w:rsidRDefault="000F1E20" w:rsidP="000F1E20">
      <w:pPr>
        <w:pStyle w:val="ListContinue"/>
        <w:spacing w:after="0"/>
        <w:rPr>
          <w:b/>
          <w:bCs/>
        </w:rPr>
      </w:pPr>
      <w:r w:rsidRPr="00C70E40">
        <w:t>T</w:t>
      </w:r>
      <w:r>
        <w:t>ype:                     String</w:t>
      </w:r>
    </w:p>
    <w:p w:rsidR="000F1E20" w:rsidRPr="00C70E40" w:rsidRDefault="000F1E20" w:rsidP="000F1E20">
      <w:pPr>
        <w:pStyle w:val="ListContinue"/>
        <w:spacing w:after="0"/>
        <w:rPr>
          <w:b/>
          <w:bCs/>
          <w:i/>
          <w:iCs/>
        </w:rPr>
      </w:pPr>
      <w:r w:rsidRPr="00C70E40">
        <w:t xml:space="preserve">Format:                  Value </w:t>
      </w:r>
    </w:p>
    <w:p w:rsidR="000F1E20" w:rsidRPr="00C70E40" w:rsidRDefault="000F1E20" w:rsidP="000F1E20">
      <w:pPr>
        <w:pStyle w:val="ListContinue"/>
        <w:spacing w:after="0"/>
        <w:rPr>
          <w:b/>
          <w:bCs/>
          <w:i/>
          <w:iCs/>
        </w:rPr>
      </w:pPr>
      <w:r w:rsidRPr="00C70E40">
        <w:t>Default:</w:t>
      </w:r>
      <w:r w:rsidRPr="00C70E40">
        <w:rPr>
          <w:i/>
          <w:iCs/>
        </w:rPr>
        <w:t xml:space="preserve">                 </w:t>
      </w:r>
      <w:proofErr w:type="spellStart"/>
      <w:r w:rsidR="00D45D25">
        <w:t>String_literal</w:t>
      </w:r>
      <w:proofErr w:type="spellEnd"/>
    </w:p>
    <w:p w:rsidR="000F1E20" w:rsidRPr="00C70E40" w:rsidRDefault="000F1E20" w:rsidP="000F1E20">
      <w:pPr>
        <w:pStyle w:val="ListContinue"/>
        <w:spacing w:after="80"/>
        <w:rPr>
          <w:b/>
          <w:bCs/>
          <w:i/>
          <w:iCs/>
        </w:rPr>
      </w:pPr>
      <w:r w:rsidRPr="00C70E40">
        <w:t>Description:</w:t>
      </w:r>
      <w:r w:rsidRPr="00C70E40">
        <w:rPr>
          <w:i/>
          <w:iCs/>
        </w:rPr>
        <w:t xml:space="preserve">           </w:t>
      </w:r>
      <w:r w:rsidRPr="00C70E40">
        <w:t>&lt;string&gt;</w:t>
      </w:r>
    </w:p>
    <w:p w:rsidR="000F1E20" w:rsidRDefault="000F1E20" w:rsidP="000F1E20">
      <w:pPr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Definition:</w:t>
      </w:r>
      <w:r>
        <w:rPr>
          <w:rFonts w:ascii="Times New Roman" w:hAnsi="Times New Roman" w:cs="Times New Roman"/>
          <w:sz w:val="24"/>
          <w:szCs w:val="24"/>
        </w:rPr>
        <w:t xml:space="preserve">       Name of the IBIS </w:t>
      </w:r>
      <w:r w:rsidR="00300C27">
        <w:rPr>
          <w:rFonts w:ascii="Times New Roman" w:hAnsi="Times New Roman" w:cs="Times New Roman"/>
          <w:sz w:val="24"/>
          <w:szCs w:val="24"/>
        </w:rPr>
        <w:t>[M</w:t>
      </w:r>
      <w:r>
        <w:rPr>
          <w:rFonts w:ascii="Times New Roman" w:hAnsi="Times New Roman" w:cs="Times New Roman"/>
          <w:sz w:val="24"/>
          <w:szCs w:val="24"/>
        </w:rPr>
        <w:t>odel</w:t>
      </w:r>
      <w:r w:rsidR="00300C27">
        <w:rPr>
          <w:rFonts w:ascii="Times New Roman" w:hAnsi="Times New Roman" w:cs="Times New Roman"/>
          <w:sz w:val="24"/>
          <w:szCs w:val="24"/>
        </w:rPr>
        <w:t>] keyword</w:t>
      </w:r>
      <w:r>
        <w:rPr>
          <w:rFonts w:ascii="Times New Roman" w:hAnsi="Times New Roman" w:cs="Times New Roman"/>
          <w:sz w:val="24"/>
          <w:szCs w:val="24"/>
        </w:rPr>
        <w:t xml:space="preserve"> that is being used.</w:t>
      </w:r>
    </w:p>
    <w:p w:rsidR="00300C27" w:rsidRPr="00C70E40" w:rsidRDefault="000F1E20" w:rsidP="000F1E20">
      <w:pPr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Usage Rules:</w:t>
      </w:r>
      <w:r>
        <w:rPr>
          <w:rFonts w:ascii="Times New Roman" w:hAnsi="Times New Roman" w:cs="Times New Roman"/>
          <w:sz w:val="24"/>
          <w:szCs w:val="24"/>
        </w:rPr>
        <w:t xml:space="preserve"> Value specified in the .ami file is ignored. </w:t>
      </w:r>
      <w:r w:rsidR="00300C27">
        <w:rPr>
          <w:rFonts w:ascii="Times New Roman" w:hAnsi="Times New Roman" w:cs="Times New Roman"/>
          <w:sz w:val="24"/>
          <w:szCs w:val="24"/>
        </w:rPr>
        <w:t xml:space="preserve">The EDA tool must pass the name of the IBIS [Model] keyword that is being </w:t>
      </w:r>
      <w:r w:rsidR="00D45D25">
        <w:rPr>
          <w:rFonts w:ascii="Times New Roman" w:hAnsi="Times New Roman" w:cs="Times New Roman"/>
          <w:sz w:val="24"/>
          <w:szCs w:val="24"/>
        </w:rPr>
        <w:t>instantiated by the EDA tool</w:t>
      </w:r>
      <w:r w:rsidR="00300C27">
        <w:rPr>
          <w:rFonts w:ascii="Times New Roman" w:hAnsi="Times New Roman" w:cs="Times New Roman"/>
          <w:sz w:val="24"/>
          <w:szCs w:val="24"/>
        </w:rPr>
        <w:t xml:space="preserve"> </w:t>
      </w:r>
      <w:r w:rsidR="00A10515">
        <w:rPr>
          <w:rFonts w:ascii="Times New Roman" w:hAnsi="Times New Roman" w:cs="Times New Roman"/>
          <w:sz w:val="24"/>
          <w:szCs w:val="24"/>
        </w:rPr>
        <w:t>through</w:t>
      </w:r>
      <w:r w:rsidR="00300C27">
        <w:rPr>
          <w:rFonts w:ascii="Times New Roman" w:hAnsi="Times New Roman" w:cs="Times New Roman"/>
          <w:sz w:val="24"/>
          <w:szCs w:val="24"/>
        </w:rPr>
        <w:t xml:space="preserve"> the input parameter strings to </w:t>
      </w:r>
      <w:proofErr w:type="spellStart"/>
      <w:r w:rsidR="00300C27"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 w:rsidR="00300C27">
        <w:rPr>
          <w:rFonts w:ascii="Times New Roman" w:hAnsi="Times New Roman" w:cs="Times New Roman"/>
          <w:sz w:val="24"/>
          <w:szCs w:val="24"/>
        </w:rPr>
        <w:t xml:space="preserve"> and AMI_Init functions as the value of this parameter.</w:t>
      </w:r>
    </w:p>
    <w:p w:rsidR="00B6206F" w:rsidRDefault="00B6206F" w:rsidP="00AA5A46">
      <w:pPr>
        <w:rPr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usage of the new API is described below.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User selects ibis model and specifies corner and data rate.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initializes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 NULL.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False, go to step 9.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True, EDA tool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all parameters of Usage type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calls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before analog channel impulse characterization.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DLL computes dependent parameter values according to independent parameter values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corner and model_name.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DLL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dependent parameters.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sets/adjusts analog model parameters if their values are returned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52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6D02">
        <w:rPr>
          <w:rFonts w:ascii="Times New Roman" w:eastAsia="Times New Roman" w:hAnsi="Times New Roman" w:cs="Times New Roman"/>
          <w:sz w:val="24"/>
          <w:szCs w:val="24"/>
        </w:rPr>
        <w:t>AMI</w:t>
      </w:r>
      <w:proofErr w:type="gramEnd"/>
      <w:r w:rsidR="00526D02">
        <w:rPr>
          <w:rFonts w:ascii="Times New Roman" w:eastAsia="Times New Roman" w:hAnsi="Times New Roman" w:cs="Times New Roman"/>
          <w:sz w:val="24"/>
          <w:szCs w:val="24"/>
        </w:rPr>
        <w:t>_Resolve</w:t>
      </w:r>
      <w:proofErr w:type="spellEnd"/>
      <w:r w:rsidR="00B52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766A8E">
        <w:rPr>
          <w:rFonts w:ascii="Times New Roman" w:eastAsia="Times New Roman" w:hAnsi="Times New Roman" w:cs="Times New Roman"/>
          <w:sz w:val="24"/>
          <w:szCs w:val="24"/>
        </w:rPr>
        <w:t xml:space="preserve"> EDA tool calls </w:t>
      </w:r>
      <w:proofErr w:type="spellStart"/>
      <w:r w:rsidR="00766A8E">
        <w:rPr>
          <w:rFonts w:ascii="Times New Roman" w:eastAsia="Times New Roman" w:hAnsi="Times New Roman" w:cs="Times New Roman"/>
          <w:sz w:val="24"/>
          <w:szCs w:val="24"/>
        </w:rPr>
        <w:t>AMI_Resolve_Close</w:t>
      </w:r>
      <w:proofErr w:type="spellEnd"/>
      <w:r w:rsidR="00766A8E">
        <w:rPr>
          <w:rFonts w:ascii="Times New Roman" w:eastAsia="Times New Roman" w:hAnsi="Times New Roman" w:cs="Times New Roman"/>
          <w:sz w:val="24"/>
          <w:szCs w:val="24"/>
        </w:rPr>
        <w:t xml:space="preserve"> to release the memory allocated by the DLL in </w:t>
      </w:r>
      <w:proofErr w:type="spellStart"/>
      <w:r w:rsidR="00766A8E">
        <w:rPr>
          <w:rFonts w:ascii="Times New Roman" w:eastAsia="Times New Roman" w:hAnsi="Times New Roman" w:cs="Times New Roman"/>
          <w:sz w:val="24"/>
          <w:szCs w:val="24"/>
        </w:rPr>
        <w:t>AMI_Resolve</w:t>
      </w:r>
      <w:proofErr w:type="spellEnd"/>
      <w:r w:rsidR="00766A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5A46" w:rsidRPr="00A10515" w:rsidRDefault="00AA5A46" w:rsidP="00A10515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EDA tool characterizes analog channel impulse responses</w:t>
      </w:r>
      <w:r w:rsidR="00766A8E">
        <w:rPr>
          <w:rFonts w:ascii="Times New Roman" w:eastAsia="Times New Roman" w:hAnsi="Times New Roman" w:cs="Times New Roman"/>
          <w:sz w:val="24"/>
          <w:szCs w:val="24"/>
        </w:rPr>
        <w:t xml:space="preserve"> and finishes the rest of the simulation.</w:t>
      </w:r>
      <w:r w:rsidR="00652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5A46" w:rsidRDefault="00AA5A46" w:rsidP="00AA5A46">
      <w:pPr>
        <w:pStyle w:val="KeywordDescriptions"/>
        <w:rPr>
          <w:rStyle w:val="KeywordNameTOCChar"/>
          <w:sz w:val="20"/>
          <w:szCs w:val="20"/>
        </w:rPr>
      </w:pPr>
    </w:p>
    <w:p w:rsidR="00A10515" w:rsidRDefault="00A10515" w:rsidP="00C70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 that d</w:t>
      </w:r>
      <w:r w:rsidRPr="00A10515">
        <w:rPr>
          <w:rFonts w:ascii="Times New Roman" w:hAnsi="Times New Roman" w:cs="Times New Roman"/>
          <w:sz w:val="24"/>
          <w:szCs w:val="24"/>
        </w:rPr>
        <w:t xml:space="preserve">ependent parameters are of Usage </w:t>
      </w:r>
      <w:proofErr w:type="spellStart"/>
      <w:r w:rsidRPr="00A10515">
        <w:rPr>
          <w:rFonts w:ascii="Times New Roman" w:hAnsi="Times New Roman" w:cs="Times New Roman"/>
          <w:sz w:val="24"/>
          <w:szCs w:val="24"/>
        </w:rPr>
        <w:t>Dep</w:t>
      </w:r>
      <w:proofErr w:type="spellEnd"/>
      <w:r w:rsidRPr="00A10515">
        <w:rPr>
          <w:rFonts w:ascii="Times New Roman" w:hAnsi="Times New Roman" w:cs="Times New Roman"/>
          <w:sz w:val="24"/>
          <w:szCs w:val="24"/>
        </w:rPr>
        <w:t>, and their values used in the simulation are set by the</w:t>
      </w:r>
      <w:r w:rsidRPr="00A105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0515">
        <w:rPr>
          <w:rFonts w:ascii="Times New Roman" w:hAnsi="Times New Roman" w:cs="Times New Roman"/>
          <w:sz w:val="24"/>
          <w:szCs w:val="24"/>
        </w:rPr>
        <w:t xml:space="preserve">call to </w:t>
      </w:r>
      <w:proofErr w:type="spellStart"/>
      <w:r w:rsidRPr="00A10515"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 w:rsidRPr="00A10515">
        <w:rPr>
          <w:rFonts w:ascii="Times New Roman" w:hAnsi="Times New Roman" w:cs="Times New Roman"/>
          <w:sz w:val="24"/>
          <w:szCs w:val="24"/>
        </w:rPr>
        <w:t xml:space="preserve"> before the call to AMI_Init.</w:t>
      </w:r>
      <w:r w:rsidRPr="00A10515">
        <w:rPr>
          <w:color w:val="1F497D"/>
        </w:rPr>
        <w:t xml:space="preserve"> </w:t>
      </w:r>
      <w:r w:rsidRPr="00A10515">
        <w:rPr>
          <w:rFonts w:ascii="Times New Roman" w:hAnsi="Times New Roman" w:cs="Times New Roman"/>
          <w:sz w:val="24"/>
          <w:szCs w:val="24"/>
        </w:rPr>
        <w:t xml:space="preserve">Values of parameters of Usage </w:t>
      </w:r>
      <w:proofErr w:type="spellStart"/>
      <w:r w:rsidRPr="00A10515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A10515">
        <w:rPr>
          <w:rFonts w:ascii="Times New Roman" w:hAnsi="Times New Roman" w:cs="Times New Roman"/>
          <w:sz w:val="24"/>
          <w:szCs w:val="24"/>
        </w:rPr>
        <w:t xml:space="preserve"> returned by the AMI_Init and AMI_GetWave functions shall not affect the dependent parameter values used in the simulation</w:t>
      </w:r>
      <w:r w:rsidRPr="00A105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0515" w:rsidRDefault="00A10515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new API provides model vendors infinite scalability, extensibility and flexibility to implement dependency relations. It also conceals the dependency formula. It allows any complex dependency relation. A few examples are listed below.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79C1" w:rsidRDefault="000C79C1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Examples:</w:t>
      </w:r>
    </w:p>
    <w:p w:rsidR="000C79C1" w:rsidRDefault="000C79C1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1: multi-dimensional functions such as y = f(x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2: various interpolation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3: various extrapolation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4: expression in condition statement such as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D0459">
        <w:rPr>
          <w:rFonts w:ascii="Times New Roman" w:hAnsi="Times New Roman" w:cs="Times New Roman"/>
          <w:position w:val="-32"/>
          <w:sz w:val="24"/>
          <w:szCs w:val="24"/>
        </w:rPr>
        <w:object w:dxaOrig="38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38.25pt" o:ole="">
            <v:imagedata r:id="rId6" o:title=""/>
          </v:shape>
          <o:OLEObject Type="Embed" ProgID="Equation.3" ShapeID="_x0000_i1025" DrawAspect="Content" ObjectID="_1438437149" r:id="rId7"/>
        </w:objec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5: advanced functions such as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y(</w:t>
      </w:r>
      <w:proofErr w:type="gramEnd"/>
      <w:r>
        <w:rPr>
          <w:rFonts w:ascii="Times New Roman" w:hAnsi="Times New Roman" w:cs="Times New Roman"/>
          <w:sz w:val="24"/>
          <w:szCs w:val="24"/>
        </w:rPr>
        <w:t>tap1, tap2, tap3) = FIR(tap1, tap2, tap3) spectrum at data rate</w:t>
      </w:r>
    </w:p>
    <w:p w:rsidR="00C70E40" w:rsidRDefault="00C70E40" w:rsidP="00AA5A46">
      <w:pPr>
        <w:pStyle w:val="KeywordDescriptions"/>
        <w:rPr>
          <w:rStyle w:val="KeywordNameTOCChar"/>
          <w:sz w:val="20"/>
          <w:szCs w:val="20"/>
        </w:rPr>
      </w:pPr>
    </w:p>
    <w:p w:rsidR="00AA5A46" w:rsidRPr="00B523D4" w:rsidRDefault="00AA5A46" w:rsidP="00AA5A46">
      <w:pPr>
        <w:pStyle w:val="KeywordDescriptions"/>
        <w:rPr>
          <w:rFonts w:ascii="Times New Roman" w:eastAsia="Times New Roman" w:hAnsi="Times New Roman" w:cs="Times New Roman"/>
          <w:sz w:val="24"/>
          <w:szCs w:val="24"/>
        </w:rPr>
      </w:pPr>
      <w:r w:rsidRPr="00452229">
        <w:rPr>
          <w:rFonts w:ascii="Times New Roman" w:hAnsi="Times New Roman" w:cs="Times New Roman"/>
          <w:iCs/>
          <w:sz w:val="24"/>
          <w:szCs w:val="24"/>
        </w:rPr>
        <w:t>Example</w:t>
      </w:r>
      <w:r w:rsidR="00B523D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A6FB5">
        <w:rPr>
          <w:rFonts w:ascii="Times New Roman" w:hAnsi="Times New Roman" w:cs="Times New Roman"/>
          <w:iCs/>
          <w:sz w:val="24"/>
          <w:szCs w:val="24"/>
        </w:rPr>
        <w:t>6</w:t>
      </w:r>
      <w:r w:rsidRPr="00452229">
        <w:rPr>
          <w:rFonts w:ascii="Times New Roman" w:hAnsi="Times New Roman" w:cs="Times New Roman"/>
          <w:iCs/>
          <w:sz w:val="24"/>
          <w:szCs w:val="24"/>
        </w:rPr>
        <w:t>:</w:t>
      </w:r>
    </w:p>
    <w:p w:rsidR="00322D6E" w:rsidRDefault="00322D6E" w:rsidP="00322D6E">
      <w:pPr>
        <w:rPr>
          <w:rFonts w:ascii="Times New Roman" w:hAnsi="Times New Roman" w:cs="Times New Roman"/>
          <w:sz w:val="24"/>
          <w:szCs w:val="24"/>
        </w:rPr>
      </w:pPr>
    </w:p>
    <w:p w:rsidR="00322D6E" w:rsidRPr="00E953A7" w:rsidRDefault="0018597E" w:rsidP="00322D6E">
      <w:pPr>
        <w:rPr>
          <w:rFonts w:ascii="Courier New" w:hAnsi="Courier New" w:cs="Courier New"/>
          <w:sz w:val="20"/>
          <w:szCs w:val="20"/>
        </w:rPr>
      </w:pPr>
      <w:r w:rsidRPr="0018597E"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r w:rsidR="00322D6E" w:rsidRPr="00E953A7">
        <w:rPr>
          <w:rFonts w:ascii="Courier New" w:hAnsi="Courier New" w:cs="Courier New"/>
          <w:sz w:val="20"/>
          <w:szCs w:val="20"/>
        </w:rPr>
        <w:t>x_model</w:t>
      </w:r>
      <w:proofErr w:type="spellEnd"/>
    </w:p>
    <w:p w:rsidR="00282E54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</w:t>
      </w:r>
      <w:r w:rsidR="00282E54">
        <w:rPr>
          <w:rFonts w:ascii="Courier New" w:hAnsi="Courier New" w:cs="Courier New"/>
          <w:sz w:val="20"/>
          <w:szCs w:val="20"/>
        </w:rPr>
        <w:t>(</w:t>
      </w:r>
      <w:proofErr w:type="spellStart"/>
      <w:r w:rsidR="00282E54">
        <w:rPr>
          <w:rFonts w:ascii="Courier New" w:hAnsi="Courier New" w:cs="Courier New"/>
          <w:sz w:val="20"/>
          <w:szCs w:val="20"/>
        </w:rPr>
        <w:t>Reserved</w:t>
      </w:r>
      <w:r w:rsidR="00BD646D">
        <w:rPr>
          <w:rFonts w:ascii="Courier New" w:hAnsi="Courier New" w:cs="Courier New"/>
          <w:sz w:val="20"/>
          <w:szCs w:val="20"/>
        </w:rPr>
        <w:t>_Parameters</w:t>
      </w:r>
      <w:proofErr w:type="spellEnd"/>
      <w:r w:rsidR="00282E54">
        <w:rPr>
          <w:rFonts w:ascii="Courier New" w:hAnsi="Courier New" w:cs="Courier New"/>
          <w:sz w:val="20"/>
          <w:szCs w:val="20"/>
        </w:rPr>
        <w:t xml:space="preserve"> 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Pr="00C70E40">
        <w:rPr>
          <w:rFonts w:ascii="Courier New" w:hAnsi="Courier New" w:cs="Courier New"/>
          <w:sz w:val="20"/>
          <w:szCs w:val="20"/>
        </w:rPr>
        <w:t>Resolve_Exists</w:t>
      </w:r>
      <w:proofErr w:type="spellEnd"/>
      <w:r w:rsidRPr="00C70E40">
        <w:rPr>
          <w:rFonts w:ascii="Courier New" w:hAnsi="Courier New" w:cs="Courier New"/>
          <w:sz w:val="20"/>
          <w:szCs w:val="20"/>
        </w:rPr>
        <w:t xml:space="preserve"> (Usage Info)</w:t>
      </w:r>
      <w:r>
        <w:rPr>
          <w:rFonts w:ascii="Courier New" w:hAnsi="Courier New" w:cs="Courier New"/>
          <w:sz w:val="20"/>
          <w:szCs w:val="20"/>
        </w:rPr>
        <w:t xml:space="preserve"> (Type Boolean) (</w:t>
      </w:r>
      <w:r w:rsidR="001677A5">
        <w:rPr>
          <w:rFonts w:ascii="Courier New" w:hAnsi="Courier New" w:cs="Courier New"/>
          <w:sz w:val="20"/>
          <w:szCs w:val="20"/>
        </w:rPr>
        <w:t>Value True</w:t>
      </w:r>
      <w:r>
        <w:rPr>
          <w:rFonts w:ascii="Courier New" w:hAnsi="Courier New" w:cs="Courier New"/>
          <w:sz w:val="20"/>
          <w:szCs w:val="20"/>
        </w:rPr>
        <w:t>)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60390D">
        <w:rPr>
          <w:rFonts w:ascii="Courier New" w:hAnsi="Courier New" w:cs="Courier New"/>
          <w:sz w:val="20"/>
          <w:szCs w:val="20"/>
        </w:rPr>
        <w:t xml:space="preserve">    </w:t>
      </w:r>
      <w:r w:rsidRPr="00C70E40">
        <w:rPr>
          <w:rFonts w:ascii="Courier New" w:hAnsi="Courier New" w:cs="Courier New"/>
          <w:sz w:val="20"/>
          <w:szCs w:val="20"/>
        </w:rPr>
        <w:t xml:space="preserve">(Description “Indicates whether DLL implements </w:t>
      </w:r>
      <w:proofErr w:type="spellStart"/>
      <w:r w:rsidRPr="00C70E40">
        <w:rPr>
          <w:rFonts w:ascii="Courier New" w:hAnsi="Courier New" w:cs="Courier New"/>
          <w:sz w:val="20"/>
          <w:szCs w:val="20"/>
        </w:rPr>
        <w:t>AMI_Resolve</w:t>
      </w:r>
      <w:proofErr w:type="spellEnd"/>
      <w:r w:rsidRPr="00C70E40">
        <w:rPr>
          <w:rFonts w:ascii="Courier New" w:hAnsi="Courier New" w:cs="Courier New"/>
          <w:sz w:val="20"/>
          <w:szCs w:val="20"/>
        </w:rPr>
        <w:t>.”)</w:t>
      </w:r>
      <w:r>
        <w:rPr>
          <w:rFonts w:ascii="Courier New" w:hAnsi="Courier New" w:cs="Courier New"/>
          <w:sz w:val="20"/>
          <w:szCs w:val="20"/>
        </w:rPr>
        <w:t>)</w:t>
      </w:r>
      <w:r w:rsidRPr="00C70E40">
        <w:rPr>
          <w:rFonts w:ascii="Courier New" w:hAnsi="Courier New" w:cs="Courier New"/>
          <w:sz w:val="20"/>
          <w:szCs w:val="20"/>
        </w:rPr>
        <w:t xml:space="preserve"> </w:t>
      </w:r>
    </w:p>
    <w:p w:rsidR="00B17420" w:rsidRDefault="00B17420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Pr="00A44C9C">
        <w:rPr>
          <w:rFonts w:ascii="Courier New" w:hAnsi="Courier New" w:cs="Courier New"/>
          <w:sz w:val="20"/>
          <w:szCs w:val="20"/>
        </w:rPr>
        <w:t>Model_Name</w:t>
      </w:r>
      <w:proofErr w:type="spellEnd"/>
      <w:r w:rsidRPr="00A44C9C">
        <w:rPr>
          <w:rFonts w:ascii="Courier New" w:hAnsi="Courier New" w:cs="Courier New"/>
          <w:sz w:val="20"/>
          <w:szCs w:val="20"/>
        </w:rPr>
        <w:t xml:space="preserve"> (Usage In) (Type String) (Value “</w:t>
      </w:r>
      <w:proofErr w:type="spellStart"/>
      <w:r w:rsidRPr="00A44C9C">
        <w:rPr>
          <w:rFonts w:ascii="Courier New" w:hAnsi="Courier New" w:cs="Courier New"/>
          <w:sz w:val="20"/>
          <w:szCs w:val="20"/>
        </w:rPr>
        <w:t>ignore_me</w:t>
      </w:r>
      <w:proofErr w:type="spellEnd"/>
      <w:r w:rsidRPr="00A44C9C">
        <w:rPr>
          <w:rFonts w:ascii="Courier New" w:hAnsi="Courier New" w:cs="Courier New"/>
          <w:sz w:val="20"/>
          <w:szCs w:val="20"/>
        </w:rPr>
        <w:t>”)</w:t>
      </w:r>
    </w:p>
    <w:p w:rsidR="00B17420" w:rsidRPr="00E953A7" w:rsidRDefault="00B17420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</w:t>
      </w:r>
      <w:r w:rsidRPr="00A44C9C">
        <w:rPr>
          <w:rFonts w:ascii="Courier New" w:hAnsi="Courier New" w:cs="Courier New"/>
          <w:sz w:val="20"/>
          <w:szCs w:val="20"/>
        </w:rPr>
        <w:t>Description “IBIS model name”))</w:t>
      </w:r>
    </w:p>
    <w:p w:rsidR="00322D6E" w:rsidRPr="00E953A7" w:rsidRDefault="00232820" w:rsidP="00322D6E">
      <w:pPr>
        <w:rPr>
          <w:rFonts w:ascii="Courier New" w:hAnsi="Courier New" w:cs="Courier New"/>
          <w:sz w:val="20"/>
          <w:szCs w:val="20"/>
        </w:rPr>
      </w:pPr>
      <w:r w:rsidRPr="00232820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="0018597E">
        <w:rPr>
          <w:rFonts w:ascii="Courier New" w:hAnsi="Courier New" w:cs="Courier New"/>
          <w:sz w:val="20"/>
          <w:szCs w:val="20"/>
        </w:rPr>
        <w:t>Rx_Receiver_Sensitivity</w:t>
      </w:r>
      <w:proofErr w:type="spellEnd"/>
      <w:r w:rsidR="00322D6E" w:rsidRPr="00E953A7">
        <w:rPr>
          <w:rFonts w:ascii="Courier New" w:hAnsi="Courier New" w:cs="Courier New"/>
          <w:sz w:val="20"/>
          <w:szCs w:val="20"/>
        </w:rPr>
        <w:t xml:space="preserve"> (Usage Out) </w:t>
      </w:r>
      <w:r w:rsidR="0060390D" w:rsidRPr="0060390D">
        <w:rPr>
          <w:rFonts w:ascii="Courier New" w:hAnsi="Courier New" w:cs="Courier New"/>
          <w:sz w:val="20"/>
          <w:szCs w:val="20"/>
        </w:rPr>
        <w:t>(Type</w:t>
      </w:r>
      <w:r w:rsidR="000E3AB4">
        <w:rPr>
          <w:rFonts w:ascii="Courier New" w:hAnsi="Courier New" w:cs="Courier New"/>
          <w:sz w:val="20"/>
          <w:szCs w:val="20"/>
        </w:rPr>
        <w:t xml:space="preserve"> </w:t>
      </w:r>
      <w:r w:rsidR="0018597E">
        <w:rPr>
          <w:rFonts w:ascii="Courier New" w:hAnsi="Courier New" w:cs="Courier New"/>
          <w:sz w:val="20"/>
          <w:szCs w:val="20"/>
        </w:rPr>
        <w:t>Float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) (Range </w:t>
      </w:r>
      <w:r w:rsidR="0060390D" w:rsidRPr="0060390D">
        <w:rPr>
          <w:rFonts w:ascii="Courier New" w:hAnsi="Courier New" w:cs="Courier New"/>
          <w:sz w:val="20"/>
          <w:szCs w:val="20"/>
        </w:rPr>
        <w:t>0.0 0.0 0.0</w:t>
      </w:r>
      <w:r w:rsidR="0060390D">
        <w:rPr>
          <w:rFonts w:ascii="Courier New" w:hAnsi="Courier New" w:cs="Courier New"/>
          <w:sz w:val="20"/>
          <w:szCs w:val="20"/>
        </w:rPr>
        <w:t>1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) </w:t>
      </w:r>
    </w:p>
    <w:p w:rsidR="00282E54" w:rsidRDefault="0060390D" w:rsidP="00322D6E">
      <w:pPr>
        <w:rPr>
          <w:rFonts w:ascii="Courier New" w:hAnsi="Courier New" w:cs="Courier New"/>
          <w:sz w:val="20"/>
          <w:szCs w:val="20"/>
        </w:rPr>
      </w:pPr>
      <w:r w:rsidRPr="0060390D">
        <w:rPr>
          <w:rFonts w:ascii="Courier New" w:hAnsi="Courier New" w:cs="Courier New"/>
          <w:sz w:val="20"/>
          <w:szCs w:val="20"/>
        </w:rPr>
        <w:t xml:space="preserve">      </w:t>
      </w:r>
      <w:r w:rsidR="00322D6E" w:rsidRPr="00E953A7">
        <w:rPr>
          <w:rFonts w:ascii="Courier New" w:hAnsi="Courier New" w:cs="Courier New"/>
          <w:sz w:val="20"/>
          <w:szCs w:val="20"/>
        </w:rPr>
        <w:t>(Description “</w:t>
      </w:r>
      <w:r w:rsidR="000E3AB4">
        <w:rPr>
          <w:rFonts w:ascii="Courier New" w:hAnsi="Courier New" w:cs="Courier New"/>
          <w:sz w:val="20"/>
          <w:szCs w:val="20"/>
        </w:rPr>
        <w:t>Value depends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 </w:t>
      </w:r>
      <w:r w:rsidR="005732FE">
        <w:rPr>
          <w:rFonts w:ascii="Courier New" w:hAnsi="Courier New" w:cs="Courier New"/>
          <w:sz w:val="20"/>
          <w:szCs w:val="20"/>
        </w:rPr>
        <w:t xml:space="preserve">on </w:t>
      </w:r>
      <w:proofErr w:type="spellStart"/>
      <w:r w:rsidR="005732FE">
        <w:rPr>
          <w:rFonts w:ascii="Courier New" w:hAnsi="Courier New" w:cs="Courier New"/>
          <w:sz w:val="20"/>
          <w:szCs w:val="20"/>
        </w:rPr>
        <w:t>OP</w:t>
      </w:r>
      <w:r w:rsidR="00BB51C0">
        <w:rPr>
          <w:rFonts w:ascii="Courier New" w:hAnsi="Courier New" w:cs="Courier New"/>
          <w:sz w:val="20"/>
          <w:szCs w:val="20"/>
        </w:rPr>
        <w:t>_mode</w:t>
      </w:r>
      <w:proofErr w:type="spellEnd"/>
      <w:r w:rsidR="00322D6E" w:rsidRPr="00E953A7">
        <w:rPr>
          <w:rFonts w:ascii="Courier New" w:hAnsi="Courier New" w:cs="Courier New"/>
          <w:sz w:val="20"/>
          <w:szCs w:val="20"/>
        </w:rPr>
        <w:t xml:space="preserve"> and data rate”))</w:t>
      </w:r>
      <w:r w:rsidR="00282E54">
        <w:rPr>
          <w:rFonts w:ascii="Courier New" w:hAnsi="Courier New" w:cs="Courier New"/>
          <w:sz w:val="20"/>
          <w:szCs w:val="20"/>
        </w:rPr>
        <w:t xml:space="preserve">    …</w:t>
      </w:r>
    </w:p>
    <w:p w:rsidR="00282E54" w:rsidRDefault="00282E54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)</w:t>
      </w:r>
    </w:p>
    <w:p w:rsidR="00ED55B7" w:rsidRPr="00E953A7" w:rsidRDefault="00ED55B7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</w:t>
      </w:r>
      <w:proofErr w:type="spellStart"/>
      <w:r>
        <w:rPr>
          <w:rFonts w:ascii="Courier New" w:hAnsi="Courier New" w:cs="Courier New"/>
          <w:sz w:val="20"/>
          <w:szCs w:val="20"/>
        </w:rPr>
        <w:t>Model_Specific</w:t>
      </w:r>
      <w:proofErr w:type="spellEnd"/>
    </w:p>
    <w:p w:rsidR="00322D6E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Pr="00E953A7">
        <w:rPr>
          <w:rFonts w:ascii="Courier New" w:hAnsi="Courier New" w:cs="Courier New"/>
          <w:sz w:val="20"/>
          <w:szCs w:val="20"/>
        </w:rPr>
        <w:t>Tstonefile</w:t>
      </w:r>
      <w:proofErr w:type="spellEnd"/>
      <w:r w:rsidRPr="00E953A7">
        <w:rPr>
          <w:rFonts w:ascii="Courier New" w:hAnsi="Courier New" w:cs="Courier New"/>
          <w:sz w:val="20"/>
          <w:szCs w:val="20"/>
        </w:rPr>
        <w:t xml:space="preserve"> (Usage </w:t>
      </w:r>
      <w:proofErr w:type="spellStart"/>
      <w:r w:rsidRPr="00E953A7">
        <w:rPr>
          <w:rFonts w:ascii="Courier New" w:hAnsi="Courier New" w:cs="Courier New"/>
          <w:sz w:val="20"/>
          <w:szCs w:val="20"/>
        </w:rPr>
        <w:t>Dep</w:t>
      </w:r>
      <w:proofErr w:type="spellEnd"/>
      <w:r w:rsidRPr="00E953A7">
        <w:rPr>
          <w:rFonts w:ascii="Courier New" w:hAnsi="Courier New" w:cs="Courier New"/>
          <w:sz w:val="20"/>
          <w:szCs w:val="20"/>
        </w:rPr>
        <w:t>) (Type String)</w:t>
      </w:r>
      <w:r w:rsidR="00CD4B20">
        <w:rPr>
          <w:rFonts w:ascii="Courier New" w:hAnsi="Courier New" w:cs="Courier New"/>
          <w:sz w:val="20"/>
          <w:szCs w:val="20"/>
        </w:rPr>
        <w:t xml:space="preserve"> </w:t>
      </w:r>
      <w:r w:rsidRPr="00E953A7">
        <w:rPr>
          <w:rFonts w:ascii="Courier New" w:hAnsi="Courier New" w:cs="Courier New"/>
          <w:sz w:val="20"/>
          <w:szCs w:val="20"/>
        </w:rPr>
        <w:t>(</w:t>
      </w:r>
      <w:r w:rsidR="00CD4B20">
        <w:rPr>
          <w:rFonts w:ascii="Courier New" w:hAnsi="Courier New" w:cs="Courier New"/>
          <w:sz w:val="20"/>
          <w:szCs w:val="20"/>
        </w:rPr>
        <w:t>Value “ignore</w:t>
      </w:r>
      <w:r w:rsidR="0016060F">
        <w:rPr>
          <w:rFonts w:ascii="Courier New" w:hAnsi="Courier New" w:cs="Courier New"/>
          <w:sz w:val="20"/>
          <w:szCs w:val="20"/>
        </w:rPr>
        <w:t>_me</w:t>
      </w:r>
      <w:r w:rsidR="00CD4B20">
        <w:rPr>
          <w:rFonts w:ascii="Courier New" w:hAnsi="Courier New" w:cs="Courier New"/>
          <w:sz w:val="20"/>
          <w:szCs w:val="20"/>
        </w:rPr>
        <w:t>.s4p”</w:t>
      </w:r>
      <w:r w:rsidRPr="00E953A7">
        <w:rPr>
          <w:rFonts w:ascii="Courier New" w:hAnsi="Courier New" w:cs="Courier New"/>
          <w:sz w:val="20"/>
          <w:szCs w:val="20"/>
        </w:rPr>
        <w:t>)</w:t>
      </w:r>
    </w:p>
    <w:p w:rsidR="00322D6E" w:rsidRDefault="0060390D" w:rsidP="00322D6E">
      <w:pPr>
        <w:rPr>
          <w:rFonts w:ascii="Courier New" w:hAnsi="Courier New" w:cs="Courier New"/>
          <w:sz w:val="20"/>
          <w:szCs w:val="20"/>
        </w:rPr>
      </w:pPr>
      <w:r w:rsidRPr="0060390D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="00322D6E" w:rsidRPr="00E953A7">
        <w:rPr>
          <w:rFonts w:ascii="Courier New" w:hAnsi="Courier New" w:cs="Courier New"/>
          <w:sz w:val="20"/>
          <w:szCs w:val="20"/>
        </w:rPr>
        <w:t>(Description “</w:t>
      </w:r>
      <w:r w:rsidR="00BB51C0">
        <w:rPr>
          <w:rFonts w:ascii="Courier New" w:hAnsi="Courier New" w:cs="Courier New"/>
          <w:sz w:val="20"/>
          <w:szCs w:val="20"/>
        </w:rPr>
        <w:t>R</w:t>
      </w:r>
      <w:r w:rsidR="00322D6E" w:rsidRPr="00E953A7">
        <w:rPr>
          <w:rFonts w:ascii="Courier New" w:hAnsi="Courier New" w:cs="Courier New"/>
          <w:sz w:val="20"/>
          <w:szCs w:val="20"/>
        </w:rPr>
        <w:t>x analog model</w:t>
      </w:r>
      <w:r w:rsidR="00DF63D0">
        <w:rPr>
          <w:rFonts w:ascii="Courier New" w:hAnsi="Courier New" w:cs="Courier New"/>
          <w:sz w:val="20"/>
          <w:szCs w:val="20"/>
        </w:rPr>
        <w:t>.</w:t>
      </w:r>
      <w:proofErr w:type="gramEnd"/>
      <w:r w:rsidR="00DF63D0">
        <w:rPr>
          <w:rFonts w:ascii="Courier New" w:hAnsi="Courier New" w:cs="Courier New"/>
          <w:sz w:val="20"/>
          <w:szCs w:val="20"/>
        </w:rPr>
        <w:t xml:space="preserve"> Value depends on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5732FE">
        <w:rPr>
          <w:rFonts w:ascii="Courier New" w:hAnsi="Courier New" w:cs="Courier New"/>
          <w:sz w:val="20"/>
          <w:szCs w:val="20"/>
        </w:rPr>
        <w:t>OP</w:t>
      </w:r>
      <w:r w:rsidR="00BB51C0">
        <w:rPr>
          <w:rFonts w:ascii="Courier New" w:hAnsi="Courier New" w:cs="Courier New"/>
          <w:sz w:val="20"/>
          <w:szCs w:val="20"/>
        </w:rPr>
        <w:t>_mode</w:t>
      </w:r>
      <w:proofErr w:type="spellEnd"/>
      <w:r w:rsidR="00322D6E" w:rsidRPr="00E953A7">
        <w:rPr>
          <w:rFonts w:ascii="Courier New" w:hAnsi="Courier New" w:cs="Courier New"/>
          <w:sz w:val="20"/>
          <w:szCs w:val="20"/>
        </w:rPr>
        <w:t>”))</w:t>
      </w:r>
    </w:p>
    <w:p w:rsidR="00B17420" w:rsidRDefault="00B17420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Pr="00A44C9C">
        <w:rPr>
          <w:rFonts w:ascii="Courier New" w:hAnsi="Courier New" w:cs="Courier New"/>
          <w:sz w:val="20"/>
          <w:szCs w:val="20"/>
        </w:rPr>
        <w:t>my_corner</w:t>
      </w:r>
      <w:proofErr w:type="spellEnd"/>
      <w:r w:rsidRPr="00A44C9C">
        <w:rPr>
          <w:rFonts w:ascii="Courier New" w:hAnsi="Courier New" w:cs="Courier New"/>
          <w:sz w:val="20"/>
          <w:szCs w:val="20"/>
        </w:rPr>
        <w:t xml:space="preserve"> (Usage In) (Type String) (Corner </w:t>
      </w:r>
      <w:r w:rsidRPr="00A90215">
        <w:rPr>
          <w:rFonts w:ascii="Courier New" w:hAnsi="Courier New" w:cs="Courier New"/>
          <w:sz w:val="20"/>
          <w:szCs w:val="20"/>
        </w:rPr>
        <w:t>“</w:t>
      </w:r>
      <w:proofErr w:type="spellStart"/>
      <w:r>
        <w:rPr>
          <w:rFonts w:ascii="Courier New" w:hAnsi="Courier New" w:cs="Courier New"/>
          <w:sz w:val="20"/>
          <w:szCs w:val="20"/>
        </w:rPr>
        <w:t>T</w:t>
      </w:r>
      <w:r w:rsidRPr="00A90215">
        <w:rPr>
          <w:rFonts w:ascii="Courier New" w:hAnsi="Courier New" w:cs="Courier New"/>
          <w:sz w:val="20"/>
          <w:szCs w:val="20"/>
        </w:rPr>
        <w:t>yp</w:t>
      </w:r>
      <w:proofErr w:type="spellEnd"/>
      <w:r w:rsidRPr="00A90215">
        <w:rPr>
          <w:rFonts w:ascii="Courier New" w:hAnsi="Courier New" w:cs="Courier New"/>
          <w:sz w:val="20"/>
          <w:szCs w:val="20"/>
        </w:rPr>
        <w:t>” “</w:t>
      </w:r>
      <w:r>
        <w:rPr>
          <w:rFonts w:ascii="Courier New" w:hAnsi="Courier New" w:cs="Courier New"/>
          <w:sz w:val="20"/>
          <w:szCs w:val="20"/>
        </w:rPr>
        <w:t>M</w:t>
      </w:r>
      <w:r w:rsidRPr="00A90215">
        <w:rPr>
          <w:rFonts w:ascii="Courier New" w:hAnsi="Courier New" w:cs="Courier New"/>
          <w:sz w:val="20"/>
          <w:szCs w:val="20"/>
        </w:rPr>
        <w:t>in” “</w:t>
      </w:r>
      <w:r>
        <w:rPr>
          <w:rFonts w:ascii="Courier New" w:hAnsi="Courier New" w:cs="Courier New"/>
          <w:sz w:val="20"/>
          <w:szCs w:val="20"/>
        </w:rPr>
        <w:t>M</w:t>
      </w:r>
      <w:r w:rsidRPr="00A44C9C">
        <w:rPr>
          <w:rFonts w:ascii="Courier New" w:hAnsi="Courier New" w:cs="Courier New"/>
          <w:sz w:val="20"/>
          <w:szCs w:val="20"/>
        </w:rPr>
        <w:t>ax”)</w:t>
      </w:r>
    </w:p>
    <w:p w:rsidR="00322D6E" w:rsidRPr="00E953A7" w:rsidRDefault="00B17420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</w:t>
      </w:r>
      <w:r w:rsidRPr="00A44C9C">
        <w:rPr>
          <w:rFonts w:ascii="Courier New" w:hAnsi="Courier New" w:cs="Courier New"/>
          <w:sz w:val="20"/>
          <w:szCs w:val="20"/>
        </w:rPr>
        <w:t>Description “Informs DLL what corner is selected by user”))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="005732FE">
        <w:rPr>
          <w:rFonts w:ascii="Courier New" w:hAnsi="Courier New" w:cs="Courier New"/>
          <w:sz w:val="20"/>
          <w:szCs w:val="20"/>
        </w:rPr>
        <w:t>OP</w:t>
      </w:r>
      <w:r w:rsidR="00BB51C0">
        <w:rPr>
          <w:rFonts w:ascii="Courier New" w:hAnsi="Courier New" w:cs="Courier New"/>
          <w:sz w:val="20"/>
          <w:szCs w:val="20"/>
        </w:rPr>
        <w:t>_mode</w:t>
      </w:r>
      <w:proofErr w:type="spellEnd"/>
      <w:r w:rsidR="00BB51C0" w:rsidRPr="00BB51C0">
        <w:rPr>
          <w:rFonts w:ascii="Courier New" w:hAnsi="Courier New" w:cs="Courier New"/>
          <w:sz w:val="20"/>
          <w:szCs w:val="20"/>
        </w:rPr>
        <w:t xml:space="preserve"> (Usage In) (Type </w:t>
      </w:r>
      <w:r w:rsidR="00BB51C0">
        <w:rPr>
          <w:rFonts w:ascii="Courier New" w:hAnsi="Courier New" w:cs="Courier New"/>
          <w:sz w:val="20"/>
          <w:szCs w:val="20"/>
        </w:rPr>
        <w:t>Integer</w:t>
      </w:r>
      <w:r w:rsidR="00BB51C0" w:rsidRPr="00BB51C0">
        <w:rPr>
          <w:rFonts w:ascii="Courier New" w:hAnsi="Courier New" w:cs="Courier New"/>
          <w:sz w:val="20"/>
          <w:szCs w:val="20"/>
        </w:rPr>
        <w:t>) (List 0</w:t>
      </w:r>
      <w:r w:rsidR="00BB51C0">
        <w:rPr>
          <w:rFonts w:ascii="Courier New" w:hAnsi="Courier New" w:cs="Courier New"/>
          <w:sz w:val="20"/>
          <w:szCs w:val="20"/>
        </w:rPr>
        <w:t xml:space="preserve"> 1</w:t>
      </w:r>
      <w:r w:rsidR="005732FE">
        <w:rPr>
          <w:rFonts w:ascii="Courier New" w:hAnsi="Courier New" w:cs="Courier New"/>
          <w:sz w:val="20"/>
          <w:szCs w:val="20"/>
        </w:rPr>
        <w:t xml:space="preserve"> 2 3</w:t>
      </w:r>
      <w:r w:rsidR="00322D6E" w:rsidRPr="00E953A7">
        <w:rPr>
          <w:rFonts w:ascii="Courier New" w:hAnsi="Courier New" w:cs="Courier New"/>
          <w:sz w:val="20"/>
          <w:szCs w:val="20"/>
        </w:rPr>
        <w:t>)</w:t>
      </w:r>
    </w:p>
    <w:p w:rsidR="00322D6E" w:rsidRPr="00E953A7" w:rsidRDefault="0060390D" w:rsidP="00322D6E">
      <w:pPr>
        <w:rPr>
          <w:rFonts w:ascii="Courier New" w:hAnsi="Courier New" w:cs="Courier New"/>
          <w:sz w:val="20"/>
          <w:szCs w:val="20"/>
        </w:rPr>
      </w:pPr>
      <w:r w:rsidRPr="000E3AB4">
        <w:rPr>
          <w:rFonts w:ascii="Courier New" w:hAnsi="Courier New" w:cs="Courier New"/>
          <w:sz w:val="20"/>
          <w:szCs w:val="20"/>
        </w:rPr>
        <w:lastRenderedPageBreak/>
        <w:t xml:space="preserve">      </w:t>
      </w:r>
      <w:r w:rsidR="00322D6E" w:rsidRPr="00E953A7">
        <w:rPr>
          <w:rFonts w:ascii="Courier New" w:hAnsi="Courier New" w:cs="Courier New"/>
          <w:sz w:val="20"/>
          <w:szCs w:val="20"/>
        </w:rPr>
        <w:t>(Description “</w:t>
      </w:r>
      <w:r w:rsidR="005732FE">
        <w:rPr>
          <w:rFonts w:ascii="Courier New" w:hAnsi="Courier New" w:cs="Courier New"/>
          <w:sz w:val="20"/>
          <w:szCs w:val="20"/>
        </w:rPr>
        <w:t>Operation mode</w:t>
      </w:r>
      <w:r w:rsidR="00322D6E" w:rsidRPr="00E953A7">
        <w:rPr>
          <w:rFonts w:ascii="Courier New" w:hAnsi="Courier New" w:cs="Courier New"/>
          <w:sz w:val="20"/>
          <w:szCs w:val="20"/>
        </w:rPr>
        <w:t>”))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  …</w:t>
      </w:r>
    </w:p>
    <w:p w:rsidR="00ED55B7" w:rsidRPr="00E953A7" w:rsidRDefault="00ED55B7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)</w:t>
      </w:r>
    </w:p>
    <w:p w:rsidR="00322D6E" w:rsidDel="008E07F9" w:rsidRDefault="00322D6E" w:rsidP="00322D6E">
      <w:pPr>
        <w:rPr>
          <w:del w:id="96" w:author="Fangyi Rao" w:date="2013-08-19T16:33:00Z"/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>)</w:t>
      </w:r>
    </w:p>
    <w:p w:rsidR="00322D6E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</w:p>
    <w:p w:rsidR="00B545F9" w:rsidRDefault="00322D6E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example, the </w:t>
      </w:r>
      <w:r w:rsidR="005732FE">
        <w:rPr>
          <w:rFonts w:ascii="Times New Roman" w:hAnsi="Times New Roman" w:cs="Times New Roman"/>
          <w:sz w:val="24"/>
          <w:szCs w:val="24"/>
        </w:rPr>
        <w:t>R</w:t>
      </w:r>
      <w:r w:rsidR="00D02037">
        <w:rPr>
          <w:rFonts w:ascii="Times New Roman" w:hAnsi="Times New Roman" w:cs="Times New Roman"/>
          <w:sz w:val="24"/>
          <w:szCs w:val="24"/>
        </w:rPr>
        <w:t xml:space="preserve">x </w:t>
      </w:r>
      <w:r>
        <w:rPr>
          <w:rFonts w:ascii="Times New Roman" w:hAnsi="Times New Roman" w:cs="Times New Roman"/>
          <w:sz w:val="24"/>
          <w:szCs w:val="24"/>
        </w:rPr>
        <w:t xml:space="preserve">analog model is represented with a 4-port touchstone file specified by parameter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732FE">
        <w:rPr>
          <w:rFonts w:ascii="Times New Roman" w:hAnsi="Times New Roman" w:cs="Times New Roman"/>
          <w:sz w:val="24"/>
          <w:szCs w:val="24"/>
        </w:rPr>
        <w:t xml:space="preserve">Both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depend on </w:t>
      </w:r>
      <w:r w:rsidR="00B55416">
        <w:rPr>
          <w:rFonts w:ascii="Times New Roman" w:hAnsi="Times New Roman" w:cs="Times New Roman"/>
          <w:sz w:val="24"/>
          <w:szCs w:val="24"/>
        </w:rPr>
        <w:t xml:space="preserve">the legacy IBIS model name, parameter </w:t>
      </w:r>
      <w:proofErr w:type="spellStart"/>
      <w:r w:rsidR="00B55416">
        <w:rPr>
          <w:rFonts w:ascii="Times New Roman" w:hAnsi="Times New Roman" w:cs="Times New Roman"/>
          <w:sz w:val="24"/>
          <w:szCs w:val="24"/>
        </w:rPr>
        <w:t>my_corner</w:t>
      </w:r>
      <w:proofErr w:type="spellEnd"/>
      <w:r w:rsidR="00B55416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 xml:space="preserve">parameter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>
        <w:rPr>
          <w:rFonts w:ascii="Times New Roman" w:hAnsi="Times New Roman" w:cs="Times New Roman"/>
          <w:sz w:val="24"/>
          <w:szCs w:val="24"/>
        </w:rPr>
        <w:t>, which s</w:t>
      </w:r>
      <w:r w:rsidR="005732FE">
        <w:rPr>
          <w:rFonts w:ascii="Times New Roman" w:hAnsi="Times New Roman" w:cs="Times New Roman"/>
          <w:sz w:val="24"/>
          <w:szCs w:val="24"/>
        </w:rPr>
        <w:t>pecifies the device operation mode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also depends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hAnsi="Times New Roman" w:cs="Times New Roman"/>
          <w:sz w:val="24"/>
          <w:szCs w:val="24"/>
        </w:rPr>
        <w:t>. Parameter</w:t>
      </w:r>
      <w:r w:rsidR="00F74458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Model_Name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my_corner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 w:rsidR="009027A0">
        <w:rPr>
          <w:rFonts w:ascii="Times New Roman" w:hAnsi="Times New Roman" w:cs="Times New Roman"/>
          <w:sz w:val="24"/>
          <w:szCs w:val="24"/>
        </w:rPr>
        <w:t>, having usage type In</w:t>
      </w:r>
      <w:proofErr w:type="gramStart"/>
      <w:r w:rsidR="009027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4458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F744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included in both input parameter strings to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AMI_Init.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of usage type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its dependency </w:t>
      </w:r>
      <w:r w:rsidR="005732FE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Model_Name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my_corner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resolved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returns the value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 w:rsidR="005732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of usage type </w:t>
      </w:r>
      <w:proofErr w:type="gramStart"/>
      <w:r>
        <w:rPr>
          <w:rFonts w:ascii="Times New Roman" w:hAnsi="Times New Roman" w:cs="Times New Roman"/>
          <w:sz w:val="24"/>
          <w:szCs w:val="24"/>
        </w:rPr>
        <w:t>Out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and its </w:t>
      </w:r>
      <w:r w:rsidR="005732FE">
        <w:rPr>
          <w:rFonts w:ascii="Times New Roman" w:hAnsi="Times New Roman" w:cs="Times New Roman"/>
          <w:sz w:val="24"/>
          <w:szCs w:val="24"/>
        </w:rPr>
        <w:t xml:space="preserve">dependency on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Model_Name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my_corner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resolved in AMI_Init, w</w:t>
      </w:r>
      <w:r w:rsidR="005732FE">
        <w:rPr>
          <w:rFonts w:ascii="Times New Roman" w:hAnsi="Times New Roman" w:cs="Times New Roman"/>
          <w:sz w:val="24"/>
          <w:szCs w:val="24"/>
        </w:rPr>
        <w:t xml:space="preserve">hich returns the value of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0007" w:rsidRDefault="000F0007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443" w:rsidRPr="00452229" w:rsidRDefault="00553443" w:rsidP="00AE5F90">
      <w:pPr>
        <w:spacing w:after="0" w:line="240" w:lineRule="auto"/>
      </w:pPr>
    </w:p>
    <w:sectPr w:rsidR="00553443" w:rsidRPr="00452229" w:rsidSect="00984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87016"/>
    <w:multiLevelType w:val="hybridMultilevel"/>
    <w:tmpl w:val="D59C625A"/>
    <w:lvl w:ilvl="0" w:tplc="68D06AB4">
      <w:numFmt w:val="bullet"/>
      <w:lvlText w:val=""/>
      <w:lvlJc w:val="left"/>
      <w:pPr>
        <w:ind w:left="228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249A66A6"/>
    <w:multiLevelType w:val="hybridMultilevel"/>
    <w:tmpl w:val="72F0E6FC"/>
    <w:lvl w:ilvl="0" w:tplc="DCDA3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584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C41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C2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003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108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05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8B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46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635974"/>
    <w:multiLevelType w:val="hybridMultilevel"/>
    <w:tmpl w:val="E4E85AD6"/>
    <w:lvl w:ilvl="0" w:tplc="BA328294">
      <w:numFmt w:val="bullet"/>
      <w:lvlText w:val="-"/>
      <w:lvlJc w:val="left"/>
      <w:pPr>
        <w:ind w:left="8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DD22D80"/>
    <w:multiLevelType w:val="hybridMultilevel"/>
    <w:tmpl w:val="A47A5110"/>
    <w:lvl w:ilvl="0" w:tplc="42AC1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123F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0FF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4A0E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9A1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219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40E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ED9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1EE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BAB"/>
    <w:rsid w:val="0000789C"/>
    <w:rsid w:val="0001716D"/>
    <w:rsid w:val="0003107B"/>
    <w:rsid w:val="00036B07"/>
    <w:rsid w:val="000437FD"/>
    <w:rsid w:val="00045305"/>
    <w:rsid w:val="00056AEE"/>
    <w:rsid w:val="000C08FE"/>
    <w:rsid w:val="000C79C1"/>
    <w:rsid w:val="000E3AB4"/>
    <w:rsid w:val="000F0007"/>
    <w:rsid w:val="000F1E20"/>
    <w:rsid w:val="000F4E30"/>
    <w:rsid w:val="00111B9B"/>
    <w:rsid w:val="001139A7"/>
    <w:rsid w:val="00114F27"/>
    <w:rsid w:val="001232B6"/>
    <w:rsid w:val="00143F6D"/>
    <w:rsid w:val="0016060F"/>
    <w:rsid w:val="00161CF5"/>
    <w:rsid w:val="001677A5"/>
    <w:rsid w:val="0017049B"/>
    <w:rsid w:val="001806DD"/>
    <w:rsid w:val="0018597E"/>
    <w:rsid w:val="001918C8"/>
    <w:rsid w:val="00193479"/>
    <w:rsid w:val="00196B90"/>
    <w:rsid w:val="00196FD4"/>
    <w:rsid w:val="001A18B5"/>
    <w:rsid w:val="001A1E73"/>
    <w:rsid w:val="001A2651"/>
    <w:rsid w:val="001B6D10"/>
    <w:rsid w:val="001C0A5F"/>
    <w:rsid w:val="001D34FD"/>
    <w:rsid w:val="00206EFD"/>
    <w:rsid w:val="00222C68"/>
    <w:rsid w:val="00227786"/>
    <w:rsid w:val="00232820"/>
    <w:rsid w:val="00246BC9"/>
    <w:rsid w:val="00272C90"/>
    <w:rsid w:val="00273EF1"/>
    <w:rsid w:val="00282E54"/>
    <w:rsid w:val="002A1FA7"/>
    <w:rsid w:val="002A3030"/>
    <w:rsid w:val="002B22F0"/>
    <w:rsid w:val="002B35A9"/>
    <w:rsid w:val="002C17B9"/>
    <w:rsid w:val="002D34C4"/>
    <w:rsid w:val="002D54E4"/>
    <w:rsid w:val="002D70DC"/>
    <w:rsid w:val="002D71D3"/>
    <w:rsid w:val="002D737D"/>
    <w:rsid w:val="002D741C"/>
    <w:rsid w:val="002E5E84"/>
    <w:rsid w:val="002E7B5F"/>
    <w:rsid w:val="002F5C27"/>
    <w:rsid w:val="002F5E42"/>
    <w:rsid w:val="00300C27"/>
    <w:rsid w:val="0030205E"/>
    <w:rsid w:val="00322D6E"/>
    <w:rsid w:val="00336EC1"/>
    <w:rsid w:val="0034295E"/>
    <w:rsid w:val="00343622"/>
    <w:rsid w:val="00343DC1"/>
    <w:rsid w:val="00345CDE"/>
    <w:rsid w:val="00346C4D"/>
    <w:rsid w:val="00347588"/>
    <w:rsid w:val="0035373C"/>
    <w:rsid w:val="00360500"/>
    <w:rsid w:val="00366078"/>
    <w:rsid w:val="00370280"/>
    <w:rsid w:val="00397C24"/>
    <w:rsid w:val="003B5692"/>
    <w:rsid w:val="003B7977"/>
    <w:rsid w:val="003C1668"/>
    <w:rsid w:val="003D4C9E"/>
    <w:rsid w:val="003D5CF6"/>
    <w:rsid w:val="003E4CF2"/>
    <w:rsid w:val="003F103A"/>
    <w:rsid w:val="004017E9"/>
    <w:rsid w:val="0041525F"/>
    <w:rsid w:val="00416F6C"/>
    <w:rsid w:val="00423D82"/>
    <w:rsid w:val="0044385C"/>
    <w:rsid w:val="00446048"/>
    <w:rsid w:val="004505EE"/>
    <w:rsid w:val="00452229"/>
    <w:rsid w:val="00456ED2"/>
    <w:rsid w:val="00473411"/>
    <w:rsid w:val="00475B62"/>
    <w:rsid w:val="0049078E"/>
    <w:rsid w:val="0049335A"/>
    <w:rsid w:val="00494590"/>
    <w:rsid w:val="004A55C5"/>
    <w:rsid w:val="004A7541"/>
    <w:rsid w:val="004B74D9"/>
    <w:rsid w:val="004C0A65"/>
    <w:rsid w:val="004C4FAE"/>
    <w:rsid w:val="004D799E"/>
    <w:rsid w:val="004E320A"/>
    <w:rsid w:val="005033FB"/>
    <w:rsid w:val="00505570"/>
    <w:rsid w:val="0052086A"/>
    <w:rsid w:val="00526D02"/>
    <w:rsid w:val="0055206C"/>
    <w:rsid w:val="00553443"/>
    <w:rsid w:val="00554545"/>
    <w:rsid w:val="00557566"/>
    <w:rsid w:val="0056265E"/>
    <w:rsid w:val="00563B4B"/>
    <w:rsid w:val="00566024"/>
    <w:rsid w:val="005732FE"/>
    <w:rsid w:val="00580BEF"/>
    <w:rsid w:val="00587FD2"/>
    <w:rsid w:val="0059070C"/>
    <w:rsid w:val="005A0F14"/>
    <w:rsid w:val="005B1622"/>
    <w:rsid w:val="005D63FA"/>
    <w:rsid w:val="005E3C32"/>
    <w:rsid w:val="005E560B"/>
    <w:rsid w:val="0060390D"/>
    <w:rsid w:val="00605A65"/>
    <w:rsid w:val="00610EF0"/>
    <w:rsid w:val="00615D24"/>
    <w:rsid w:val="006175C5"/>
    <w:rsid w:val="00651B01"/>
    <w:rsid w:val="00652744"/>
    <w:rsid w:val="006551C4"/>
    <w:rsid w:val="00661255"/>
    <w:rsid w:val="006749C4"/>
    <w:rsid w:val="00684487"/>
    <w:rsid w:val="00691871"/>
    <w:rsid w:val="00696EE6"/>
    <w:rsid w:val="006B0247"/>
    <w:rsid w:val="006B2377"/>
    <w:rsid w:val="006C2028"/>
    <w:rsid w:val="006C6FE2"/>
    <w:rsid w:val="006D315E"/>
    <w:rsid w:val="006D5EBB"/>
    <w:rsid w:val="006E383C"/>
    <w:rsid w:val="006F3970"/>
    <w:rsid w:val="00712938"/>
    <w:rsid w:val="007166AE"/>
    <w:rsid w:val="007247DB"/>
    <w:rsid w:val="007353A8"/>
    <w:rsid w:val="0074178D"/>
    <w:rsid w:val="00747493"/>
    <w:rsid w:val="0076474C"/>
    <w:rsid w:val="00766A8E"/>
    <w:rsid w:val="007678A8"/>
    <w:rsid w:val="00777430"/>
    <w:rsid w:val="00780E94"/>
    <w:rsid w:val="00792DFD"/>
    <w:rsid w:val="0079316F"/>
    <w:rsid w:val="007975C7"/>
    <w:rsid w:val="007A77DE"/>
    <w:rsid w:val="007B559B"/>
    <w:rsid w:val="007C77D0"/>
    <w:rsid w:val="007D3521"/>
    <w:rsid w:val="007E17F3"/>
    <w:rsid w:val="007F1B70"/>
    <w:rsid w:val="007F6AAE"/>
    <w:rsid w:val="0080092E"/>
    <w:rsid w:val="0082042E"/>
    <w:rsid w:val="00821C50"/>
    <w:rsid w:val="0082653F"/>
    <w:rsid w:val="00831BAB"/>
    <w:rsid w:val="0083537C"/>
    <w:rsid w:val="00854A6B"/>
    <w:rsid w:val="008661B1"/>
    <w:rsid w:val="00866479"/>
    <w:rsid w:val="00872E9A"/>
    <w:rsid w:val="00884EE1"/>
    <w:rsid w:val="00885FBB"/>
    <w:rsid w:val="008931CD"/>
    <w:rsid w:val="008A2B9A"/>
    <w:rsid w:val="008A4653"/>
    <w:rsid w:val="008B1584"/>
    <w:rsid w:val="008D6FB1"/>
    <w:rsid w:val="008E07F9"/>
    <w:rsid w:val="008E508E"/>
    <w:rsid w:val="008F657C"/>
    <w:rsid w:val="008F78CD"/>
    <w:rsid w:val="009027A0"/>
    <w:rsid w:val="009168E3"/>
    <w:rsid w:val="00922E82"/>
    <w:rsid w:val="00932CA1"/>
    <w:rsid w:val="0093390F"/>
    <w:rsid w:val="00942612"/>
    <w:rsid w:val="00966DDB"/>
    <w:rsid w:val="00972789"/>
    <w:rsid w:val="00984F20"/>
    <w:rsid w:val="009932BF"/>
    <w:rsid w:val="009C2DF5"/>
    <w:rsid w:val="009F0170"/>
    <w:rsid w:val="009F4B28"/>
    <w:rsid w:val="009F589C"/>
    <w:rsid w:val="00A03C63"/>
    <w:rsid w:val="00A0433C"/>
    <w:rsid w:val="00A0642E"/>
    <w:rsid w:val="00A06724"/>
    <w:rsid w:val="00A0714A"/>
    <w:rsid w:val="00A10481"/>
    <w:rsid w:val="00A10515"/>
    <w:rsid w:val="00A25219"/>
    <w:rsid w:val="00A327F7"/>
    <w:rsid w:val="00A4031A"/>
    <w:rsid w:val="00A559B9"/>
    <w:rsid w:val="00A56FA3"/>
    <w:rsid w:val="00A636E2"/>
    <w:rsid w:val="00A71AB8"/>
    <w:rsid w:val="00A81878"/>
    <w:rsid w:val="00A90215"/>
    <w:rsid w:val="00A91F7D"/>
    <w:rsid w:val="00A92262"/>
    <w:rsid w:val="00A9264B"/>
    <w:rsid w:val="00A96BBD"/>
    <w:rsid w:val="00AA5A46"/>
    <w:rsid w:val="00AA77EA"/>
    <w:rsid w:val="00AB139D"/>
    <w:rsid w:val="00AC3BD3"/>
    <w:rsid w:val="00AD0459"/>
    <w:rsid w:val="00AD3A1C"/>
    <w:rsid w:val="00AD6AF6"/>
    <w:rsid w:val="00AE4296"/>
    <w:rsid w:val="00AE5F90"/>
    <w:rsid w:val="00B0381D"/>
    <w:rsid w:val="00B04751"/>
    <w:rsid w:val="00B070E6"/>
    <w:rsid w:val="00B107C2"/>
    <w:rsid w:val="00B17420"/>
    <w:rsid w:val="00B21541"/>
    <w:rsid w:val="00B42768"/>
    <w:rsid w:val="00B523D4"/>
    <w:rsid w:val="00B52B2D"/>
    <w:rsid w:val="00B5351F"/>
    <w:rsid w:val="00B545F9"/>
    <w:rsid w:val="00B55416"/>
    <w:rsid w:val="00B6206F"/>
    <w:rsid w:val="00B653B2"/>
    <w:rsid w:val="00B74D16"/>
    <w:rsid w:val="00B7564F"/>
    <w:rsid w:val="00B853F1"/>
    <w:rsid w:val="00BA4146"/>
    <w:rsid w:val="00BB51C0"/>
    <w:rsid w:val="00BC104F"/>
    <w:rsid w:val="00BC1F80"/>
    <w:rsid w:val="00BD36F5"/>
    <w:rsid w:val="00BD3CEF"/>
    <w:rsid w:val="00BD646D"/>
    <w:rsid w:val="00BE2619"/>
    <w:rsid w:val="00BE6D99"/>
    <w:rsid w:val="00C03E7C"/>
    <w:rsid w:val="00C4659B"/>
    <w:rsid w:val="00C51E05"/>
    <w:rsid w:val="00C55DF2"/>
    <w:rsid w:val="00C562EF"/>
    <w:rsid w:val="00C70E40"/>
    <w:rsid w:val="00C75A01"/>
    <w:rsid w:val="00C77BAB"/>
    <w:rsid w:val="00C80B83"/>
    <w:rsid w:val="00C85768"/>
    <w:rsid w:val="00CB0535"/>
    <w:rsid w:val="00CB081A"/>
    <w:rsid w:val="00CB5D7D"/>
    <w:rsid w:val="00CB68A2"/>
    <w:rsid w:val="00CD4B20"/>
    <w:rsid w:val="00CE6E7B"/>
    <w:rsid w:val="00CF0C4F"/>
    <w:rsid w:val="00CF0DEE"/>
    <w:rsid w:val="00CF41CF"/>
    <w:rsid w:val="00CF46DE"/>
    <w:rsid w:val="00D02037"/>
    <w:rsid w:val="00D2791C"/>
    <w:rsid w:val="00D31571"/>
    <w:rsid w:val="00D36364"/>
    <w:rsid w:val="00D37B68"/>
    <w:rsid w:val="00D45D25"/>
    <w:rsid w:val="00D60215"/>
    <w:rsid w:val="00D669CA"/>
    <w:rsid w:val="00D72B04"/>
    <w:rsid w:val="00D94955"/>
    <w:rsid w:val="00DA2973"/>
    <w:rsid w:val="00DA6FB5"/>
    <w:rsid w:val="00DA7F35"/>
    <w:rsid w:val="00DB3EE7"/>
    <w:rsid w:val="00DD5AD4"/>
    <w:rsid w:val="00DD7280"/>
    <w:rsid w:val="00DE2B12"/>
    <w:rsid w:val="00DF63D0"/>
    <w:rsid w:val="00E02862"/>
    <w:rsid w:val="00E0299C"/>
    <w:rsid w:val="00E02C56"/>
    <w:rsid w:val="00E05C10"/>
    <w:rsid w:val="00E11B0F"/>
    <w:rsid w:val="00E22B8F"/>
    <w:rsid w:val="00E32232"/>
    <w:rsid w:val="00E33DAB"/>
    <w:rsid w:val="00E42326"/>
    <w:rsid w:val="00E4239C"/>
    <w:rsid w:val="00E452B9"/>
    <w:rsid w:val="00E46A3B"/>
    <w:rsid w:val="00E510D7"/>
    <w:rsid w:val="00E70933"/>
    <w:rsid w:val="00E726F4"/>
    <w:rsid w:val="00E86265"/>
    <w:rsid w:val="00E953A7"/>
    <w:rsid w:val="00EA2E7C"/>
    <w:rsid w:val="00EB6446"/>
    <w:rsid w:val="00EC3107"/>
    <w:rsid w:val="00EC37CA"/>
    <w:rsid w:val="00ED07A6"/>
    <w:rsid w:val="00ED2EE9"/>
    <w:rsid w:val="00ED55B7"/>
    <w:rsid w:val="00ED7DE2"/>
    <w:rsid w:val="00EE16F4"/>
    <w:rsid w:val="00EF5491"/>
    <w:rsid w:val="00EF7521"/>
    <w:rsid w:val="00F12E41"/>
    <w:rsid w:val="00F14851"/>
    <w:rsid w:val="00F1785F"/>
    <w:rsid w:val="00F21E86"/>
    <w:rsid w:val="00F314E8"/>
    <w:rsid w:val="00F37550"/>
    <w:rsid w:val="00F54BB6"/>
    <w:rsid w:val="00F55044"/>
    <w:rsid w:val="00F739C9"/>
    <w:rsid w:val="00F74458"/>
    <w:rsid w:val="00F75AF9"/>
    <w:rsid w:val="00F7781A"/>
    <w:rsid w:val="00F80B3E"/>
    <w:rsid w:val="00F9777F"/>
    <w:rsid w:val="00FB102D"/>
    <w:rsid w:val="00FB2AA7"/>
    <w:rsid w:val="00FC3372"/>
    <w:rsid w:val="00FC7690"/>
    <w:rsid w:val="00FE0420"/>
    <w:rsid w:val="00FF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qFormat="1"/>
    <w:lsdException w:name="List Continue 2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qFormat/>
    <w:rsid w:val="00AA5A46"/>
    <w:pPr>
      <w:spacing w:after="120" w:line="240" w:lineRule="auto"/>
      <w:ind w:left="360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KeywordDescriptionsChar">
    <w:name w:val="Keyword Descriptions Char"/>
    <w:basedOn w:val="DefaultParagraphFont"/>
    <w:link w:val="KeywordDescriptions"/>
    <w:locked/>
    <w:rsid w:val="00AA5A46"/>
    <w:rPr>
      <w:lang w:eastAsia="zh-CN"/>
    </w:rPr>
  </w:style>
  <w:style w:type="paragraph" w:customStyle="1" w:styleId="KeywordDescriptions">
    <w:name w:val="Keyword Descriptions"/>
    <w:basedOn w:val="Normal"/>
    <w:link w:val="KeywordDescriptionsChar"/>
    <w:rsid w:val="00AA5A46"/>
    <w:pPr>
      <w:spacing w:after="80" w:line="240" w:lineRule="auto"/>
    </w:pPr>
    <w:rPr>
      <w:lang w:eastAsia="zh-CN"/>
    </w:rPr>
  </w:style>
  <w:style w:type="character" w:customStyle="1" w:styleId="ExampletextChar">
    <w:name w:val="Example text Char"/>
    <w:basedOn w:val="DefaultParagraphFont"/>
    <w:link w:val="Exampletext"/>
    <w:locked/>
    <w:rsid w:val="00AA5A46"/>
    <w:rPr>
      <w:rFonts w:ascii="Courier New" w:hAnsi="Courier New" w:cs="Courier New"/>
      <w:lang w:eastAsia="zh-CN"/>
    </w:rPr>
  </w:style>
  <w:style w:type="paragraph" w:customStyle="1" w:styleId="Exampletext">
    <w:name w:val="Example text"/>
    <w:basedOn w:val="Normal"/>
    <w:link w:val="ExampletextChar"/>
    <w:rsid w:val="00AA5A46"/>
    <w:pPr>
      <w:spacing w:after="0" w:line="240" w:lineRule="auto"/>
    </w:pPr>
    <w:rPr>
      <w:rFonts w:ascii="Courier New" w:hAnsi="Courier New" w:cs="Courier New"/>
      <w:lang w:eastAsia="zh-CN"/>
    </w:rPr>
  </w:style>
  <w:style w:type="character" w:customStyle="1" w:styleId="KeywordChar">
    <w:name w:val="Keyword Char"/>
    <w:basedOn w:val="DefaultParagraphFont"/>
    <w:link w:val="Keyword"/>
    <w:locked/>
    <w:rsid w:val="00AA5A46"/>
    <w:rPr>
      <w:lang w:eastAsia="zh-CN"/>
    </w:rPr>
  </w:style>
  <w:style w:type="paragraph" w:customStyle="1" w:styleId="Keyword">
    <w:name w:val="Keyword"/>
    <w:basedOn w:val="Normal"/>
    <w:link w:val="KeywordChar"/>
    <w:qFormat/>
    <w:rsid w:val="00AA5A46"/>
    <w:pPr>
      <w:spacing w:before="80" w:after="0" w:line="240" w:lineRule="auto"/>
    </w:pPr>
    <w:rPr>
      <w:lang w:eastAsia="zh-CN"/>
    </w:rPr>
  </w:style>
  <w:style w:type="character" w:customStyle="1" w:styleId="KeywordNameTOCChar">
    <w:name w:val="Keyword Name TOC Char"/>
    <w:basedOn w:val="DefaultParagraphFont"/>
    <w:link w:val="KeywordNameTOC"/>
    <w:locked/>
    <w:rsid w:val="00AA5A46"/>
    <w:rPr>
      <w:b/>
      <w:bCs/>
      <w:lang w:eastAsia="zh-CN"/>
    </w:rPr>
  </w:style>
  <w:style w:type="paragraph" w:customStyle="1" w:styleId="KeywordNameTOC">
    <w:name w:val="Keyword Name TOC"/>
    <w:basedOn w:val="Normal"/>
    <w:link w:val="KeywordNameTOCChar"/>
    <w:rsid w:val="00AA5A46"/>
    <w:pPr>
      <w:spacing w:after="80" w:line="240" w:lineRule="auto"/>
    </w:pPr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3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Continue2">
    <w:name w:val="List Continue 2"/>
    <w:basedOn w:val="Normal"/>
    <w:semiHidden/>
    <w:unhideWhenUsed/>
    <w:qFormat/>
    <w:rsid w:val="00111B9B"/>
    <w:pPr>
      <w:spacing w:after="12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qFormat="1"/>
    <w:lsdException w:name="List Continue 2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qFormat/>
    <w:rsid w:val="00AA5A46"/>
    <w:pPr>
      <w:spacing w:after="120" w:line="240" w:lineRule="auto"/>
      <w:ind w:left="360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KeywordDescriptionsChar">
    <w:name w:val="Keyword Descriptions Char"/>
    <w:basedOn w:val="DefaultParagraphFont"/>
    <w:link w:val="KeywordDescriptions"/>
    <w:locked/>
    <w:rsid w:val="00AA5A46"/>
    <w:rPr>
      <w:lang w:eastAsia="zh-CN"/>
    </w:rPr>
  </w:style>
  <w:style w:type="paragraph" w:customStyle="1" w:styleId="KeywordDescriptions">
    <w:name w:val="Keyword Descriptions"/>
    <w:basedOn w:val="Normal"/>
    <w:link w:val="KeywordDescriptionsChar"/>
    <w:rsid w:val="00AA5A46"/>
    <w:pPr>
      <w:spacing w:after="80" w:line="240" w:lineRule="auto"/>
    </w:pPr>
    <w:rPr>
      <w:lang w:eastAsia="zh-CN"/>
    </w:rPr>
  </w:style>
  <w:style w:type="character" w:customStyle="1" w:styleId="ExampletextChar">
    <w:name w:val="Example text Char"/>
    <w:basedOn w:val="DefaultParagraphFont"/>
    <w:link w:val="Exampletext"/>
    <w:locked/>
    <w:rsid w:val="00AA5A46"/>
    <w:rPr>
      <w:rFonts w:ascii="Courier New" w:hAnsi="Courier New" w:cs="Courier New"/>
      <w:lang w:eastAsia="zh-CN"/>
    </w:rPr>
  </w:style>
  <w:style w:type="paragraph" w:customStyle="1" w:styleId="Exampletext">
    <w:name w:val="Example text"/>
    <w:basedOn w:val="Normal"/>
    <w:link w:val="ExampletextChar"/>
    <w:rsid w:val="00AA5A46"/>
    <w:pPr>
      <w:spacing w:after="0" w:line="240" w:lineRule="auto"/>
    </w:pPr>
    <w:rPr>
      <w:rFonts w:ascii="Courier New" w:hAnsi="Courier New" w:cs="Courier New"/>
      <w:lang w:eastAsia="zh-CN"/>
    </w:rPr>
  </w:style>
  <w:style w:type="character" w:customStyle="1" w:styleId="KeywordChar">
    <w:name w:val="Keyword Char"/>
    <w:basedOn w:val="DefaultParagraphFont"/>
    <w:link w:val="Keyword"/>
    <w:locked/>
    <w:rsid w:val="00AA5A46"/>
    <w:rPr>
      <w:lang w:eastAsia="zh-CN"/>
    </w:rPr>
  </w:style>
  <w:style w:type="paragraph" w:customStyle="1" w:styleId="Keyword">
    <w:name w:val="Keyword"/>
    <w:basedOn w:val="Normal"/>
    <w:link w:val="KeywordChar"/>
    <w:qFormat/>
    <w:rsid w:val="00AA5A46"/>
    <w:pPr>
      <w:spacing w:before="80" w:after="0" w:line="240" w:lineRule="auto"/>
    </w:pPr>
    <w:rPr>
      <w:lang w:eastAsia="zh-CN"/>
    </w:rPr>
  </w:style>
  <w:style w:type="character" w:customStyle="1" w:styleId="KeywordNameTOCChar">
    <w:name w:val="Keyword Name TOC Char"/>
    <w:basedOn w:val="DefaultParagraphFont"/>
    <w:link w:val="KeywordNameTOC"/>
    <w:locked/>
    <w:rsid w:val="00AA5A46"/>
    <w:rPr>
      <w:b/>
      <w:bCs/>
      <w:lang w:eastAsia="zh-CN"/>
    </w:rPr>
  </w:style>
  <w:style w:type="paragraph" w:customStyle="1" w:styleId="KeywordNameTOC">
    <w:name w:val="Keyword Name TOC"/>
    <w:basedOn w:val="Normal"/>
    <w:link w:val="KeywordNameTOCChar"/>
    <w:rsid w:val="00AA5A46"/>
    <w:pPr>
      <w:spacing w:after="80" w:line="240" w:lineRule="auto"/>
    </w:pPr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3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Continue2">
    <w:name w:val="List Continue 2"/>
    <w:basedOn w:val="Normal"/>
    <w:semiHidden/>
    <w:unhideWhenUsed/>
    <w:qFormat/>
    <w:rsid w:val="00111B9B"/>
    <w:pPr>
      <w:spacing w:after="12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210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96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40253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176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66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70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387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710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40951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77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Fangyi Rao</dc:creator>
  <cp:lastModifiedBy>Fangyi Rao</cp:lastModifiedBy>
  <cp:revision>11</cp:revision>
  <dcterms:created xsi:type="dcterms:W3CDTF">2013-08-13T19:01:00Z</dcterms:created>
  <dcterms:modified xsi:type="dcterms:W3CDTF">2013-08-20T00:06:00Z</dcterms:modified>
</cp:coreProperties>
</file>