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4EC" w:rsidRDefault="000954EC">
      <w:bookmarkStart w:id="0" w:name="_Toc203975853"/>
      <w:bookmarkStart w:id="1" w:name="_Toc203976274"/>
      <w:bookmarkStart w:id="2" w:name="_Toc203976412"/>
    </w:p>
    <w:p w:rsidR="000954EC" w:rsidRPr="00175664" w:rsidRDefault="000954EC">
      <w:pPr>
        <w:rPr>
          <w:i/>
        </w:rPr>
      </w:pPr>
    </w:p>
    <w:p w:rsidR="00F33DBA" w:rsidRDefault="00F33DBA"/>
    <w:p w:rsidR="00D74C92" w:rsidRDefault="00D74C92"/>
    <w:p w:rsidR="00720E8F" w:rsidRDefault="00503D59" w:rsidP="00503D59">
      <w:pPr>
        <w:pStyle w:val="HTMLPreformatted"/>
        <w:rPr>
          <w:rFonts w:ascii="Times New Roman" w:hAnsi="Times New Roman" w:cs="Times New Roman"/>
          <w:b/>
          <w:sz w:val="32"/>
          <w:szCs w:val="32"/>
        </w:rPr>
      </w:pPr>
      <w:r>
        <w:tab/>
      </w:r>
      <w:r w:rsidR="00B71144" w:rsidRPr="00175664">
        <w:rPr>
          <w:rFonts w:ascii="Times New Roman" w:hAnsi="Times New Roman" w:cs="Times New Roman"/>
          <w:b/>
          <w:sz w:val="32"/>
          <w:szCs w:val="32"/>
        </w:rPr>
        <w:t>BUFFER ISSUE RESOLUTION DOCUMENT (BIRD)</w:t>
      </w:r>
    </w:p>
    <w:p w:rsidR="00FC72D9" w:rsidRPr="00175664" w:rsidRDefault="00FC72D9" w:rsidP="00FC72D9">
      <w:pPr>
        <w:pStyle w:val="HTMLPreformatted"/>
        <w:jc w:val="center"/>
        <w:rPr>
          <w:rFonts w:ascii="Times New Roman" w:hAnsi="Times New Roman" w:cs="Times New Roman"/>
          <w:b/>
          <w:sz w:val="32"/>
          <w:szCs w:val="32"/>
        </w:rPr>
      </w:pPr>
      <w:r>
        <w:rPr>
          <w:rFonts w:ascii="Times New Roman" w:hAnsi="Times New Roman" w:cs="Times New Roman"/>
          <w:b/>
          <w:sz w:val="32"/>
          <w:szCs w:val="32"/>
        </w:rPr>
        <w:t xml:space="preserve">Draft </w:t>
      </w:r>
      <w:ins w:id="3" w:author="Author">
        <w:del w:id="4" w:author="Author">
          <w:r w:rsidR="00627710" w:rsidDel="00B209F6">
            <w:rPr>
              <w:rFonts w:ascii="Times New Roman" w:hAnsi="Times New Roman" w:cs="Times New Roman"/>
              <w:b/>
              <w:sz w:val="32"/>
              <w:szCs w:val="32"/>
            </w:rPr>
            <w:delText>7</w:delText>
          </w:r>
        </w:del>
        <w:r w:rsidR="00B209F6">
          <w:rPr>
            <w:rFonts w:ascii="Times New Roman" w:hAnsi="Times New Roman" w:cs="Times New Roman"/>
            <w:b/>
            <w:sz w:val="32"/>
            <w:szCs w:val="32"/>
          </w:rPr>
          <w:t>8</w:t>
        </w:r>
      </w:ins>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244752" w:rsidRDefault="00B71144" w:rsidP="00F33DBA">
      <w:pPr>
        <w:pStyle w:val="HTMLPreformatted"/>
        <w:rPr>
          <w:rFonts w:ascii="Times New Roman" w:hAnsi="Times New Roman" w:cs="Times New Roman"/>
          <w:i/>
          <w:sz w:val="24"/>
          <w:szCs w:val="24"/>
        </w:rPr>
      </w:pPr>
      <w:r w:rsidRPr="00244752">
        <w:rPr>
          <w:rFonts w:ascii="Times New Roman" w:hAnsi="Times New Roman" w:cs="Times New Roman"/>
          <w:b/>
          <w:sz w:val="24"/>
          <w:szCs w:val="24"/>
        </w:rPr>
        <w:t>ISSUE TITLE:</w:t>
      </w:r>
      <w:r w:rsidRPr="00244752">
        <w:rPr>
          <w:rFonts w:ascii="Times New Roman" w:hAnsi="Times New Roman" w:cs="Times New Roman"/>
          <w:sz w:val="24"/>
          <w:szCs w:val="24"/>
        </w:rPr>
        <w:t xml:space="preserve">   </w:t>
      </w:r>
      <w:r w:rsidRPr="00244752">
        <w:rPr>
          <w:rFonts w:ascii="Times New Roman" w:hAnsi="Times New Roman" w:cs="Times New Roman"/>
          <w:sz w:val="24"/>
          <w:szCs w:val="24"/>
        </w:rPr>
        <w:tab/>
      </w:r>
      <w:r w:rsidR="000954EC" w:rsidRPr="00244752">
        <w:rPr>
          <w:rFonts w:ascii="Times New Roman" w:hAnsi="Times New Roman" w:cs="Times New Roman"/>
          <w:sz w:val="24"/>
          <w:szCs w:val="24"/>
        </w:rPr>
        <w:tab/>
      </w:r>
      <w:r w:rsidR="00503D59" w:rsidRPr="00244752">
        <w:rPr>
          <w:rFonts w:ascii="Times New Roman" w:hAnsi="Times New Roman" w:cs="Times New Roman"/>
          <w:i/>
          <w:sz w:val="24"/>
          <w:szCs w:val="24"/>
        </w:rPr>
        <w:t>IBIS-AMI New Reserved Parameters for Data Management</w:t>
      </w:r>
    </w:p>
    <w:p w:rsidR="00F33DBA" w:rsidRPr="00244752" w:rsidRDefault="00B71144" w:rsidP="00F33DBA">
      <w:pPr>
        <w:pStyle w:val="HTMLPreformatted"/>
        <w:rPr>
          <w:rFonts w:ascii="Times New Roman" w:hAnsi="Times New Roman" w:cs="Times New Roman"/>
          <w:sz w:val="24"/>
          <w:szCs w:val="24"/>
        </w:rPr>
      </w:pPr>
      <w:r w:rsidRPr="00244752">
        <w:rPr>
          <w:rFonts w:ascii="Times New Roman" w:hAnsi="Times New Roman" w:cs="Times New Roman"/>
          <w:b/>
          <w:sz w:val="24"/>
          <w:szCs w:val="24"/>
        </w:rPr>
        <w:t xml:space="preserve">REQUESTOR:  </w:t>
      </w:r>
      <w:r w:rsidRPr="00244752">
        <w:rPr>
          <w:rFonts w:ascii="Times New Roman" w:hAnsi="Times New Roman" w:cs="Times New Roman"/>
          <w:sz w:val="24"/>
          <w:szCs w:val="24"/>
        </w:rPr>
        <w:t xml:space="preserve">   </w:t>
      </w:r>
      <w:r w:rsidR="000954EC" w:rsidRPr="00244752">
        <w:rPr>
          <w:rFonts w:ascii="Times New Roman" w:hAnsi="Times New Roman" w:cs="Times New Roman"/>
          <w:sz w:val="24"/>
          <w:szCs w:val="24"/>
        </w:rPr>
        <w:tab/>
      </w:r>
      <w:r w:rsidR="00244752" w:rsidRPr="00244752">
        <w:rPr>
          <w:rFonts w:ascii="Times New Roman" w:hAnsi="Times New Roman" w:cs="Times New Roman"/>
          <w:i/>
          <w:sz w:val="24"/>
          <w:szCs w:val="24"/>
        </w:rPr>
        <w:t>Walter Katz, Mike Steinberger, Todd Westerhoff, SiSoft</w:t>
      </w:r>
    </w:p>
    <w:p w:rsidR="00F33DBA" w:rsidRPr="00244752" w:rsidRDefault="00F33DBA" w:rsidP="00F33DBA">
      <w:pPr>
        <w:pStyle w:val="HTMLPreformatted"/>
        <w:rPr>
          <w:rFonts w:ascii="Times New Roman" w:hAnsi="Times New Roman" w:cs="Times New Roman"/>
          <w:sz w:val="24"/>
          <w:szCs w:val="24"/>
        </w:rPr>
      </w:pPr>
    </w:p>
    <w:p w:rsidR="00F33DBA" w:rsidRPr="00244752" w:rsidRDefault="00B71144" w:rsidP="00F33DBA">
      <w:pPr>
        <w:pStyle w:val="HTMLPreformatted"/>
        <w:rPr>
          <w:rFonts w:ascii="Times New Roman" w:hAnsi="Times New Roman" w:cs="Times New Roman"/>
          <w:sz w:val="24"/>
          <w:szCs w:val="24"/>
        </w:rPr>
      </w:pPr>
      <w:r w:rsidRPr="00244752">
        <w:rPr>
          <w:rFonts w:ascii="Times New Roman" w:hAnsi="Times New Roman" w:cs="Times New Roman"/>
          <w:b/>
          <w:sz w:val="24"/>
          <w:szCs w:val="24"/>
        </w:rPr>
        <w:t>DATE SUBMITTED:</w:t>
      </w:r>
      <w:r w:rsidRPr="00244752">
        <w:rPr>
          <w:rFonts w:ascii="Times New Roman" w:hAnsi="Times New Roman" w:cs="Times New Roman"/>
          <w:sz w:val="24"/>
          <w:szCs w:val="24"/>
        </w:rPr>
        <w:tab/>
      </w:r>
      <w:r w:rsidR="00244752" w:rsidRPr="00244752">
        <w:rPr>
          <w:rFonts w:ascii="Times New Roman" w:hAnsi="Times New Roman" w:cs="Times New Roman"/>
          <w:i/>
          <w:sz w:val="24"/>
          <w:szCs w:val="24"/>
        </w:rPr>
        <w:t>September 24, 2012</w:t>
      </w:r>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Pr="00175664" w:rsidRDefault="000954EC" w:rsidP="00F33DB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ANALYSIS PATH/DATA THAT LED TO SPECIFICATION:</w:t>
      </w:r>
    </w:p>
    <w:p w:rsidR="00F33DBA" w:rsidRPr="00175664" w:rsidRDefault="00F33DBA" w:rsidP="00F33DBA">
      <w:pPr>
        <w:pStyle w:val="HTMLPreformatted"/>
        <w:rPr>
          <w:rFonts w:ascii="Times New Roman" w:hAnsi="Times New Roman" w:cs="Times New Roman"/>
          <w:sz w:val="24"/>
          <w:szCs w:val="24"/>
        </w:rPr>
      </w:pPr>
    </w:p>
    <w:p w:rsidR="00244752" w:rsidRPr="00B026E4" w:rsidRDefault="00244752" w:rsidP="00244752">
      <w:pPr>
        <w:autoSpaceDE w:val="0"/>
        <w:autoSpaceDN w:val="0"/>
        <w:adjustRightInd w:val="0"/>
      </w:pPr>
      <w:r w:rsidRPr="00B026E4">
        <w:t>Model developers and EDA vendors building IBIS-AMI models using the IBIS 5.0 specification have come across a number of modeling issues that are not addressed in IBIS 5.0.  In order to deliver models and EDA tools that meet end-user demands for model accuracy and functionality, EDA vendors have defined "extensions" to add new capabilities to IBIS-AMI models.  Unfortunately, EDA vendors have had to use proprietary (and different) syntax to add these capabilities to models, limiting model portability between different EDA tools.</w:t>
      </w:r>
    </w:p>
    <w:p w:rsidR="00244752" w:rsidRPr="00B026E4" w:rsidRDefault="00244752" w:rsidP="00244752">
      <w:pPr>
        <w:autoSpaceDE w:val="0"/>
        <w:autoSpaceDN w:val="0"/>
        <w:adjustRightInd w:val="0"/>
      </w:pPr>
    </w:p>
    <w:p w:rsidR="00244752" w:rsidRPr="00B026E4" w:rsidRDefault="00244752" w:rsidP="00244752">
      <w:pPr>
        <w:autoSpaceDE w:val="0"/>
        <w:autoSpaceDN w:val="0"/>
        <w:adjustRightInd w:val="0"/>
      </w:pPr>
      <w:r w:rsidRPr="00B026E4">
        <w:t xml:space="preserve">This BIRD proposes new syntax for the .ami control file that improves model functionality and accuracy.  Including this syntax in the IBIS standard will allow creation of accurate, compliant IBIS-AMI models that are readily portable between commercial EDA simulators.   </w:t>
      </w:r>
    </w:p>
    <w:p w:rsidR="00244752" w:rsidRPr="00B026E4" w:rsidRDefault="00244752" w:rsidP="00244752">
      <w:pPr>
        <w:autoSpaceDE w:val="0"/>
        <w:autoSpaceDN w:val="0"/>
        <w:adjustRightInd w:val="0"/>
      </w:pPr>
    </w:p>
    <w:p w:rsidR="00244752" w:rsidRPr="00B026E4" w:rsidRDefault="00244752" w:rsidP="00244752">
      <w:pPr>
        <w:autoSpaceDE w:val="0"/>
        <w:autoSpaceDN w:val="0"/>
        <w:adjustRightInd w:val="0"/>
      </w:pPr>
      <w:r w:rsidRPr="00B026E4">
        <w:t xml:space="preserve">The parameters defined in this document are to be added in Section </w:t>
      </w:r>
      <w:r w:rsidR="00A466B4" w:rsidRPr="00B026E4">
        <w:t>??</w:t>
      </w:r>
      <w:r w:rsidRPr="00B026E4">
        <w:t xml:space="preserve"> of the IBIS </w:t>
      </w:r>
    </w:p>
    <w:p w:rsidR="00244752" w:rsidRPr="00B026E4" w:rsidRDefault="00244752" w:rsidP="00244752">
      <w:pPr>
        <w:autoSpaceDE w:val="0"/>
        <w:autoSpaceDN w:val="0"/>
        <w:adjustRightInd w:val="0"/>
      </w:pPr>
      <w:r w:rsidRPr="00B026E4">
        <w:t>5.</w:t>
      </w:r>
      <w:r w:rsidR="00A466B4" w:rsidRPr="00B026E4">
        <w:t>1</w:t>
      </w:r>
      <w:r w:rsidRPr="00B026E4">
        <w:t xml:space="preserve"> specification as new Reserved_Parameters:  </w:t>
      </w:r>
    </w:p>
    <w:p w:rsidR="00244752" w:rsidRPr="00B026E4" w:rsidRDefault="00244752" w:rsidP="00244752">
      <w:pPr>
        <w:autoSpaceDE w:val="0"/>
        <w:autoSpaceDN w:val="0"/>
        <w:adjustRightInd w:val="0"/>
      </w:pPr>
    </w:p>
    <w:p w:rsidR="00244752" w:rsidRPr="00B026E4" w:rsidRDefault="00244752" w:rsidP="00244752">
      <w:pPr>
        <w:autoSpaceDE w:val="0"/>
        <w:autoSpaceDN w:val="0"/>
        <w:adjustRightInd w:val="0"/>
      </w:pPr>
      <w:r w:rsidRPr="00B026E4">
        <w:t>Data Management &amp; Simulation Control</w:t>
      </w:r>
    </w:p>
    <w:p w:rsidR="00244752" w:rsidRPr="00B026E4" w:rsidRDefault="00244752" w:rsidP="00244752">
      <w:pPr>
        <w:autoSpaceDE w:val="0"/>
        <w:autoSpaceDN w:val="0"/>
        <w:adjustRightInd w:val="0"/>
      </w:pPr>
      <w:r w:rsidRPr="00B026E4">
        <w:t>Supporting_Files, DLL_Path, DLL_ID</w:t>
      </w:r>
    </w:p>
    <w:p w:rsidR="00F33DBA" w:rsidRPr="00175664" w:rsidRDefault="00F33DBA" w:rsidP="00F33DBA">
      <w:pPr>
        <w:pStyle w:val="HTMLPreformatted"/>
        <w:rPr>
          <w:rFonts w:ascii="Times New Roman" w:hAnsi="Times New Roman" w:cs="Times New Roman"/>
          <w:sz w:val="24"/>
          <w:szCs w:val="24"/>
        </w:rPr>
      </w:pP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440CAA" w:rsidRPr="00EB15EC" w:rsidRDefault="00440CAA" w:rsidP="00440CA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A466B4" w:rsidRPr="00A466B4" w:rsidRDefault="00A466B4" w:rsidP="00A466B4">
      <w:pPr>
        <w:autoSpaceDE w:val="0"/>
        <w:autoSpaceDN w:val="0"/>
        <w:adjustRightInd w:val="0"/>
      </w:pPr>
      <w:r w:rsidRPr="00A466B4">
        <w:t>This BIRD is being requested by the following IBIS users and model developers, in conjunction with the authors:</w:t>
      </w:r>
    </w:p>
    <w:p w:rsidR="00A466B4" w:rsidRPr="00A466B4" w:rsidRDefault="00A466B4" w:rsidP="00A466B4">
      <w:pPr>
        <w:autoSpaceDE w:val="0"/>
        <w:autoSpaceDN w:val="0"/>
        <w:adjustRightInd w:val="0"/>
      </w:pPr>
    </w:p>
    <w:p w:rsidR="00A466B4" w:rsidRPr="00A466B4" w:rsidRDefault="00A466B4" w:rsidP="00A466B4">
      <w:pPr>
        <w:autoSpaceDE w:val="0"/>
        <w:autoSpaceDN w:val="0"/>
        <w:adjustRightInd w:val="0"/>
      </w:pPr>
      <w:r w:rsidRPr="00A466B4">
        <w:t xml:space="preserve">Cisco Systems: Upen Reddy, Doug White </w:t>
      </w:r>
    </w:p>
    <w:p w:rsidR="00A466B4" w:rsidRPr="00A466B4" w:rsidRDefault="00A466B4" w:rsidP="00A466B4">
      <w:pPr>
        <w:autoSpaceDE w:val="0"/>
        <w:autoSpaceDN w:val="0"/>
        <w:adjustRightInd w:val="0"/>
      </w:pPr>
      <w:r w:rsidRPr="00A466B4">
        <w:t>Ericsson: Anders Ekholm</w:t>
      </w:r>
    </w:p>
    <w:p w:rsidR="00A466B4" w:rsidRPr="00A466B4" w:rsidRDefault="00A466B4" w:rsidP="00A466B4">
      <w:pPr>
        <w:autoSpaceDE w:val="0"/>
        <w:autoSpaceDN w:val="0"/>
        <w:adjustRightInd w:val="0"/>
      </w:pPr>
      <w:r w:rsidRPr="00A466B4">
        <w:t>Broadcom: Yunong Gan</w:t>
      </w:r>
    </w:p>
    <w:p w:rsidR="00A466B4" w:rsidRPr="00A466B4" w:rsidRDefault="00A466B4" w:rsidP="00A466B4">
      <w:pPr>
        <w:autoSpaceDE w:val="0"/>
        <w:autoSpaceDN w:val="0"/>
        <w:adjustRightInd w:val="0"/>
      </w:pPr>
      <w:r w:rsidRPr="00A466B4">
        <w:lastRenderedPageBreak/>
        <w:t>IBM: Adge Hawes</w:t>
      </w:r>
    </w:p>
    <w:p w:rsidR="00A466B4" w:rsidRPr="00A466B4" w:rsidRDefault="00A466B4" w:rsidP="00A466B4">
      <w:pPr>
        <w:autoSpaceDE w:val="0"/>
        <w:autoSpaceDN w:val="0"/>
        <w:adjustRightInd w:val="0"/>
      </w:pPr>
      <w:r w:rsidRPr="00A466B4">
        <w:t>TI: Alfred Chong, Srikanth Sundaram</w:t>
      </w:r>
    </w:p>
    <w:p w:rsidR="00F33DBA" w:rsidRPr="00175664" w:rsidRDefault="00F33DBA" w:rsidP="00F33DB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954EC" w:rsidRDefault="000954EC" w:rsidP="000954EC"/>
    <w:p w:rsidR="0004354A" w:rsidRDefault="0004354A" w:rsidP="003857C0">
      <w:pPr>
        <w:pStyle w:val="PlainText"/>
        <w:spacing w:after="80"/>
        <w:rPr>
          <w:rFonts w:ascii="Times New Roman" w:hAnsi="Times New Roman" w:cs="Times New Roman"/>
          <w:sz w:val="24"/>
          <w:szCs w:val="24"/>
        </w:rPr>
      </w:pPr>
      <w:bookmarkStart w:id="5" w:name="_Ref300060650"/>
      <w:bookmarkStart w:id="6" w:name="_Toc203968998"/>
      <w:bookmarkStart w:id="7" w:name="_Toc203969161"/>
      <w:bookmarkStart w:id="8" w:name="_Toc203975931"/>
      <w:bookmarkStart w:id="9" w:name="_Toc203976352"/>
      <w:bookmarkStart w:id="10" w:name="_Toc203976490"/>
      <w:bookmarkEnd w:id="0"/>
      <w:bookmarkEnd w:id="1"/>
      <w:bookmarkEnd w:id="2"/>
    </w:p>
    <w:p w:rsidR="002D018B" w:rsidRPr="000C746A" w:rsidRDefault="002D018B" w:rsidP="002D018B">
      <w:pPr>
        <w:pStyle w:val="Heading2"/>
      </w:pPr>
      <w:r>
        <w:t>Parameter DEFINITIONs</w:t>
      </w:r>
    </w:p>
    <w:p w:rsidR="002D018B" w:rsidRDefault="002D018B" w:rsidP="002D018B">
      <w:pPr>
        <w:pStyle w:val="Keyword"/>
        <w:spacing w:before="0" w:after="80"/>
      </w:pPr>
      <w:r>
        <w:t>This section defines the structure and parameters used with required and optional functions.</w:t>
      </w:r>
    </w:p>
    <w:p w:rsidR="002D018B" w:rsidRDefault="002D018B" w:rsidP="002D018B">
      <w:pPr>
        <w:pStyle w:val="Keyword"/>
        <w:spacing w:before="0" w:after="80"/>
      </w:pPr>
    </w:p>
    <w:p w:rsidR="0004354A" w:rsidRPr="00F0603A" w:rsidRDefault="0004354A" w:rsidP="003857C0">
      <w:pPr>
        <w:pStyle w:val="Keyword"/>
        <w:spacing w:before="0" w:after="80"/>
      </w:pPr>
      <w:r>
        <w:rPr>
          <w:i/>
        </w:rPr>
        <w:t>Parameter</w:t>
      </w:r>
      <w:r w:rsidRPr="00AE08D7">
        <w:rPr>
          <w:i/>
        </w:rPr>
        <w:t>:</w:t>
      </w:r>
      <w:r>
        <w:tab/>
      </w:r>
      <w:r w:rsidR="00A466B4" w:rsidRPr="00A466B4">
        <w:rPr>
          <w:b/>
        </w:rPr>
        <w:t>Supporting_Files</w:t>
      </w:r>
    </w:p>
    <w:p w:rsidR="0004354A" w:rsidRDefault="0004354A" w:rsidP="00685FB6">
      <w:pPr>
        <w:pStyle w:val="KeywordDescriptions"/>
        <w:rPr>
          <w:b/>
        </w:rPr>
      </w:pPr>
      <w:r w:rsidRPr="008A57D9">
        <w:rPr>
          <w:i/>
        </w:rPr>
        <w:t>Required:</w:t>
      </w:r>
      <w:r>
        <w:tab/>
      </w:r>
      <w:r w:rsidR="00A466B4">
        <w:t>No</w:t>
      </w:r>
    </w:p>
    <w:p w:rsidR="0004354A" w:rsidRDefault="003A109E">
      <w:pPr>
        <w:pStyle w:val="KeywordDescriptions"/>
        <w:rPr>
          <w:b/>
        </w:rPr>
      </w:pPr>
      <w:r w:rsidRPr="003A109E">
        <w:rPr>
          <w:i/>
        </w:rPr>
        <w:t>Descriptors</w:t>
      </w:r>
      <w:r w:rsidR="0004354A" w:rsidRPr="00AE08D7">
        <w:t>:</w:t>
      </w:r>
    </w:p>
    <w:p w:rsidR="0004354A" w:rsidRPr="00314A6D" w:rsidRDefault="0004354A" w:rsidP="003857C0">
      <w:pPr>
        <w:pStyle w:val="ListContinue"/>
        <w:spacing w:after="80"/>
        <w:rPr>
          <w:b/>
        </w:rPr>
      </w:pPr>
      <w:r w:rsidRPr="0094162C">
        <w:t>Usage:</w:t>
      </w:r>
      <w:r w:rsidRPr="0094162C">
        <w:tab/>
      </w:r>
      <w:r>
        <w:tab/>
      </w:r>
      <w:r w:rsidR="00A466B4">
        <w:t>Info</w:t>
      </w:r>
    </w:p>
    <w:p w:rsidR="0097518A" w:rsidRPr="00314A6D" w:rsidRDefault="0004354A" w:rsidP="003857C0">
      <w:pPr>
        <w:pStyle w:val="ListContinue"/>
        <w:spacing w:after="80"/>
        <w:rPr>
          <w:b/>
        </w:rPr>
      </w:pPr>
      <w:r w:rsidRPr="0094162C">
        <w:t>Type:</w:t>
      </w:r>
      <w:r>
        <w:tab/>
      </w:r>
      <w:r>
        <w:tab/>
      </w:r>
      <w:r w:rsidR="00A466B4">
        <w:t>String</w:t>
      </w:r>
    </w:p>
    <w:p w:rsidR="0004354A" w:rsidRDefault="0004354A" w:rsidP="003857C0">
      <w:pPr>
        <w:pStyle w:val="ListContinue"/>
        <w:spacing w:after="80"/>
        <w:rPr>
          <w:b/>
        </w:rPr>
      </w:pPr>
      <w:r w:rsidRPr="0094162C">
        <w:t>Format:</w:t>
      </w:r>
      <w:r>
        <w:tab/>
      </w:r>
      <w:r>
        <w:tab/>
      </w:r>
      <w:r w:rsidR="00A466B4">
        <w:t>Table</w:t>
      </w:r>
    </w:p>
    <w:p w:rsidR="0004354A" w:rsidRDefault="0004354A" w:rsidP="00500B80">
      <w:pPr>
        <w:pStyle w:val="ListContinue"/>
        <w:spacing w:after="80"/>
        <w:ind w:left="2160" w:hanging="1800"/>
        <w:rPr>
          <w:b/>
          <w:i/>
        </w:rPr>
      </w:pPr>
      <w:r w:rsidRPr="0094162C">
        <w:t>Default:</w:t>
      </w:r>
      <w:r>
        <w:tab/>
      </w:r>
      <w:r w:rsidR="00A466B4">
        <w:t>illegal</w:t>
      </w:r>
    </w:p>
    <w:p w:rsidR="0004354A" w:rsidRPr="00A52BFD" w:rsidRDefault="0004354A" w:rsidP="003857C0">
      <w:pPr>
        <w:pStyle w:val="ListContinue"/>
        <w:spacing w:after="80"/>
        <w:rPr>
          <w:b/>
          <w:i/>
        </w:rPr>
      </w:pPr>
      <w:r w:rsidRPr="0094162C">
        <w:t>Description:</w:t>
      </w:r>
      <w:r>
        <w:rPr>
          <w:i/>
        </w:rPr>
        <w:tab/>
      </w:r>
      <w:r w:rsidR="00A466B4">
        <w:t>&lt;</w:t>
      </w:r>
      <w:r w:rsidR="002D018B">
        <w:t>string literal</w:t>
      </w:r>
      <w:r w:rsidR="00A466B4">
        <w:t>&gt;</w:t>
      </w:r>
    </w:p>
    <w:p w:rsidR="00A466B4" w:rsidRDefault="0004354A">
      <w:pPr>
        <w:pStyle w:val="KeywordDescriptions"/>
        <w:rPr>
          <w:rFonts w:ascii="Courier New" w:hAnsi="Courier New" w:cs="Courier New"/>
          <w:sz w:val="18"/>
          <w:szCs w:val="18"/>
        </w:rPr>
      </w:pPr>
      <w:r>
        <w:rPr>
          <w:i/>
        </w:rPr>
        <w:t>Definition</w:t>
      </w:r>
      <w:r w:rsidRPr="00AE08D7">
        <w:rPr>
          <w:i/>
        </w:rPr>
        <w:t>:</w:t>
      </w:r>
      <w:r>
        <w:tab/>
      </w:r>
      <w:r w:rsidR="00A466B4">
        <w:t>C</w:t>
      </w:r>
      <w:r w:rsidR="00A466B4" w:rsidRPr="00A466B4">
        <w:t xml:space="preserve">ontains a list of the files and directories that the model requires in addition to the DLL or shared object file. </w:t>
      </w:r>
      <w:r w:rsidR="00A466B4">
        <w:t>The table shall contain one column and one or more rows. The s</w:t>
      </w:r>
      <w:r w:rsidR="00A466B4" w:rsidRPr="00A466B4">
        <w:t xml:space="preserve">tring </w:t>
      </w:r>
      <w:r w:rsidR="00A466B4">
        <w:t xml:space="preserve">in each row </w:t>
      </w:r>
      <w:r w:rsidR="00A466B4" w:rsidRPr="00A466B4">
        <w:t>is the relative path from the .ibs file directory to one supporting file or directory. The IBIS 5.</w:t>
      </w:r>
      <w:r w:rsidR="00A466B4">
        <w:t>1</w:t>
      </w:r>
      <w:r w:rsidR="00A466B4" w:rsidRPr="00A466B4">
        <w:t xml:space="preserve"> specification already requires that the DLL and .ami file reside in the same directory as the .ibs file. Files and directories required by the DLL shall reside in this same directory. When copying a .ibs file to a project or library directory, the EDA tool or library utility should also copy the DLL and .ami files referenced by the .ibs file, and the supporting files and directories specified in </w:t>
      </w:r>
      <w:r w:rsidR="00A466B4" w:rsidRPr="00A466B4">
        <w:rPr>
          <w:b/>
        </w:rPr>
        <w:t>Supporting Files</w:t>
      </w:r>
      <w:r w:rsidR="00A466B4">
        <w:t>.</w:t>
      </w:r>
    </w:p>
    <w:p w:rsidR="005E6793" w:rsidRDefault="0004354A">
      <w:pPr>
        <w:pStyle w:val="KeywordDescriptions"/>
      </w:pPr>
      <w:r w:rsidRPr="00735AE5">
        <w:rPr>
          <w:i/>
        </w:rPr>
        <w:t>Usage Rules:</w:t>
      </w:r>
      <w:r w:rsidR="00560CE5">
        <w:rPr>
          <w:i/>
        </w:rPr>
        <w:tab/>
      </w:r>
    </w:p>
    <w:p w:rsidR="0004354A" w:rsidRDefault="0004354A" w:rsidP="002D018B">
      <w:pPr>
        <w:pStyle w:val="KeywordDescriptions"/>
        <w:rPr>
          <w:b/>
        </w:rPr>
      </w:pPr>
      <w:r w:rsidRPr="004F0539">
        <w:rPr>
          <w:i/>
        </w:rPr>
        <w:t>Other Notes:</w:t>
      </w:r>
      <w:r>
        <w:tab/>
      </w:r>
    </w:p>
    <w:p w:rsidR="0004354A" w:rsidRPr="00AE08D7" w:rsidRDefault="00B95248">
      <w:pPr>
        <w:pStyle w:val="KeywordDescriptions"/>
      </w:pPr>
      <w:r w:rsidRPr="00B95248">
        <w:rPr>
          <w:i/>
        </w:rPr>
        <w:t>Examples:</w:t>
      </w:r>
    </w:p>
    <w:p w:rsidR="00A466B4" w:rsidRDefault="00A466B4" w:rsidP="00A466B4">
      <w:pPr>
        <w:autoSpaceDE w:val="0"/>
        <w:autoSpaceDN w:val="0"/>
        <w:adjustRightInd w:val="0"/>
        <w:rPr>
          <w:rFonts w:ascii="Courier New" w:hAnsi="Courier New" w:cs="Courier New"/>
        </w:rPr>
      </w:pPr>
      <w:r w:rsidRPr="00A466B4">
        <w:rPr>
          <w:rFonts w:ascii="Courier New" w:hAnsi="Courier New" w:cs="Courier New"/>
        </w:rPr>
        <w:t>(Supporting_Files (Usage Info)(Type String)</w:t>
      </w:r>
    </w:p>
    <w:p w:rsidR="00A466B4" w:rsidRDefault="00A466B4" w:rsidP="00A466B4">
      <w:pPr>
        <w:autoSpaceDE w:val="0"/>
        <w:autoSpaceDN w:val="0"/>
        <w:adjustRightInd w:val="0"/>
        <w:rPr>
          <w:rFonts w:ascii="Courier New" w:hAnsi="Courier New" w:cs="Courier New"/>
        </w:rPr>
      </w:pPr>
      <w:r w:rsidRPr="00A466B4">
        <w:rPr>
          <w:rFonts w:ascii="Courier New" w:hAnsi="Courier New" w:cs="Courier New"/>
        </w:rPr>
        <w:t xml:space="preserve">   (Description </w:t>
      </w:r>
    </w:p>
    <w:p w:rsidR="00A466B4" w:rsidRP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"Additional files</w:t>
      </w:r>
      <w:r>
        <w:rPr>
          <w:rFonts w:ascii="Courier New" w:hAnsi="Courier New" w:cs="Courier New"/>
        </w:rPr>
        <w:t xml:space="preserve"> and directories required by </w:t>
      </w:r>
      <w:r w:rsidRPr="00A466B4">
        <w:rPr>
          <w:rFonts w:ascii="Courier New" w:hAnsi="Courier New" w:cs="Courier New"/>
        </w:rPr>
        <w:t>this model")</w:t>
      </w:r>
    </w:p>
    <w:p w:rsidR="00A466B4" w:rsidRDefault="00A466B4" w:rsidP="00A466B4">
      <w:pPr>
        <w:autoSpaceDE w:val="0"/>
        <w:autoSpaceDN w:val="0"/>
        <w:adjustRightInd w:val="0"/>
        <w:rPr>
          <w:rFonts w:ascii="Courier New" w:hAnsi="Courier New" w:cs="Courier New"/>
        </w:rPr>
      </w:pPr>
      <w:r>
        <w:rPr>
          <w:rFonts w:ascii="Courier New" w:hAnsi="Courier New" w:cs="Courier New"/>
        </w:rPr>
        <w:t xml:space="preserve">   (Table</w:t>
      </w:r>
    </w:p>
    <w:p w:rsid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 xml:space="preserve"> "my_stuff_dir"</w:t>
      </w:r>
      <w:r>
        <w:rPr>
          <w:rFonts w:ascii="Courier New" w:hAnsi="Courier New" w:cs="Courier New"/>
        </w:rPr>
        <w:t xml:space="preserve"> ) </w:t>
      </w:r>
      <w:r w:rsidRPr="00A466B4">
        <w:rPr>
          <w:rFonts w:ascii="Courier New" w:hAnsi="Courier New" w:cs="Courier New"/>
        </w:rPr>
        <w:t xml:space="preserve"> </w:t>
      </w:r>
    </w:p>
    <w:p w:rsid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 xml:space="preserve"> "m1.s4p"</w:t>
      </w:r>
      <w:r>
        <w:rPr>
          <w:rFonts w:ascii="Courier New" w:hAnsi="Courier New" w:cs="Courier New"/>
        </w:rPr>
        <w:t xml:space="preserve"> )</w:t>
      </w:r>
      <w:r w:rsidRPr="00A466B4">
        <w:rPr>
          <w:rFonts w:ascii="Courier New" w:hAnsi="Courier New" w:cs="Courier New"/>
        </w:rPr>
        <w:t xml:space="preserve"> </w:t>
      </w:r>
    </w:p>
    <w:p w:rsid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 xml:space="preserve"> "m2.s4p"</w:t>
      </w:r>
      <w:r>
        <w:rPr>
          <w:rFonts w:ascii="Courier New" w:hAnsi="Courier New" w:cs="Courier New"/>
        </w:rPr>
        <w:t xml:space="preserve"> )</w:t>
      </w:r>
      <w:r w:rsidRPr="00A466B4">
        <w:rPr>
          <w:rFonts w:ascii="Courier New" w:hAnsi="Courier New" w:cs="Courier New"/>
        </w:rPr>
        <w:t xml:space="preserve"> </w:t>
      </w:r>
    </w:p>
    <w:p w:rsid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 xml:space="preserve"> "m3.s4p"</w:t>
      </w:r>
      <w:r>
        <w:rPr>
          <w:rFonts w:ascii="Courier New" w:hAnsi="Courier New" w:cs="Courier New"/>
        </w:rPr>
        <w:t xml:space="preserve"> </w:t>
      </w:r>
      <w:r w:rsidRPr="00A466B4">
        <w:rPr>
          <w:rFonts w:ascii="Courier New" w:hAnsi="Courier New" w:cs="Courier New"/>
        </w:rPr>
        <w:t>)</w:t>
      </w:r>
    </w:p>
    <w:p w:rsidR="00A466B4" w:rsidRP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p>
    <w:p w:rsidR="00A466B4" w:rsidRPr="00A466B4" w:rsidRDefault="00A466B4" w:rsidP="00A466B4">
      <w:pPr>
        <w:autoSpaceDE w:val="0"/>
        <w:autoSpaceDN w:val="0"/>
        <w:adjustRightInd w:val="0"/>
        <w:rPr>
          <w:rFonts w:ascii="Courier New" w:hAnsi="Courier New" w:cs="Courier New"/>
        </w:rPr>
      </w:pPr>
      <w:r w:rsidRPr="00A466B4">
        <w:rPr>
          <w:rFonts w:ascii="Courier New" w:hAnsi="Courier New" w:cs="Courier New"/>
        </w:rPr>
        <w:t>)</w:t>
      </w:r>
    </w:p>
    <w:p w:rsidR="0004354A" w:rsidRDefault="0004354A" w:rsidP="00FE2BDD">
      <w:pPr>
        <w:pStyle w:val="Exampletext"/>
        <w:rPr>
          <w:sz w:val="24"/>
          <w:szCs w:val="24"/>
        </w:rPr>
      </w:pPr>
    </w:p>
    <w:p w:rsidR="00A466B4" w:rsidRDefault="00A466B4" w:rsidP="00FE2BDD">
      <w:pPr>
        <w:pStyle w:val="Exampletext"/>
        <w:rPr>
          <w:sz w:val="24"/>
          <w:szCs w:val="24"/>
        </w:rPr>
      </w:pPr>
    </w:p>
    <w:p w:rsidR="00A466B4" w:rsidRPr="00A466B4" w:rsidRDefault="00A466B4" w:rsidP="00FE2BDD">
      <w:pPr>
        <w:pStyle w:val="Exampletext"/>
        <w:rPr>
          <w:sz w:val="24"/>
          <w:szCs w:val="24"/>
        </w:rPr>
      </w:pPr>
    </w:p>
    <w:bookmarkEnd w:id="5"/>
    <w:bookmarkEnd w:id="6"/>
    <w:bookmarkEnd w:id="7"/>
    <w:bookmarkEnd w:id="8"/>
    <w:bookmarkEnd w:id="9"/>
    <w:bookmarkEnd w:id="10"/>
    <w:p w:rsidR="00070D6D" w:rsidRDefault="00070D6D" w:rsidP="00070D6D">
      <w:pPr>
        <w:pStyle w:val="Exampletext"/>
        <w:rPr>
          <w:sz w:val="24"/>
          <w:szCs w:val="24"/>
        </w:rPr>
      </w:pPr>
    </w:p>
    <w:p w:rsidR="00070D6D" w:rsidRPr="00F0603A" w:rsidRDefault="00070D6D" w:rsidP="00070D6D">
      <w:pPr>
        <w:pStyle w:val="Keyword"/>
        <w:spacing w:before="0" w:after="80"/>
      </w:pPr>
      <w:r>
        <w:rPr>
          <w:i/>
        </w:rPr>
        <w:t>Parameter</w:t>
      </w:r>
      <w:r w:rsidRPr="00AE08D7">
        <w:rPr>
          <w:i/>
        </w:rPr>
        <w:t>:</w:t>
      </w:r>
      <w:r>
        <w:tab/>
      </w:r>
      <w:r>
        <w:rPr>
          <w:b/>
        </w:rPr>
        <w:t>DLL_Path</w:t>
      </w:r>
    </w:p>
    <w:p w:rsidR="00070D6D" w:rsidRDefault="00070D6D" w:rsidP="00070D6D">
      <w:pPr>
        <w:pStyle w:val="KeywordDescriptions"/>
        <w:rPr>
          <w:b/>
        </w:rPr>
      </w:pPr>
      <w:r w:rsidRPr="008A57D9">
        <w:rPr>
          <w:i/>
        </w:rPr>
        <w:t>Required:</w:t>
      </w:r>
      <w:r>
        <w:tab/>
        <w:t>No</w:t>
      </w:r>
    </w:p>
    <w:p w:rsidR="00070D6D" w:rsidRDefault="00070D6D" w:rsidP="00070D6D">
      <w:pPr>
        <w:pStyle w:val="KeywordDescriptions"/>
        <w:rPr>
          <w:b/>
        </w:rPr>
      </w:pPr>
      <w:r w:rsidRPr="003A109E">
        <w:rPr>
          <w:i/>
        </w:rPr>
        <w:t>Descriptors</w:t>
      </w:r>
      <w:r w:rsidRPr="00AE08D7">
        <w:t>:</w:t>
      </w:r>
    </w:p>
    <w:p w:rsidR="00070D6D" w:rsidRPr="00314A6D" w:rsidRDefault="00070D6D" w:rsidP="00070D6D">
      <w:pPr>
        <w:pStyle w:val="ListContinue"/>
        <w:spacing w:after="80"/>
        <w:rPr>
          <w:b/>
        </w:rPr>
      </w:pPr>
      <w:r w:rsidRPr="0094162C">
        <w:t>Usage:</w:t>
      </w:r>
      <w:r w:rsidRPr="0094162C">
        <w:tab/>
      </w:r>
      <w:r>
        <w:tab/>
        <w:t>In</w:t>
      </w:r>
    </w:p>
    <w:p w:rsidR="00070D6D" w:rsidRPr="00314A6D" w:rsidRDefault="00070D6D" w:rsidP="00070D6D">
      <w:pPr>
        <w:pStyle w:val="ListContinue"/>
        <w:spacing w:after="80"/>
        <w:rPr>
          <w:b/>
        </w:rPr>
      </w:pPr>
      <w:r w:rsidRPr="0094162C">
        <w:t>Type:</w:t>
      </w:r>
      <w:r>
        <w:tab/>
      </w:r>
      <w:r>
        <w:tab/>
        <w:t>String</w:t>
      </w:r>
    </w:p>
    <w:p w:rsidR="00070D6D" w:rsidRDefault="00070D6D" w:rsidP="00070D6D">
      <w:pPr>
        <w:pStyle w:val="ListContinue"/>
        <w:spacing w:after="80"/>
        <w:rPr>
          <w:b/>
        </w:rPr>
      </w:pPr>
      <w:r w:rsidRPr="0094162C">
        <w:t>Format:</w:t>
      </w:r>
      <w:r>
        <w:tab/>
      </w:r>
      <w:r>
        <w:tab/>
        <w:t>Value</w:t>
      </w:r>
    </w:p>
    <w:p w:rsidR="00070D6D" w:rsidRDefault="00070D6D" w:rsidP="00070D6D">
      <w:pPr>
        <w:pStyle w:val="ListContinue"/>
        <w:spacing w:after="80"/>
        <w:ind w:left="2160" w:hanging="1800"/>
        <w:rPr>
          <w:b/>
          <w:i/>
        </w:rPr>
      </w:pPr>
      <w:r w:rsidRPr="0094162C">
        <w:t>Default:</w:t>
      </w:r>
      <w:r>
        <w:tab/>
        <w:t>illegal</w:t>
      </w:r>
    </w:p>
    <w:p w:rsidR="00070D6D" w:rsidRPr="00A52BFD" w:rsidRDefault="00070D6D" w:rsidP="00070D6D">
      <w:pPr>
        <w:pStyle w:val="ListContinue"/>
        <w:spacing w:after="80"/>
        <w:rPr>
          <w:b/>
          <w:i/>
        </w:rPr>
      </w:pPr>
      <w:r w:rsidRPr="0094162C">
        <w:t>Description:</w:t>
      </w:r>
      <w:r>
        <w:rPr>
          <w:i/>
        </w:rPr>
        <w:tab/>
      </w:r>
      <w:r>
        <w:t>&lt;string literal&gt;</w:t>
      </w:r>
    </w:p>
    <w:p w:rsidR="0068380D" w:rsidRDefault="0068380D" w:rsidP="00070D6D">
      <w:pPr>
        <w:autoSpaceDE w:val="0"/>
        <w:autoSpaceDN w:val="0"/>
        <w:adjustRightInd w:val="0"/>
        <w:rPr>
          <w:ins w:id="11" w:author="Author"/>
          <w:i/>
        </w:rPr>
      </w:pPr>
    </w:p>
    <w:p w:rsidR="00AE5559" w:rsidRDefault="00070D6D" w:rsidP="00070D6D">
      <w:pPr>
        <w:autoSpaceDE w:val="0"/>
        <w:autoSpaceDN w:val="0"/>
        <w:adjustRightInd w:val="0"/>
        <w:rPr>
          <w:ins w:id="12" w:author="Author"/>
        </w:rPr>
      </w:pPr>
      <w:bookmarkStart w:id="13" w:name="_GoBack"/>
      <w:bookmarkEnd w:id="13"/>
      <w:r>
        <w:rPr>
          <w:i/>
        </w:rPr>
        <w:t>Definition</w:t>
      </w:r>
      <w:r w:rsidRPr="00AE08D7">
        <w:rPr>
          <w:i/>
        </w:rPr>
        <w:t>:</w:t>
      </w:r>
      <w:r>
        <w:tab/>
      </w:r>
      <w:r w:rsidRPr="00070D6D">
        <w:t xml:space="preserve">The EDA tool is responsible for recognizing this parameter name and replacing the value declared in the .ami file with a string that contains </w:t>
      </w:r>
      <w:ins w:id="14" w:author="Author">
        <w:r w:rsidR="00B209F6">
          <w:t xml:space="preserve">the </w:t>
        </w:r>
        <w:r w:rsidR="00B20E8D">
          <w:t xml:space="preserve">path to </w:t>
        </w:r>
      </w:ins>
      <w:r w:rsidRPr="00070D6D">
        <w:t>the</w:t>
      </w:r>
      <w:ins w:id="15" w:author="Author">
        <w:r w:rsidR="004E5FC6">
          <w:t xml:space="preserve"> </w:t>
        </w:r>
        <w:del w:id="16" w:author="Author">
          <w:r w:rsidR="004E5FC6" w:rsidDel="00B20E8D">
            <w:rPr>
              <w:color w:val="1F497D"/>
            </w:rPr>
            <w:delText xml:space="preserve">the </w:delText>
          </w:r>
        </w:del>
        <w:r w:rsidR="004E5FC6">
          <w:rPr>
            <w:color w:val="1F497D"/>
          </w:rPr>
          <w:t>directory where the DLL and .ami file</w:t>
        </w:r>
        <w:r w:rsidR="00B209F6">
          <w:rPr>
            <w:color w:val="1F497D"/>
          </w:rPr>
          <w:t>s</w:t>
        </w:r>
        <w:r w:rsidR="004E5FC6">
          <w:rPr>
            <w:color w:val="1F497D"/>
          </w:rPr>
          <w:t xml:space="preserve"> reside. </w:t>
        </w:r>
      </w:ins>
      <w:moveToRangeStart w:id="17" w:author="Author" w:name="move338749695"/>
      <w:moveTo w:id="18" w:author="Author">
        <w:r w:rsidR="0068380D" w:rsidRPr="00070D6D">
          <w:t xml:space="preserve">The Value specified in the .ami file shall be ignored by the EDA tool. The value of DLL_Path passed to the DLL can either be an absolute path, or a path relative to the current working directory of the simulation. </w:t>
        </w:r>
      </w:moveTo>
      <w:moveToRangeEnd w:id="17"/>
      <w:del w:id="19" w:author="Author">
        <w:r w:rsidRPr="00070D6D" w:rsidDel="004E5FC6">
          <w:delText xml:space="preserve"> correct path information for the algorithmic model.  </w:delText>
        </w:r>
      </w:del>
      <w:r w:rsidRPr="00070D6D">
        <w:t xml:space="preserve">In this string, the path separator is the forward slash </w:t>
      </w:r>
      <w:del w:id="20" w:author="Author">
        <w:r w:rsidRPr="00070D6D" w:rsidDel="00D00CBC">
          <w:delText>(</w:delText>
        </w:r>
      </w:del>
      <w:r w:rsidRPr="00070D6D">
        <w:t>"/"</w:t>
      </w:r>
      <w:del w:id="21" w:author="Author">
        <w:r w:rsidRPr="00070D6D" w:rsidDel="00D00CBC">
          <w:delText>)</w:delText>
        </w:r>
      </w:del>
      <w:ins w:id="22" w:author="Author">
        <w:r w:rsidR="00D00CBC">
          <w:t xml:space="preserve"> </w:t>
        </w:r>
        <w:r w:rsidR="0068380D">
          <w:t>and back slashes</w:t>
        </w:r>
        <w:del w:id="23" w:author="Author">
          <w:r w:rsidR="00D00CBC" w:rsidDel="0068380D">
            <w:delText>.</w:delText>
          </w:r>
        </w:del>
        <w:r w:rsidR="00D00CBC">
          <w:t xml:space="preserve"> “\” are not allowed</w:t>
        </w:r>
        <w:del w:id="24" w:author="Author">
          <w:r w:rsidR="00D00CBC" w:rsidDel="0068380D">
            <w:delText xml:space="preserve"> in the string</w:delText>
          </w:r>
        </w:del>
        <w:r w:rsidR="00D00CBC">
          <w:t>.</w:t>
        </w:r>
      </w:ins>
      <w:del w:id="25" w:author="Author">
        <w:r w:rsidRPr="00070D6D" w:rsidDel="00D00CBC">
          <w:delText xml:space="preserve">, and </w:delText>
        </w:r>
      </w:del>
      <w:ins w:id="26" w:author="Author">
        <w:r w:rsidR="00D00CBC">
          <w:t xml:space="preserve"> </w:t>
        </w:r>
      </w:ins>
      <w:del w:id="27" w:author="Author">
        <w:r w:rsidRPr="00070D6D" w:rsidDel="00D00CBC">
          <w:delText xml:space="preserve">the </w:delText>
        </w:r>
      </w:del>
      <w:ins w:id="28" w:author="Author">
        <w:r w:rsidR="00D00CBC">
          <w:t>T</w:t>
        </w:r>
        <w:r w:rsidR="00D00CBC" w:rsidRPr="00070D6D">
          <w:t xml:space="preserve">he </w:t>
        </w:r>
      </w:ins>
      <w:r w:rsidRPr="00070D6D">
        <w:t>model is responsible for making any OS-specific adjustments (for example, replacing forward slashes "/" with backslashes "\" if necessary).</w:t>
      </w:r>
      <w:del w:id="29" w:author="Author">
        <w:r w:rsidRPr="00070D6D" w:rsidDel="0068380D">
          <w:delText xml:space="preserve"> </w:delText>
        </w:r>
      </w:del>
      <w:moveFromRangeStart w:id="30" w:author="Author" w:name="move338749695"/>
      <w:moveFrom w:id="31" w:author="Author">
        <w:r w:rsidRPr="00070D6D" w:rsidDel="0068380D">
          <w:t xml:space="preserve">The Value specified in the .ami file shall be ignored by the EDA tool. The value of DLL_Path passed to the DLL can either be an absolute path, or a path relative to the current working directory of the simulation. </w:t>
        </w:r>
      </w:moveFrom>
      <w:moveFromRangeEnd w:id="30"/>
    </w:p>
    <w:p w:rsidR="00AE5559" w:rsidRDefault="00AE5559" w:rsidP="00070D6D">
      <w:pPr>
        <w:autoSpaceDE w:val="0"/>
        <w:autoSpaceDN w:val="0"/>
        <w:adjustRightInd w:val="0"/>
        <w:rPr>
          <w:ins w:id="32" w:author="Author"/>
        </w:rPr>
      </w:pPr>
    </w:p>
    <w:p w:rsidR="00070D6D" w:rsidRDefault="00070D6D" w:rsidP="00070D6D">
      <w:pPr>
        <w:autoSpaceDE w:val="0"/>
        <w:autoSpaceDN w:val="0"/>
        <w:adjustRightInd w:val="0"/>
        <w:rPr>
          <w:ins w:id="33" w:author="Author"/>
        </w:rPr>
      </w:pPr>
      <w:r w:rsidRPr="00070D6D">
        <w:t xml:space="preserve">The last character of the value passed to the DLL shall not be a forward slash </w:t>
      </w:r>
      <w:del w:id="34" w:author="Author">
        <w:r w:rsidRPr="00070D6D" w:rsidDel="0068380D">
          <w:delText>(</w:delText>
        </w:r>
      </w:del>
      <w:r w:rsidRPr="00070D6D">
        <w:t>“/”</w:t>
      </w:r>
      <w:del w:id="35" w:author="Author">
        <w:r w:rsidRPr="00070D6D" w:rsidDel="0068380D">
          <w:delText>)</w:delText>
        </w:r>
      </w:del>
      <w:r w:rsidRPr="00070D6D">
        <w:t xml:space="preserve">. To access a supporting file, the DLL should create a file name by creating a string consisting of the value of </w:t>
      </w:r>
      <w:r>
        <w:t xml:space="preserve">the DLL </w:t>
      </w:r>
      <w:r w:rsidRPr="00070D6D">
        <w:t xml:space="preserve">Path, convert </w:t>
      </w:r>
      <w:ins w:id="36" w:author="Author">
        <w:r w:rsidR="0068380D">
          <w:t xml:space="preserve">forward slashes </w:t>
        </w:r>
      </w:ins>
      <w:r w:rsidRPr="00070D6D">
        <w:t xml:space="preserve">“/” to </w:t>
      </w:r>
      <w:ins w:id="37" w:author="Author">
        <w:r w:rsidR="0068380D">
          <w:t xml:space="preserve">backslashes </w:t>
        </w:r>
      </w:ins>
      <w:r w:rsidRPr="00070D6D">
        <w:t xml:space="preserve">“\” on operating systems that require a </w:t>
      </w:r>
      <w:ins w:id="38" w:author="Author">
        <w:r w:rsidR="0068380D">
          <w:t xml:space="preserve">backslash </w:t>
        </w:r>
      </w:ins>
      <w:r w:rsidRPr="00070D6D">
        <w:t xml:space="preserve">“\” as a path </w:t>
      </w:r>
      <w:del w:id="39" w:author="Author">
        <w:r w:rsidR="00B026E4" w:rsidRPr="00070D6D" w:rsidDel="0068380D">
          <w:delText>delim</w:delText>
        </w:r>
        <w:r w:rsidR="00B026E4" w:rsidDel="0068380D">
          <w:delText>i</w:delText>
        </w:r>
        <w:r w:rsidR="00B026E4" w:rsidRPr="00070D6D" w:rsidDel="0068380D">
          <w:delText>ter</w:delText>
        </w:r>
      </w:del>
      <w:ins w:id="40" w:author="Author">
        <w:r w:rsidR="0068380D">
          <w:t>separator</w:t>
        </w:r>
      </w:ins>
      <w:r w:rsidRPr="00070D6D">
        <w:t xml:space="preserve">, append a </w:t>
      </w:r>
      <w:ins w:id="41" w:author="Author">
        <w:r w:rsidR="0068380D">
          <w:t xml:space="preserve">forward slash </w:t>
        </w:r>
      </w:ins>
      <w:r w:rsidRPr="00070D6D">
        <w:t xml:space="preserve">“/” or </w:t>
      </w:r>
      <w:ins w:id="42" w:author="Author">
        <w:r w:rsidR="0068380D">
          <w:t xml:space="preserve">backslash </w:t>
        </w:r>
      </w:ins>
      <w:r w:rsidRPr="00070D6D">
        <w:t>“\” as appropriate to the operating systems, and then append the name of the</w:t>
      </w:r>
      <w:r>
        <w:rPr>
          <w:rFonts w:ascii="Courier New" w:hAnsi="Courier New" w:cs="Courier New"/>
          <w:sz w:val="18"/>
          <w:szCs w:val="18"/>
        </w:rPr>
        <w:t xml:space="preserve"> </w:t>
      </w:r>
      <w:r w:rsidRPr="00070D6D">
        <w:t>file.</w:t>
      </w:r>
      <w:ins w:id="43" w:author="Author">
        <w:r w:rsidR="00044DD0">
          <w:t xml:space="preserve"> If the EDA tool chose</w:t>
        </w:r>
        <w:r w:rsidR="0068380D">
          <w:t>s</w:t>
        </w:r>
        <w:r w:rsidR="00044DD0">
          <w:t xml:space="preserve"> to pass a relative path </w:t>
        </w:r>
        <w:r w:rsidR="00D00CBC">
          <w:t xml:space="preserve">and </w:t>
        </w:r>
        <w:r w:rsidR="00044DD0">
          <w:t>if the CWD is where the DLL reside</w:t>
        </w:r>
        <w:r w:rsidR="00D00CBC">
          <w:t>s</w:t>
        </w:r>
        <w:r w:rsidR="00044DD0">
          <w:t xml:space="preserve"> then DLL_Path should be </w:t>
        </w:r>
        <w:r w:rsidR="0068380D">
          <w:t xml:space="preserve">a period </w:t>
        </w:r>
        <w:r w:rsidR="00044DD0">
          <w:t>“.”.</w:t>
        </w:r>
      </w:ins>
    </w:p>
    <w:p w:rsidR="00044DD0" w:rsidDel="0068380D" w:rsidRDefault="00044DD0" w:rsidP="00070D6D">
      <w:pPr>
        <w:pStyle w:val="KeywordDescriptions"/>
        <w:rPr>
          <w:del w:id="44" w:author="Author"/>
        </w:rPr>
      </w:pPr>
    </w:p>
    <w:p w:rsidR="0068380D" w:rsidRDefault="0068380D" w:rsidP="00070D6D">
      <w:pPr>
        <w:autoSpaceDE w:val="0"/>
        <w:autoSpaceDN w:val="0"/>
        <w:adjustRightInd w:val="0"/>
        <w:rPr>
          <w:ins w:id="45" w:author="Author"/>
        </w:rPr>
      </w:pPr>
    </w:p>
    <w:p w:rsidR="00AE5559" w:rsidDel="001B4BB0" w:rsidRDefault="00AE5559" w:rsidP="00070D6D">
      <w:pPr>
        <w:autoSpaceDE w:val="0"/>
        <w:autoSpaceDN w:val="0"/>
        <w:adjustRightInd w:val="0"/>
        <w:rPr>
          <w:ins w:id="46" w:author="Author"/>
          <w:del w:id="47" w:author="Author"/>
        </w:rPr>
      </w:pPr>
    </w:p>
    <w:p w:rsidR="00AE5559" w:rsidDel="001B4BB0" w:rsidRDefault="00AE5559" w:rsidP="00070D6D">
      <w:pPr>
        <w:autoSpaceDE w:val="0"/>
        <w:autoSpaceDN w:val="0"/>
        <w:adjustRightInd w:val="0"/>
        <w:rPr>
          <w:ins w:id="48" w:author="Author"/>
          <w:del w:id="49" w:author="Author"/>
        </w:rPr>
      </w:pPr>
      <w:ins w:id="50" w:author="Author">
        <w:del w:id="51" w:author="Author">
          <w:r w:rsidDel="001B4BB0">
            <w:delText>Or</w:delText>
          </w:r>
        </w:del>
      </w:ins>
    </w:p>
    <w:p w:rsidR="00AE5559" w:rsidDel="001B4BB0" w:rsidRDefault="00AE5559" w:rsidP="00070D6D">
      <w:pPr>
        <w:autoSpaceDE w:val="0"/>
        <w:autoSpaceDN w:val="0"/>
        <w:adjustRightInd w:val="0"/>
        <w:rPr>
          <w:ins w:id="52" w:author="Author"/>
          <w:del w:id="53" w:author="Author"/>
        </w:rPr>
      </w:pPr>
    </w:p>
    <w:p w:rsidR="00AE5559" w:rsidDel="001B4BB0" w:rsidRDefault="00AE5559" w:rsidP="00070D6D">
      <w:pPr>
        <w:autoSpaceDE w:val="0"/>
        <w:autoSpaceDN w:val="0"/>
        <w:adjustRightInd w:val="0"/>
        <w:rPr>
          <w:ins w:id="54" w:author="Author"/>
          <w:del w:id="55" w:author="Author"/>
        </w:rPr>
      </w:pPr>
      <w:ins w:id="56" w:author="Author">
        <w:del w:id="57" w:author="Author">
          <w:r w:rsidRPr="00070D6D" w:rsidDel="001B4BB0">
            <w:delText xml:space="preserve">The last character of the value passed to the DLL </w:delText>
          </w:r>
          <w:r w:rsidDel="001B4BB0">
            <w:delText xml:space="preserve">may optionally </w:delText>
          </w:r>
          <w:r w:rsidRPr="00070D6D" w:rsidDel="001B4BB0">
            <w:delText xml:space="preserve">be a forward slash (“/”). To access a supporting file, the DLL should create a file name by creating a string consisting of the value of </w:delText>
          </w:r>
          <w:r w:rsidDel="001B4BB0">
            <w:delText xml:space="preserve">the DLL </w:delText>
          </w:r>
          <w:r w:rsidRPr="00070D6D" w:rsidDel="001B4BB0">
            <w:delText>Path, convert “/” to “\” on operating systems that require a “\” as a path delim</w:delText>
          </w:r>
          <w:r w:rsidDel="001B4BB0">
            <w:delText>i</w:delText>
          </w:r>
          <w:r w:rsidRPr="00070D6D" w:rsidDel="001B4BB0">
            <w:delText>ter, append a “/” or “\” as appropriate to the operating systems</w:delText>
          </w:r>
          <w:r w:rsidDel="001B4BB0">
            <w:delText xml:space="preserve"> if DLL_Path does not end in a “/”</w:delText>
          </w:r>
          <w:r w:rsidRPr="00070D6D" w:rsidDel="001B4BB0">
            <w:delText>, and then append the name of the</w:delText>
          </w:r>
          <w:r w:rsidDel="001B4BB0">
            <w:rPr>
              <w:rFonts w:ascii="Courier New" w:hAnsi="Courier New" w:cs="Courier New"/>
              <w:sz w:val="18"/>
              <w:szCs w:val="18"/>
            </w:rPr>
            <w:delText xml:space="preserve"> </w:delText>
          </w:r>
          <w:r w:rsidRPr="00070D6D" w:rsidDel="001B4BB0">
            <w:delText>file.</w:delText>
          </w:r>
        </w:del>
      </w:ins>
    </w:p>
    <w:p w:rsidR="00AE5559" w:rsidDel="001B4BB0" w:rsidRDefault="00AE5559" w:rsidP="00070D6D">
      <w:pPr>
        <w:autoSpaceDE w:val="0"/>
        <w:autoSpaceDN w:val="0"/>
        <w:adjustRightInd w:val="0"/>
        <w:rPr>
          <w:ins w:id="58" w:author="Author"/>
          <w:del w:id="59" w:author="Author"/>
        </w:rPr>
      </w:pPr>
    </w:p>
    <w:p w:rsidR="00AE5559" w:rsidDel="001B4BB0" w:rsidRDefault="00AE5559" w:rsidP="00070D6D">
      <w:pPr>
        <w:autoSpaceDE w:val="0"/>
        <w:autoSpaceDN w:val="0"/>
        <w:adjustRightInd w:val="0"/>
        <w:rPr>
          <w:ins w:id="60" w:author="Author"/>
          <w:del w:id="61" w:author="Author"/>
        </w:rPr>
      </w:pPr>
      <w:ins w:id="62" w:author="Author">
        <w:del w:id="63" w:author="Author">
          <w:r w:rsidDel="001B4BB0">
            <w:delText>Or</w:delText>
          </w:r>
        </w:del>
      </w:ins>
    </w:p>
    <w:p w:rsidR="00AE5559" w:rsidDel="001B4BB0" w:rsidRDefault="00AE5559" w:rsidP="00070D6D">
      <w:pPr>
        <w:autoSpaceDE w:val="0"/>
        <w:autoSpaceDN w:val="0"/>
        <w:adjustRightInd w:val="0"/>
        <w:rPr>
          <w:ins w:id="64" w:author="Author"/>
          <w:del w:id="65" w:author="Author"/>
        </w:rPr>
      </w:pPr>
    </w:p>
    <w:p w:rsidR="00AE5559" w:rsidDel="001B4BB0" w:rsidRDefault="00AE5559" w:rsidP="00AE5559">
      <w:pPr>
        <w:autoSpaceDE w:val="0"/>
        <w:autoSpaceDN w:val="0"/>
        <w:adjustRightInd w:val="0"/>
        <w:rPr>
          <w:ins w:id="66" w:author="Author"/>
          <w:del w:id="67" w:author="Author"/>
        </w:rPr>
      </w:pPr>
      <w:ins w:id="68" w:author="Author">
        <w:del w:id="69" w:author="Author">
          <w:r w:rsidRPr="00070D6D" w:rsidDel="001B4BB0">
            <w:delText xml:space="preserve">The last character of the value passed to the DLL </w:delText>
          </w:r>
          <w:r w:rsidDel="001B4BB0">
            <w:delText xml:space="preserve">must </w:delText>
          </w:r>
          <w:r w:rsidRPr="00070D6D" w:rsidDel="001B4BB0">
            <w:delText xml:space="preserve">be a forward slash (“/”). To access a supporting file, the DLL should create a file name by creating a string consisting of the value of </w:delText>
          </w:r>
          <w:r w:rsidDel="001B4BB0">
            <w:delText xml:space="preserve">the DLL </w:delText>
          </w:r>
          <w:r w:rsidRPr="00070D6D" w:rsidDel="001B4BB0">
            <w:delText>Path, convert “/” to “\” on operating systems that require a “\” as a path delim</w:delText>
          </w:r>
          <w:r w:rsidDel="001B4BB0">
            <w:delText>i</w:delText>
          </w:r>
          <w:r w:rsidRPr="00070D6D" w:rsidDel="001B4BB0">
            <w:delText>ter and then append the name of the</w:delText>
          </w:r>
          <w:r w:rsidDel="001B4BB0">
            <w:rPr>
              <w:rFonts w:ascii="Courier New" w:hAnsi="Courier New" w:cs="Courier New"/>
              <w:sz w:val="18"/>
              <w:szCs w:val="18"/>
            </w:rPr>
            <w:delText xml:space="preserve"> </w:delText>
          </w:r>
          <w:r w:rsidRPr="00070D6D" w:rsidDel="001B4BB0">
            <w:delText>file.</w:delText>
          </w:r>
        </w:del>
      </w:ins>
    </w:p>
    <w:p w:rsidR="00AE5559" w:rsidDel="001B4BB0" w:rsidRDefault="00AE5559" w:rsidP="00070D6D">
      <w:pPr>
        <w:autoSpaceDE w:val="0"/>
        <w:autoSpaceDN w:val="0"/>
        <w:adjustRightInd w:val="0"/>
        <w:rPr>
          <w:ins w:id="70" w:author="Author"/>
          <w:del w:id="71" w:author="Author"/>
        </w:rPr>
      </w:pPr>
    </w:p>
    <w:p w:rsidR="00AE5559" w:rsidDel="001B4BB0" w:rsidRDefault="00AE5559" w:rsidP="00070D6D">
      <w:pPr>
        <w:autoSpaceDE w:val="0"/>
        <w:autoSpaceDN w:val="0"/>
        <w:adjustRightInd w:val="0"/>
        <w:rPr>
          <w:del w:id="72" w:author="Author"/>
          <w:rFonts w:ascii="Courier New" w:hAnsi="Courier New" w:cs="Courier New"/>
          <w:sz w:val="18"/>
          <w:szCs w:val="18"/>
        </w:rPr>
      </w:pPr>
    </w:p>
    <w:p w:rsidR="00070D6D" w:rsidRDefault="00070D6D" w:rsidP="00070D6D">
      <w:pPr>
        <w:pStyle w:val="KeywordDescriptions"/>
      </w:pPr>
      <w:r w:rsidRPr="00735AE5">
        <w:rPr>
          <w:i/>
        </w:rPr>
        <w:t>Usage Rules:</w:t>
      </w:r>
      <w:r>
        <w:rPr>
          <w:i/>
        </w:rPr>
        <w:tab/>
      </w:r>
    </w:p>
    <w:p w:rsidR="00070D6D" w:rsidRDefault="00070D6D" w:rsidP="00070D6D">
      <w:pPr>
        <w:pStyle w:val="KeywordDescriptions"/>
        <w:rPr>
          <w:b/>
        </w:rPr>
      </w:pPr>
      <w:r w:rsidRPr="004F0539">
        <w:rPr>
          <w:i/>
        </w:rPr>
        <w:t>Other Notes:</w:t>
      </w:r>
      <w:r>
        <w:tab/>
      </w:r>
      <w:ins w:id="73" w:author="Author">
        <w:r w:rsidR="00507539">
          <w:t>A DLL should not rely on the current working directory (CWD) set by the EDA tool or simulator to determine the locations of files.</w:t>
        </w:r>
        <w:r w:rsidR="002C57D3">
          <w:t xml:space="preserve"> If DLL_Path is a relative path name then the DLL shall assume that i</w:t>
        </w:r>
        <w:r w:rsidR="0068380D">
          <w:t>t</w:t>
        </w:r>
        <w:del w:id="74" w:author="Author">
          <w:r w:rsidR="002C57D3" w:rsidDel="0068380D">
            <w:delText>s</w:delText>
          </w:r>
        </w:del>
        <w:r w:rsidR="002C57D3">
          <w:t xml:space="preserve"> is a relative path from the CWD, and the EDA tool is responsible for setting the CWD to ensure that the relative DLL_Path is correct. The DLL shall not change the CWD.</w:t>
        </w:r>
        <w:del w:id="75" w:author="Author">
          <w:r w:rsidR="002C57D3" w:rsidDel="0068380D">
            <w:delText xml:space="preserve"> </w:delText>
          </w:r>
        </w:del>
      </w:ins>
      <w:del w:id="76" w:author="Author">
        <w:r w:rsidR="00774128" w:rsidDel="00507539">
          <w:delText xml:space="preserve">A DLL should not rely on the current directory </w:delText>
        </w:r>
        <w:r w:rsidR="001D78C1" w:rsidDel="00507539">
          <w:delText xml:space="preserve">set by the EDA tool or simulator </w:delText>
        </w:r>
        <w:r w:rsidR="00774128" w:rsidDel="00507539">
          <w:delText>to determine the locations of files.</w:delText>
        </w:r>
      </w:del>
    </w:p>
    <w:p w:rsidR="0068380D" w:rsidRDefault="0068380D" w:rsidP="00070D6D">
      <w:pPr>
        <w:pStyle w:val="KeywordDescriptions"/>
        <w:rPr>
          <w:ins w:id="77" w:author="Author"/>
          <w:i/>
        </w:rPr>
      </w:pPr>
    </w:p>
    <w:p w:rsidR="00070D6D" w:rsidRPr="00AE08D7" w:rsidRDefault="00070D6D" w:rsidP="00070D6D">
      <w:pPr>
        <w:pStyle w:val="KeywordDescriptions"/>
      </w:pPr>
      <w:r w:rsidRPr="00B95248">
        <w:rPr>
          <w:i/>
        </w:rPr>
        <w:t>Examples:</w:t>
      </w:r>
    </w:p>
    <w:p w:rsidR="00070D6D" w:rsidRPr="00070D6D" w:rsidRDefault="00070D6D" w:rsidP="00070D6D">
      <w:pPr>
        <w:autoSpaceDE w:val="0"/>
        <w:autoSpaceDN w:val="0"/>
        <w:adjustRightInd w:val="0"/>
      </w:pPr>
      <w:r w:rsidRPr="00070D6D">
        <w:t>(DLL_Path (Usage In)(Type String)(Value "NA")</w:t>
      </w:r>
    </w:p>
    <w:p w:rsidR="00070D6D" w:rsidRDefault="00070D6D" w:rsidP="00070D6D">
      <w:pPr>
        <w:autoSpaceDE w:val="0"/>
        <w:autoSpaceDN w:val="0"/>
        <w:adjustRightInd w:val="0"/>
      </w:pPr>
      <w:r w:rsidRPr="00070D6D">
        <w:t xml:space="preserve">       </w:t>
      </w:r>
      <w:r>
        <w:t xml:space="preserve">         </w:t>
      </w:r>
      <w:r w:rsidRPr="00070D6D">
        <w:t xml:space="preserve">   (Description "Path to where the DLL is running"))</w:t>
      </w:r>
    </w:p>
    <w:p w:rsidR="00070D6D" w:rsidRDefault="00070D6D" w:rsidP="00070D6D">
      <w:pPr>
        <w:autoSpaceDE w:val="0"/>
        <w:autoSpaceDN w:val="0"/>
        <w:adjustRightInd w:val="0"/>
      </w:pPr>
    </w:p>
    <w:p w:rsidR="00070D6D" w:rsidRDefault="00070D6D" w:rsidP="00070D6D">
      <w:pPr>
        <w:autoSpaceDE w:val="0"/>
        <w:autoSpaceDN w:val="0"/>
        <w:adjustRightInd w:val="0"/>
      </w:pPr>
    </w:p>
    <w:p w:rsidR="00070D6D" w:rsidRPr="00F0603A" w:rsidRDefault="00070D6D" w:rsidP="00070D6D">
      <w:pPr>
        <w:pStyle w:val="Keyword"/>
        <w:spacing w:before="0" w:after="80"/>
      </w:pPr>
      <w:r>
        <w:rPr>
          <w:i/>
        </w:rPr>
        <w:t>Parameter</w:t>
      </w:r>
      <w:r w:rsidRPr="00AE08D7">
        <w:rPr>
          <w:i/>
        </w:rPr>
        <w:t>:</w:t>
      </w:r>
      <w:r>
        <w:tab/>
      </w:r>
      <w:r>
        <w:rPr>
          <w:b/>
        </w:rPr>
        <w:t>DLL_ID</w:t>
      </w:r>
    </w:p>
    <w:p w:rsidR="00070D6D" w:rsidRDefault="00070D6D" w:rsidP="00070D6D">
      <w:pPr>
        <w:pStyle w:val="KeywordDescriptions"/>
        <w:rPr>
          <w:b/>
        </w:rPr>
      </w:pPr>
      <w:r w:rsidRPr="008A57D9">
        <w:rPr>
          <w:i/>
        </w:rPr>
        <w:t>Required:</w:t>
      </w:r>
      <w:r>
        <w:tab/>
        <w:t>No</w:t>
      </w:r>
    </w:p>
    <w:p w:rsidR="00070D6D" w:rsidRDefault="00070D6D" w:rsidP="00070D6D">
      <w:pPr>
        <w:pStyle w:val="KeywordDescriptions"/>
        <w:rPr>
          <w:b/>
        </w:rPr>
      </w:pPr>
      <w:r w:rsidRPr="003A109E">
        <w:rPr>
          <w:i/>
        </w:rPr>
        <w:t>Descriptors</w:t>
      </w:r>
      <w:r w:rsidRPr="00AE08D7">
        <w:t>:</w:t>
      </w:r>
    </w:p>
    <w:p w:rsidR="00070D6D" w:rsidRPr="00314A6D" w:rsidRDefault="00070D6D" w:rsidP="00070D6D">
      <w:pPr>
        <w:pStyle w:val="ListContinue"/>
        <w:spacing w:after="80"/>
        <w:rPr>
          <w:b/>
        </w:rPr>
      </w:pPr>
      <w:r w:rsidRPr="0094162C">
        <w:t>Usage:</w:t>
      </w:r>
      <w:r w:rsidRPr="0094162C">
        <w:tab/>
      </w:r>
      <w:r>
        <w:tab/>
        <w:t>In</w:t>
      </w:r>
    </w:p>
    <w:p w:rsidR="00070D6D" w:rsidRPr="00314A6D" w:rsidRDefault="00070D6D" w:rsidP="00070D6D">
      <w:pPr>
        <w:pStyle w:val="ListContinue"/>
        <w:spacing w:after="80"/>
        <w:rPr>
          <w:b/>
        </w:rPr>
      </w:pPr>
      <w:r w:rsidRPr="0094162C">
        <w:t>Type:</w:t>
      </w:r>
      <w:r>
        <w:tab/>
      </w:r>
      <w:r>
        <w:tab/>
        <w:t>String</w:t>
      </w:r>
    </w:p>
    <w:p w:rsidR="00070D6D" w:rsidRDefault="00070D6D" w:rsidP="00070D6D">
      <w:pPr>
        <w:pStyle w:val="ListContinue"/>
        <w:spacing w:after="80"/>
        <w:rPr>
          <w:b/>
        </w:rPr>
      </w:pPr>
      <w:r w:rsidRPr="0094162C">
        <w:lastRenderedPageBreak/>
        <w:t>Format:</w:t>
      </w:r>
      <w:r>
        <w:tab/>
      </w:r>
      <w:r>
        <w:tab/>
        <w:t>Value</w:t>
      </w:r>
    </w:p>
    <w:p w:rsidR="00070D6D" w:rsidRDefault="00070D6D" w:rsidP="00070D6D">
      <w:pPr>
        <w:pStyle w:val="ListContinue"/>
        <w:spacing w:after="80"/>
        <w:ind w:left="2160" w:hanging="1800"/>
        <w:rPr>
          <w:b/>
          <w:i/>
        </w:rPr>
      </w:pPr>
      <w:r w:rsidRPr="0094162C">
        <w:t>Default:</w:t>
      </w:r>
      <w:r>
        <w:tab/>
        <w:t>illegal</w:t>
      </w:r>
    </w:p>
    <w:p w:rsidR="00070D6D" w:rsidRPr="00A52BFD" w:rsidRDefault="00070D6D" w:rsidP="00070D6D">
      <w:pPr>
        <w:pStyle w:val="ListContinue"/>
        <w:spacing w:after="80"/>
        <w:rPr>
          <w:b/>
          <w:i/>
        </w:rPr>
      </w:pPr>
      <w:r w:rsidRPr="0094162C">
        <w:t>Description:</w:t>
      </w:r>
      <w:r>
        <w:rPr>
          <w:i/>
        </w:rPr>
        <w:tab/>
      </w:r>
      <w:r>
        <w:t>&lt;string literal&gt;</w:t>
      </w:r>
    </w:p>
    <w:p w:rsidR="00070D6D" w:rsidRDefault="00070D6D" w:rsidP="00070D6D">
      <w:pPr>
        <w:autoSpaceDE w:val="0"/>
        <w:autoSpaceDN w:val="0"/>
        <w:adjustRightInd w:val="0"/>
        <w:rPr>
          <w:rFonts w:ascii="Courier New" w:hAnsi="Courier New" w:cs="Courier New"/>
          <w:sz w:val="18"/>
          <w:szCs w:val="18"/>
        </w:rPr>
      </w:pPr>
      <w:r>
        <w:rPr>
          <w:i/>
        </w:rPr>
        <w:t>Definition</w:t>
      </w:r>
      <w:r w:rsidRPr="00AE08D7">
        <w:rPr>
          <w:i/>
        </w:rPr>
        <w:t>:</w:t>
      </w:r>
      <w:r>
        <w:tab/>
      </w:r>
      <w:r w:rsidRPr="00070D6D">
        <w:t xml:space="preserve">The EDA tool is responsible for recognizing this parameter name and replacing the value declared in the .ami file with a string that contains a unique alphanumeric identifier. The algorithmic model is responsible for using </w:t>
      </w:r>
      <w:r w:rsidRPr="00070D6D">
        <w:rPr>
          <w:b/>
        </w:rPr>
        <w:t>DLL_ID</w:t>
      </w:r>
      <w:r w:rsidRPr="00070D6D">
        <w:t xml:space="preserve"> as the base name for any data files that the model creates, either for use as temporary storage or for recording output data.  The use of </w:t>
      </w:r>
      <w:r w:rsidRPr="00070D6D">
        <w:rPr>
          <w:b/>
        </w:rPr>
        <w:t>DLL_ID</w:t>
      </w:r>
      <w:r w:rsidRPr="00070D6D">
        <w:t xml:space="preserve"> helps guarantee that multiple instances of the same model (or different models from the same vendor) do not mix up data as a result </w:t>
      </w:r>
      <w:ins w:id="78" w:author="Author">
        <w:r w:rsidR="0042216C">
          <w:t xml:space="preserve">of </w:t>
        </w:r>
      </w:ins>
      <w:r w:rsidRPr="00070D6D">
        <w:t>collisions between temporary or permanent file names.</w:t>
      </w:r>
    </w:p>
    <w:p w:rsidR="00070D6D" w:rsidRDefault="00070D6D" w:rsidP="00070D6D">
      <w:pPr>
        <w:pStyle w:val="KeywordDescriptions"/>
      </w:pPr>
      <w:r w:rsidRPr="00735AE5">
        <w:rPr>
          <w:i/>
        </w:rPr>
        <w:t>Usage Rules:</w:t>
      </w:r>
      <w:r>
        <w:rPr>
          <w:i/>
        </w:rPr>
        <w:tab/>
      </w:r>
    </w:p>
    <w:p w:rsidR="00070D6D" w:rsidRDefault="00070D6D" w:rsidP="00070D6D">
      <w:pPr>
        <w:pStyle w:val="KeywordDescriptions"/>
        <w:rPr>
          <w:b/>
        </w:rPr>
      </w:pPr>
      <w:r w:rsidRPr="004F0539">
        <w:rPr>
          <w:i/>
        </w:rPr>
        <w:t>Other Notes:</w:t>
      </w:r>
      <w:r>
        <w:tab/>
      </w:r>
    </w:p>
    <w:p w:rsidR="00070D6D" w:rsidRPr="00AE08D7" w:rsidRDefault="00070D6D" w:rsidP="00070D6D">
      <w:pPr>
        <w:pStyle w:val="KeywordDescriptions"/>
      </w:pPr>
      <w:r w:rsidRPr="00B95248">
        <w:rPr>
          <w:i/>
        </w:rPr>
        <w:t>Examples:</w:t>
      </w:r>
    </w:p>
    <w:p w:rsidR="00070D6D" w:rsidRPr="00070D6D" w:rsidRDefault="00070D6D" w:rsidP="00070D6D">
      <w:pPr>
        <w:autoSpaceDE w:val="0"/>
        <w:autoSpaceDN w:val="0"/>
        <w:adjustRightInd w:val="0"/>
      </w:pPr>
      <w:r w:rsidRPr="00070D6D">
        <w:t>DLL_ID (Usage In)(Type String)(Value "NA")</w:t>
      </w:r>
    </w:p>
    <w:p w:rsidR="00070D6D" w:rsidRPr="00070D6D" w:rsidRDefault="00070D6D" w:rsidP="00070D6D">
      <w:pPr>
        <w:autoSpaceDE w:val="0"/>
        <w:autoSpaceDN w:val="0"/>
        <w:adjustRightInd w:val="0"/>
      </w:pPr>
      <w:r w:rsidRPr="00070D6D">
        <w:t xml:space="preserve">         (Description "Unique base name for each AMI model instance and run"))</w:t>
      </w:r>
    </w:p>
    <w:p w:rsidR="0004354A" w:rsidRDefault="0004354A" w:rsidP="00735AE5">
      <w:pPr>
        <w:pStyle w:val="PlainText"/>
        <w:spacing w:after="80"/>
        <w:rPr>
          <w:rFonts w:ascii="Times New Roman" w:hAnsi="Times New Roman" w:cs="Times New Roman"/>
          <w:sz w:val="24"/>
          <w:szCs w:val="24"/>
        </w:rPr>
      </w:pPr>
    </w:p>
    <w:sectPr w:rsidR="0004354A" w:rsidSect="00C91795">
      <w:headerReference w:type="even" r:id="rId9"/>
      <w:headerReference w:type="default" r:id="rId10"/>
      <w:footerReference w:type="even" r:id="rId11"/>
      <w:footerReference w:type="default" r:id="rId12"/>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14F" w:rsidRDefault="0049214F">
      <w:r>
        <w:separator/>
      </w:r>
    </w:p>
  </w:endnote>
  <w:endnote w:type="continuationSeparator" w:id="0">
    <w:p w:rsidR="0049214F" w:rsidRDefault="00492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B71144"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68380D">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Pr="000C746A" w:rsidRDefault="00B71144"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68380D">
      <w:rPr>
        <w:rStyle w:val="PageNumber"/>
        <w:noProof/>
        <w:szCs w:val="20"/>
      </w:rPr>
      <w:t>3</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14F" w:rsidRDefault="0049214F">
      <w:r>
        <w:separator/>
      </w:r>
    </w:p>
  </w:footnote>
  <w:footnote w:type="continuationSeparator" w:id="0">
    <w:p w:rsidR="0049214F" w:rsidRDefault="004921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041D9F">
    <w:pPr>
      <w:pStyle w:val="Header"/>
    </w:pPr>
    <w:r>
      <w:t xml:space="preserve">IBIS Specification Change Template, Rev. </w:t>
    </w:r>
    <w:r w:rsidR="00C20660">
      <w:t>1</w:t>
    </w:r>
    <w:r w:rsidR="007A67D3">
      <w:t>.0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26670F" w:rsidP="00BC56BB">
    <w:pPr>
      <w:pStyle w:val="Header"/>
      <w:jc w:val="right"/>
    </w:pPr>
    <w:r>
      <w:t xml:space="preserve">IBIS </w:t>
    </w:r>
    <w:r w:rsidR="00041D9F">
      <w:t xml:space="preserve">Specification Change Template, Rev. </w:t>
    </w:r>
    <w:r w:rsidR="00C20660">
      <w:t>1</w:t>
    </w:r>
    <w:r w:rsidR="007A67D3">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8">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7">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6">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35"/>
  </w:num>
  <w:num w:numId="13">
    <w:abstractNumId w:val="13"/>
  </w:num>
  <w:num w:numId="14">
    <w:abstractNumId w:val="49"/>
  </w:num>
  <w:num w:numId="15">
    <w:abstractNumId w:val="8"/>
  </w:num>
  <w:num w:numId="16">
    <w:abstractNumId w:val="11"/>
  </w:num>
  <w:num w:numId="17">
    <w:abstractNumId w:val="48"/>
  </w:num>
  <w:num w:numId="18">
    <w:abstractNumId w:val="34"/>
  </w:num>
  <w:num w:numId="19">
    <w:abstractNumId w:val="21"/>
  </w:num>
  <w:num w:numId="20">
    <w:abstractNumId w:val="28"/>
  </w:num>
  <w:num w:numId="21">
    <w:abstractNumId w:val="38"/>
  </w:num>
  <w:num w:numId="22">
    <w:abstractNumId w:val="28"/>
    <w:lvlOverride w:ilvl="0">
      <w:startOverride w:val="1"/>
    </w:lvlOverride>
  </w:num>
  <w:num w:numId="23">
    <w:abstractNumId w:val="28"/>
    <w:lvlOverride w:ilvl="0">
      <w:startOverride w:val="1"/>
    </w:lvlOverride>
  </w:num>
  <w:num w:numId="24">
    <w:abstractNumId w:val="28"/>
    <w:lvlOverride w:ilvl="0">
      <w:startOverride w:val="7"/>
    </w:lvlOverride>
  </w:num>
  <w:num w:numId="25">
    <w:abstractNumId w:val="28"/>
    <w:lvlOverride w:ilvl="0">
      <w:startOverride w:val="7"/>
    </w:lvlOverride>
  </w:num>
  <w:num w:numId="26">
    <w:abstractNumId w:val="46"/>
  </w:num>
  <w:num w:numId="27">
    <w:abstractNumId w:val="30"/>
  </w:num>
  <w:num w:numId="28">
    <w:abstractNumId w:val="30"/>
    <w:lvlOverride w:ilvl="0">
      <w:startOverride w:val="1"/>
    </w:lvlOverride>
  </w:num>
  <w:num w:numId="29">
    <w:abstractNumId w:val="30"/>
    <w:lvlOverride w:ilvl="0">
      <w:startOverride w:val="1"/>
    </w:lvlOverride>
  </w:num>
  <w:num w:numId="30">
    <w:abstractNumId w:val="18"/>
  </w:num>
  <w:num w:numId="31">
    <w:abstractNumId w:val="30"/>
    <w:lvlOverride w:ilvl="0">
      <w:startOverride w:val="1"/>
    </w:lvlOverride>
  </w:num>
  <w:num w:numId="32">
    <w:abstractNumId w:val="30"/>
    <w:lvlOverride w:ilvl="0">
      <w:startOverride w:val="1"/>
    </w:lvlOverride>
  </w:num>
  <w:num w:numId="33">
    <w:abstractNumId w:val="25"/>
  </w:num>
  <w:num w:numId="34">
    <w:abstractNumId w:val="27"/>
  </w:num>
  <w:num w:numId="35">
    <w:abstractNumId w:val="17"/>
  </w:num>
  <w:num w:numId="36">
    <w:abstractNumId w:val="13"/>
    <w:lvlOverride w:ilvl="0">
      <w:startOverride w:val="1"/>
    </w:lvlOverride>
  </w:num>
  <w:num w:numId="37">
    <w:abstractNumId w:val="40"/>
  </w:num>
  <w:num w:numId="38">
    <w:abstractNumId w:val="47"/>
  </w:num>
  <w:num w:numId="39">
    <w:abstractNumId w:val="15"/>
  </w:num>
  <w:num w:numId="40">
    <w:abstractNumId w:val="13"/>
    <w:lvlOverride w:ilvl="0">
      <w:startOverride w:val="1"/>
    </w:lvlOverride>
  </w:num>
  <w:num w:numId="41">
    <w:abstractNumId w:val="49"/>
    <w:lvlOverride w:ilvl="0">
      <w:startOverride w:val="1"/>
    </w:lvlOverride>
  </w:num>
  <w:num w:numId="42">
    <w:abstractNumId w:val="29"/>
  </w:num>
  <w:num w:numId="43">
    <w:abstractNumId w:val="37"/>
  </w:num>
  <w:num w:numId="44">
    <w:abstractNumId w:val="43"/>
  </w:num>
  <w:num w:numId="45">
    <w:abstractNumId w:val="42"/>
  </w:num>
  <w:num w:numId="46">
    <w:abstractNumId w:val="39"/>
  </w:num>
  <w:num w:numId="47">
    <w:abstractNumId w:val="24"/>
  </w:num>
  <w:num w:numId="48">
    <w:abstractNumId w:val="33"/>
  </w:num>
  <w:num w:numId="49">
    <w:abstractNumId w:val="19"/>
  </w:num>
  <w:num w:numId="50">
    <w:abstractNumId w:val="10"/>
  </w:num>
  <w:num w:numId="51">
    <w:abstractNumId w:val="22"/>
  </w:num>
  <w:num w:numId="52">
    <w:abstractNumId w:val="50"/>
  </w:num>
  <w:num w:numId="53">
    <w:abstractNumId w:val="26"/>
  </w:num>
  <w:num w:numId="54">
    <w:abstractNumId w:val="23"/>
  </w:num>
  <w:num w:numId="55">
    <w:abstractNumId w:val="44"/>
  </w:num>
  <w:num w:numId="56">
    <w:abstractNumId w:val="16"/>
  </w:num>
  <w:num w:numId="57">
    <w:abstractNumId w:val="20"/>
  </w:num>
  <w:num w:numId="58">
    <w:abstractNumId w:val="36"/>
  </w:num>
  <w:num w:numId="59">
    <w:abstractNumId w:val="45"/>
  </w:num>
  <w:num w:numId="60">
    <w:abstractNumId w:val="12"/>
  </w:num>
  <w:num w:numId="61">
    <w:abstractNumId w:val="14"/>
  </w:num>
  <w:num w:numId="62">
    <w:abstractNumId w:val="51"/>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1"/>
  </w:num>
  <w:num w:numId="65">
    <w:abstractNumId w:val="4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7"/>
  <w:removePersonalInformation/>
  <w:removeDateAndTime/>
  <w:embedSystemFonts/>
  <w:hideSpelling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165B"/>
    <w:rsid w:val="0002221D"/>
    <w:rsid w:val="000227C3"/>
    <w:rsid w:val="00022B96"/>
    <w:rsid w:val="00026608"/>
    <w:rsid w:val="00027139"/>
    <w:rsid w:val="00027975"/>
    <w:rsid w:val="00027AB5"/>
    <w:rsid w:val="00031605"/>
    <w:rsid w:val="0003190E"/>
    <w:rsid w:val="00041681"/>
    <w:rsid w:val="00041D9F"/>
    <w:rsid w:val="0004274A"/>
    <w:rsid w:val="0004354A"/>
    <w:rsid w:val="00044DD0"/>
    <w:rsid w:val="00046BDF"/>
    <w:rsid w:val="00050E63"/>
    <w:rsid w:val="00051835"/>
    <w:rsid w:val="000546B6"/>
    <w:rsid w:val="00055180"/>
    <w:rsid w:val="00056123"/>
    <w:rsid w:val="000605BE"/>
    <w:rsid w:val="00061188"/>
    <w:rsid w:val="00064761"/>
    <w:rsid w:val="00070D6D"/>
    <w:rsid w:val="00072B88"/>
    <w:rsid w:val="00073576"/>
    <w:rsid w:val="00073819"/>
    <w:rsid w:val="00075321"/>
    <w:rsid w:val="0007545A"/>
    <w:rsid w:val="00080303"/>
    <w:rsid w:val="00080E4F"/>
    <w:rsid w:val="00081EC7"/>
    <w:rsid w:val="00083837"/>
    <w:rsid w:val="00083C43"/>
    <w:rsid w:val="00091BEA"/>
    <w:rsid w:val="000925E4"/>
    <w:rsid w:val="000954EC"/>
    <w:rsid w:val="000979E0"/>
    <w:rsid w:val="000A2673"/>
    <w:rsid w:val="000A282C"/>
    <w:rsid w:val="000A33DD"/>
    <w:rsid w:val="000B35DE"/>
    <w:rsid w:val="000B35F6"/>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21052"/>
    <w:rsid w:val="001213F8"/>
    <w:rsid w:val="0012267B"/>
    <w:rsid w:val="00122FF3"/>
    <w:rsid w:val="00127944"/>
    <w:rsid w:val="00127D75"/>
    <w:rsid w:val="00135A85"/>
    <w:rsid w:val="00136D61"/>
    <w:rsid w:val="0014149B"/>
    <w:rsid w:val="00143891"/>
    <w:rsid w:val="00143EA3"/>
    <w:rsid w:val="00144521"/>
    <w:rsid w:val="00144E8E"/>
    <w:rsid w:val="00145947"/>
    <w:rsid w:val="00146B01"/>
    <w:rsid w:val="00150D45"/>
    <w:rsid w:val="001529C1"/>
    <w:rsid w:val="0015740E"/>
    <w:rsid w:val="00157C64"/>
    <w:rsid w:val="00161ADC"/>
    <w:rsid w:val="00162555"/>
    <w:rsid w:val="001630F6"/>
    <w:rsid w:val="00170A11"/>
    <w:rsid w:val="00173087"/>
    <w:rsid w:val="001731D5"/>
    <w:rsid w:val="00174154"/>
    <w:rsid w:val="00175664"/>
    <w:rsid w:val="00175874"/>
    <w:rsid w:val="00176440"/>
    <w:rsid w:val="00176CDE"/>
    <w:rsid w:val="0018007D"/>
    <w:rsid w:val="00180481"/>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971"/>
    <w:rsid w:val="001B4BB0"/>
    <w:rsid w:val="001B58FB"/>
    <w:rsid w:val="001B596C"/>
    <w:rsid w:val="001B5A43"/>
    <w:rsid w:val="001B6E32"/>
    <w:rsid w:val="001C5C4C"/>
    <w:rsid w:val="001C6858"/>
    <w:rsid w:val="001D1221"/>
    <w:rsid w:val="001D2898"/>
    <w:rsid w:val="001D2D70"/>
    <w:rsid w:val="001D3319"/>
    <w:rsid w:val="001D49B0"/>
    <w:rsid w:val="001D5D59"/>
    <w:rsid w:val="001D78C1"/>
    <w:rsid w:val="001E1A70"/>
    <w:rsid w:val="001E3706"/>
    <w:rsid w:val="001E4D19"/>
    <w:rsid w:val="001E7A31"/>
    <w:rsid w:val="001F054C"/>
    <w:rsid w:val="001F109C"/>
    <w:rsid w:val="001F20B5"/>
    <w:rsid w:val="001F5165"/>
    <w:rsid w:val="001F6B89"/>
    <w:rsid w:val="001F6D19"/>
    <w:rsid w:val="001F6F55"/>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3A58"/>
    <w:rsid w:val="0023414D"/>
    <w:rsid w:val="00234C95"/>
    <w:rsid w:val="00234D1B"/>
    <w:rsid w:val="00234E90"/>
    <w:rsid w:val="00235DA8"/>
    <w:rsid w:val="00240DF2"/>
    <w:rsid w:val="00241A2D"/>
    <w:rsid w:val="002429F9"/>
    <w:rsid w:val="00243372"/>
    <w:rsid w:val="00244752"/>
    <w:rsid w:val="0024616B"/>
    <w:rsid w:val="00246A68"/>
    <w:rsid w:val="002478A2"/>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CE0"/>
    <w:rsid w:val="002A45FC"/>
    <w:rsid w:val="002A5742"/>
    <w:rsid w:val="002B20FD"/>
    <w:rsid w:val="002B2BB1"/>
    <w:rsid w:val="002B2F31"/>
    <w:rsid w:val="002B4B5D"/>
    <w:rsid w:val="002B59B1"/>
    <w:rsid w:val="002B5B1E"/>
    <w:rsid w:val="002B7BD2"/>
    <w:rsid w:val="002C174E"/>
    <w:rsid w:val="002C236D"/>
    <w:rsid w:val="002C247B"/>
    <w:rsid w:val="002C3BDF"/>
    <w:rsid w:val="002C57D3"/>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210B3"/>
    <w:rsid w:val="0032259F"/>
    <w:rsid w:val="00322F38"/>
    <w:rsid w:val="00323613"/>
    <w:rsid w:val="00324EBE"/>
    <w:rsid w:val="00326588"/>
    <w:rsid w:val="00326E38"/>
    <w:rsid w:val="00327668"/>
    <w:rsid w:val="00332DB7"/>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5B32"/>
    <w:rsid w:val="003A780F"/>
    <w:rsid w:val="003A7EB6"/>
    <w:rsid w:val="003B0B0D"/>
    <w:rsid w:val="003B206B"/>
    <w:rsid w:val="003B2FA2"/>
    <w:rsid w:val="003B429D"/>
    <w:rsid w:val="003B51B9"/>
    <w:rsid w:val="003B60AE"/>
    <w:rsid w:val="003C0083"/>
    <w:rsid w:val="003C03EE"/>
    <w:rsid w:val="003C46AA"/>
    <w:rsid w:val="003C4739"/>
    <w:rsid w:val="003C7767"/>
    <w:rsid w:val="003D2E5F"/>
    <w:rsid w:val="003D4551"/>
    <w:rsid w:val="003D5D19"/>
    <w:rsid w:val="003D7A47"/>
    <w:rsid w:val="003E1B0F"/>
    <w:rsid w:val="003E267C"/>
    <w:rsid w:val="003E34D4"/>
    <w:rsid w:val="003E5265"/>
    <w:rsid w:val="003E68BE"/>
    <w:rsid w:val="003E7744"/>
    <w:rsid w:val="003F2E68"/>
    <w:rsid w:val="003F422C"/>
    <w:rsid w:val="00401361"/>
    <w:rsid w:val="0040157D"/>
    <w:rsid w:val="00403270"/>
    <w:rsid w:val="00403358"/>
    <w:rsid w:val="00404ECE"/>
    <w:rsid w:val="00405DFE"/>
    <w:rsid w:val="00417082"/>
    <w:rsid w:val="004170D5"/>
    <w:rsid w:val="00417B43"/>
    <w:rsid w:val="004207FC"/>
    <w:rsid w:val="004208E7"/>
    <w:rsid w:val="0042168A"/>
    <w:rsid w:val="00421DD5"/>
    <w:rsid w:val="0042216C"/>
    <w:rsid w:val="0042281C"/>
    <w:rsid w:val="00423782"/>
    <w:rsid w:val="00423FC2"/>
    <w:rsid w:val="0042464D"/>
    <w:rsid w:val="004260EC"/>
    <w:rsid w:val="00427392"/>
    <w:rsid w:val="0043085F"/>
    <w:rsid w:val="004334A8"/>
    <w:rsid w:val="00435B6B"/>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525F"/>
    <w:rsid w:val="00465E98"/>
    <w:rsid w:val="00467423"/>
    <w:rsid w:val="004714AA"/>
    <w:rsid w:val="004717A1"/>
    <w:rsid w:val="00471A08"/>
    <w:rsid w:val="004736DD"/>
    <w:rsid w:val="004744A0"/>
    <w:rsid w:val="00485FEC"/>
    <w:rsid w:val="00491E1A"/>
    <w:rsid w:val="0049214F"/>
    <w:rsid w:val="00494653"/>
    <w:rsid w:val="004953AF"/>
    <w:rsid w:val="004A0813"/>
    <w:rsid w:val="004A2539"/>
    <w:rsid w:val="004A3009"/>
    <w:rsid w:val="004A302D"/>
    <w:rsid w:val="004A3B80"/>
    <w:rsid w:val="004A3DF8"/>
    <w:rsid w:val="004A4568"/>
    <w:rsid w:val="004A48FA"/>
    <w:rsid w:val="004A52DE"/>
    <w:rsid w:val="004A5B1A"/>
    <w:rsid w:val="004A6F79"/>
    <w:rsid w:val="004B0D6F"/>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5FC6"/>
    <w:rsid w:val="004E6C4B"/>
    <w:rsid w:val="004E6EA1"/>
    <w:rsid w:val="004F1136"/>
    <w:rsid w:val="004F1527"/>
    <w:rsid w:val="004F267D"/>
    <w:rsid w:val="004F44EB"/>
    <w:rsid w:val="004F6297"/>
    <w:rsid w:val="004F70D4"/>
    <w:rsid w:val="00500B80"/>
    <w:rsid w:val="00503D59"/>
    <w:rsid w:val="00507539"/>
    <w:rsid w:val="005079E8"/>
    <w:rsid w:val="00507B36"/>
    <w:rsid w:val="00512C46"/>
    <w:rsid w:val="0051349A"/>
    <w:rsid w:val="005214D0"/>
    <w:rsid w:val="00522AB4"/>
    <w:rsid w:val="00523B37"/>
    <w:rsid w:val="00523CC0"/>
    <w:rsid w:val="00524C69"/>
    <w:rsid w:val="00526735"/>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9517F"/>
    <w:rsid w:val="0059662B"/>
    <w:rsid w:val="00597DE4"/>
    <w:rsid w:val="005A0056"/>
    <w:rsid w:val="005A0BED"/>
    <w:rsid w:val="005A0C5D"/>
    <w:rsid w:val="005A3BA8"/>
    <w:rsid w:val="005A5280"/>
    <w:rsid w:val="005A5718"/>
    <w:rsid w:val="005B15ED"/>
    <w:rsid w:val="005B1AD4"/>
    <w:rsid w:val="005B1D6B"/>
    <w:rsid w:val="005B4593"/>
    <w:rsid w:val="005B461D"/>
    <w:rsid w:val="005B50E0"/>
    <w:rsid w:val="005B5346"/>
    <w:rsid w:val="005B56CD"/>
    <w:rsid w:val="005C0472"/>
    <w:rsid w:val="005C2AD1"/>
    <w:rsid w:val="005C2D1D"/>
    <w:rsid w:val="005C3C3F"/>
    <w:rsid w:val="005C6B16"/>
    <w:rsid w:val="005C6D45"/>
    <w:rsid w:val="005C7758"/>
    <w:rsid w:val="005D25CB"/>
    <w:rsid w:val="005D3280"/>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3313"/>
    <w:rsid w:val="005F3B48"/>
    <w:rsid w:val="005F427C"/>
    <w:rsid w:val="005F47AD"/>
    <w:rsid w:val="00602EDF"/>
    <w:rsid w:val="00605D1A"/>
    <w:rsid w:val="00605D61"/>
    <w:rsid w:val="00606359"/>
    <w:rsid w:val="00607DD7"/>
    <w:rsid w:val="00607EE6"/>
    <w:rsid w:val="00611E99"/>
    <w:rsid w:val="00611FAB"/>
    <w:rsid w:val="0061245E"/>
    <w:rsid w:val="006132A8"/>
    <w:rsid w:val="00614125"/>
    <w:rsid w:val="00620B2C"/>
    <w:rsid w:val="00621999"/>
    <w:rsid w:val="00623FBF"/>
    <w:rsid w:val="00624FD7"/>
    <w:rsid w:val="00625F43"/>
    <w:rsid w:val="00627710"/>
    <w:rsid w:val="006279D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47C1"/>
    <w:rsid w:val="00656045"/>
    <w:rsid w:val="0065644A"/>
    <w:rsid w:val="00662FC7"/>
    <w:rsid w:val="0066354B"/>
    <w:rsid w:val="00664C6D"/>
    <w:rsid w:val="006659CF"/>
    <w:rsid w:val="006663C0"/>
    <w:rsid w:val="00675875"/>
    <w:rsid w:val="0067710D"/>
    <w:rsid w:val="00677C9B"/>
    <w:rsid w:val="00681E47"/>
    <w:rsid w:val="00682A78"/>
    <w:rsid w:val="00682D67"/>
    <w:rsid w:val="0068380D"/>
    <w:rsid w:val="0068475A"/>
    <w:rsid w:val="00685FB6"/>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AD"/>
    <w:rsid w:val="006D4A19"/>
    <w:rsid w:val="006D4F9D"/>
    <w:rsid w:val="006D67B3"/>
    <w:rsid w:val="006D7923"/>
    <w:rsid w:val="006E1CDC"/>
    <w:rsid w:val="006E2E9B"/>
    <w:rsid w:val="006E53A6"/>
    <w:rsid w:val="006E6637"/>
    <w:rsid w:val="006E6988"/>
    <w:rsid w:val="006F11C7"/>
    <w:rsid w:val="006F275E"/>
    <w:rsid w:val="006F2A7E"/>
    <w:rsid w:val="00700CFF"/>
    <w:rsid w:val="00703409"/>
    <w:rsid w:val="00707D66"/>
    <w:rsid w:val="007115B9"/>
    <w:rsid w:val="007140AA"/>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61F3"/>
    <w:rsid w:val="00756278"/>
    <w:rsid w:val="00760D35"/>
    <w:rsid w:val="00762DA5"/>
    <w:rsid w:val="00763EDD"/>
    <w:rsid w:val="0076618B"/>
    <w:rsid w:val="00770CBC"/>
    <w:rsid w:val="00770FAF"/>
    <w:rsid w:val="00774128"/>
    <w:rsid w:val="007756C6"/>
    <w:rsid w:val="0077673E"/>
    <w:rsid w:val="007773C3"/>
    <w:rsid w:val="00781EF1"/>
    <w:rsid w:val="00783314"/>
    <w:rsid w:val="007848F3"/>
    <w:rsid w:val="0079068F"/>
    <w:rsid w:val="007910FB"/>
    <w:rsid w:val="00791F3D"/>
    <w:rsid w:val="007936BA"/>
    <w:rsid w:val="00793B82"/>
    <w:rsid w:val="00794A45"/>
    <w:rsid w:val="00795454"/>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73F1"/>
    <w:rsid w:val="007D02EA"/>
    <w:rsid w:val="007D10F6"/>
    <w:rsid w:val="007D1D16"/>
    <w:rsid w:val="007D3361"/>
    <w:rsid w:val="007D471C"/>
    <w:rsid w:val="007D79F6"/>
    <w:rsid w:val="007E14DC"/>
    <w:rsid w:val="007E479F"/>
    <w:rsid w:val="007E4C63"/>
    <w:rsid w:val="007E5CA3"/>
    <w:rsid w:val="007E65CF"/>
    <w:rsid w:val="007E7555"/>
    <w:rsid w:val="007F2389"/>
    <w:rsid w:val="007F3CA6"/>
    <w:rsid w:val="007F52B9"/>
    <w:rsid w:val="00800FFE"/>
    <w:rsid w:val="00803A2A"/>
    <w:rsid w:val="0080767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4A9F"/>
    <w:rsid w:val="00867C17"/>
    <w:rsid w:val="00870184"/>
    <w:rsid w:val="00870660"/>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7C9A"/>
    <w:rsid w:val="008D092D"/>
    <w:rsid w:val="008D29EE"/>
    <w:rsid w:val="008D2BF4"/>
    <w:rsid w:val="008D2ED6"/>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33EE2"/>
    <w:rsid w:val="009369EE"/>
    <w:rsid w:val="00937352"/>
    <w:rsid w:val="009377BF"/>
    <w:rsid w:val="00940426"/>
    <w:rsid w:val="00941BBA"/>
    <w:rsid w:val="0094246C"/>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2A33"/>
    <w:rsid w:val="00983DFA"/>
    <w:rsid w:val="009841BA"/>
    <w:rsid w:val="0098537E"/>
    <w:rsid w:val="009853A4"/>
    <w:rsid w:val="00985A58"/>
    <w:rsid w:val="00985B07"/>
    <w:rsid w:val="00986887"/>
    <w:rsid w:val="0099095D"/>
    <w:rsid w:val="00991272"/>
    <w:rsid w:val="009932B1"/>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0889"/>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466B4"/>
    <w:rsid w:val="00A514B5"/>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3942"/>
    <w:rsid w:val="00AE3A7C"/>
    <w:rsid w:val="00AE3B24"/>
    <w:rsid w:val="00AE5559"/>
    <w:rsid w:val="00AE55A4"/>
    <w:rsid w:val="00AE681A"/>
    <w:rsid w:val="00AF2339"/>
    <w:rsid w:val="00AF35A3"/>
    <w:rsid w:val="00AF3B41"/>
    <w:rsid w:val="00AF3B49"/>
    <w:rsid w:val="00AF45C9"/>
    <w:rsid w:val="00AF53E9"/>
    <w:rsid w:val="00B00B19"/>
    <w:rsid w:val="00B01653"/>
    <w:rsid w:val="00B026E4"/>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09F6"/>
    <w:rsid w:val="00B20E8D"/>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3000"/>
    <w:rsid w:val="00B43DA5"/>
    <w:rsid w:val="00B51971"/>
    <w:rsid w:val="00B51F0A"/>
    <w:rsid w:val="00B52636"/>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6709"/>
    <w:rsid w:val="00BA7FEA"/>
    <w:rsid w:val="00BB0F7F"/>
    <w:rsid w:val="00BB3290"/>
    <w:rsid w:val="00BB4491"/>
    <w:rsid w:val="00BB4C60"/>
    <w:rsid w:val="00BB53D1"/>
    <w:rsid w:val="00BB5451"/>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4234"/>
    <w:rsid w:val="00BF4E6E"/>
    <w:rsid w:val="00BF74F1"/>
    <w:rsid w:val="00BF7D24"/>
    <w:rsid w:val="00C002B7"/>
    <w:rsid w:val="00C023D1"/>
    <w:rsid w:val="00C02B4C"/>
    <w:rsid w:val="00C10B18"/>
    <w:rsid w:val="00C10E9A"/>
    <w:rsid w:val="00C1109E"/>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CD"/>
    <w:rsid w:val="00C50195"/>
    <w:rsid w:val="00C51534"/>
    <w:rsid w:val="00C52764"/>
    <w:rsid w:val="00C5590D"/>
    <w:rsid w:val="00C5656C"/>
    <w:rsid w:val="00C5749E"/>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11A1"/>
    <w:rsid w:val="00C814D7"/>
    <w:rsid w:val="00C82ECA"/>
    <w:rsid w:val="00C90C90"/>
    <w:rsid w:val="00C915BC"/>
    <w:rsid w:val="00C91795"/>
    <w:rsid w:val="00C97CA3"/>
    <w:rsid w:val="00CA131B"/>
    <w:rsid w:val="00CA2558"/>
    <w:rsid w:val="00CA3B8E"/>
    <w:rsid w:val="00CA4082"/>
    <w:rsid w:val="00CA63B6"/>
    <w:rsid w:val="00CA7016"/>
    <w:rsid w:val="00CA7879"/>
    <w:rsid w:val="00CA7C1C"/>
    <w:rsid w:val="00CB2456"/>
    <w:rsid w:val="00CB34D4"/>
    <w:rsid w:val="00CB43EA"/>
    <w:rsid w:val="00CB450D"/>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32D0"/>
    <w:rsid w:val="00CF32FC"/>
    <w:rsid w:val="00CF4B6D"/>
    <w:rsid w:val="00CF6100"/>
    <w:rsid w:val="00D00CBC"/>
    <w:rsid w:val="00D03E8C"/>
    <w:rsid w:val="00D0625E"/>
    <w:rsid w:val="00D06A09"/>
    <w:rsid w:val="00D07194"/>
    <w:rsid w:val="00D125E7"/>
    <w:rsid w:val="00D13BE9"/>
    <w:rsid w:val="00D14F49"/>
    <w:rsid w:val="00D17085"/>
    <w:rsid w:val="00D20E42"/>
    <w:rsid w:val="00D240EE"/>
    <w:rsid w:val="00D246F0"/>
    <w:rsid w:val="00D31346"/>
    <w:rsid w:val="00D319C0"/>
    <w:rsid w:val="00D32FF8"/>
    <w:rsid w:val="00D336DD"/>
    <w:rsid w:val="00D43998"/>
    <w:rsid w:val="00D43B31"/>
    <w:rsid w:val="00D4432F"/>
    <w:rsid w:val="00D45845"/>
    <w:rsid w:val="00D54901"/>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F22"/>
    <w:rsid w:val="00DC66DB"/>
    <w:rsid w:val="00DC6ADB"/>
    <w:rsid w:val="00DC72CD"/>
    <w:rsid w:val="00DD1948"/>
    <w:rsid w:val="00DD62F7"/>
    <w:rsid w:val="00DD7CAC"/>
    <w:rsid w:val="00DE0513"/>
    <w:rsid w:val="00DE2F9A"/>
    <w:rsid w:val="00DE7219"/>
    <w:rsid w:val="00DF0207"/>
    <w:rsid w:val="00DF1199"/>
    <w:rsid w:val="00DF38A6"/>
    <w:rsid w:val="00DF4AF4"/>
    <w:rsid w:val="00DF4C7A"/>
    <w:rsid w:val="00DF552E"/>
    <w:rsid w:val="00DF60CE"/>
    <w:rsid w:val="00DF69F3"/>
    <w:rsid w:val="00DF7FAE"/>
    <w:rsid w:val="00E00133"/>
    <w:rsid w:val="00E004A3"/>
    <w:rsid w:val="00E006F3"/>
    <w:rsid w:val="00E00C27"/>
    <w:rsid w:val="00E00E0F"/>
    <w:rsid w:val="00E04898"/>
    <w:rsid w:val="00E06C11"/>
    <w:rsid w:val="00E11051"/>
    <w:rsid w:val="00E1255C"/>
    <w:rsid w:val="00E142BD"/>
    <w:rsid w:val="00E14E84"/>
    <w:rsid w:val="00E15061"/>
    <w:rsid w:val="00E20772"/>
    <w:rsid w:val="00E21868"/>
    <w:rsid w:val="00E22CF7"/>
    <w:rsid w:val="00E27102"/>
    <w:rsid w:val="00E275B5"/>
    <w:rsid w:val="00E34DA0"/>
    <w:rsid w:val="00E34E1C"/>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B01A7"/>
    <w:rsid w:val="00EB2256"/>
    <w:rsid w:val="00EC0B23"/>
    <w:rsid w:val="00EC0C6A"/>
    <w:rsid w:val="00EC1C6E"/>
    <w:rsid w:val="00EC27A5"/>
    <w:rsid w:val="00EC32C5"/>
    <w:rsid w:val="00EC3571"/>
    <w:rsid w:val="00EC35D5"/>
    <w:rsid w:val="00EC4BDC"/>
    <w:rsid w:val="00EC7644"/>
    <w:rsid w:val="00ED0B3D"/>
    <w:rsid w:val="00ED2F63"/>
    <w:rsid w:val="00ED4388"/>
    <w:rsid w:val="00EE011D"/>
    <w:rsid w:val="00EE0722"/>
    <w:rsid w:val="00EE0F55"/>
    <w:rsid w:val="00EE106B"/>
    <w:rsid w:val="00EE13C5"/>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DD1"/>
    <w:rsid w:val="00F95F2F"/>
    <w:rsid w:val="00F96526"/>
    <w:rsid w:val="00F966FB"/>
    <w:rsid w:val="00F96B21"/>
    <w:rsid w:val="00F97255"/>
    <w:rsid w:val="00FA07E4"/>
    <w:rsid w:val="00FA10C4"/>
    <w:rsid w:val="00FA3C71"/>
    <w:rsid w:val="00FA3E19"/>
    <w:rsid w:val="00FA4473"/>
    <w:rsid w:val="00FA4AD2"/>
    <w:rsid w:val="00FA54C2"/>
    <w:rsid w:val="00FA6172"/>
    <w:rsid w:val="00FB04BE"/>
    <w:rsid w:val="00FB0F7D"/>
    <w:rsid w:val="00FC4152"/>
    <w:rsid w:val="00FC5CAE"/>
    <w:rsid w:val="00FC72D9"/>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C5211-035D-4F4A-87D3-7435CFDF7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1017</Words>
  <Characters>5798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6802</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2012-10-23T14:53:00Z</dcterms:created>
  <dcterms:modified xsi:type="dcterms:W3CDTF">2012-10-23T15:06:00Z</dcterms:modified>
</cp:coreProperties>
</file>